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1004" w14:textId="77777777" w:rsidR="00383E2F" w:rsidRPr="00BB4D8E" w:rsidRDefault="00383E2F" w:rsidP="007E5A85">
      <w:pPr>
        <w:suppressAutoHyphens w:val="0"/>
        <w:snapToGrid w:val="0"/>
        <w:spacing w:after="200"/>
        <w:rPr>
          <w:rFonts w:cs="Tahoma"/>
          <w:b/>
          <w:smallCaps/>
          <w:szCs w:val="19"/>
          <w:lang w:eastAsia="cs-CZ"/>
        </w:rPr>
      </w:pPr>
    </w:p>
    <w:p w14:paraId="6C1F4922" w14:textId="77777777" w:rsidR="00383E2F" w:rsidRPr="00BB4D8E" w:rsidRDefault="00383E2F" w:rsidP="007E5A85">
      <w:pPr>
        <w:suppressAutoHyphens w:val="0"/>
        <w:spacing w:before="120"/>
        <w:ind w:firstLine="284"/>
        <w:jc w:val="center"/>
        <w:rPr>
          <w:rFonts w:cs="Tahoma"/>
          <w:b/>
          <w:kern w:val="28"/>
          <w:szCs w:val="19"/>
          <w:lang w:eastAsia="cs-CZ"/>
        </w:rPr>
      </w:pPr>
    </w:p>
    <w:p w14:paraId="07459BD6" w14:textId="77777777" w:rsidR="00383E2F" w:rsidRPr="00BB4D8E" w:rsidRDefault="00383E2F" w:rsidP="007E5A85">
      <w:pPr>
        <w:suppressAutoHyphens w:val="0"/>
        <w:spacing w:before="120"/>
        <w:ind w:firstLine="284"/>
        <w:jc w:val="center"/>
        <w:rPr>
          <w:rFonts w:cs="Tahoma"/>
          <w:b/>
          <w:kern w:val="28"/>
          <w:szCs w:val="19"/>
          <w:lang w:eastAsia="cs-CZ"/>
        </w:rPr>
      </w:pPr>
    </w:p>
    <w:p w14:paraId="5B6D93E1" w14:textId="77777777" w:rsidR="001C3F5D" w:rsidRPr="00BB4D8E" w:rsidRDefault="001C3F5D" w:rsidP="007E5A85">
      <w:pPr>
        <w:suppressAutoHyphens w:val="0"/>
        <w:rPr>
          <w:rFonts w:eastAsia="Calibri" w:cs="Tahoma"/>
          <w:b/>
          <w:color w:val="000000"/>
          <w:szCs w:val="19"/>
          <w:lang w:eastAsia="en-US"/>
        </w:rPr>
      </w:pPr>
    </w:p>
    <w:p w14:paraId="15CF0AB6" w14:textId="77777777" w:rsidR="001C3F5D" w:rsidRPr="00BB4D8E" w:rsidRDefault="001C3F5D" w:rsidP="007E5A85">
      <w:pPr>
        <w:suppressAutoHyphens w:val="0"/>
        <w:rPr>
          <w:rFonts w:eastAsia="Calibri" w:cs="Tahoma"/>
          <w:b/>
          <w:color w:val="000000"/>
          <w:szCs w:val="19"/>
          <w:lang w:eastAsia="en-US"/>
        </w:rPr>
      </w:pPr>
    </w:p>
    <w:p w14:paraId="15397332" w14:textId="77777777" w:rsidR="004968C0" w:rsidRPr="00BB4D8E" w:rsidRDefault="004968C0" w:rsidP="007E5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</w:p>
    <w:p w14:paraId="42DAB824" w14:textId="1901A8CB" w:rsidR="001C3F5D" w:rsidRDefault="00E37B8C" w:rsidP="007E5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  <w:r>
        <w:rPr>
          <w:rFonts w:eastAsia="Calibri" w:cs="Tahoma"/>
          <w:b/>
          <w:color w:val="000000"/>
          <w:szCs w:val="19"/>
          <w:lang w:eastAsia="en-US"/>
        </w:rPr>
        <w:t xml:space="preserve">Výzva k podání žádosti o účast </w:t>
      </w:r>
    </w:p>
    <w:p w14:paraId="177CFB8A" w14:textId="568F3BEB" w:rsidR="00E37B8C" w:rsidRDefault="00E37B8C" w:rsidP="007E5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  <w:r>
        <w:rPr>
          <w:rFonts w:eastAsia="Calibri" w:cs="Tahoma"/>
          <w:b/>
          <w:color w:val="000000"/>
          <w:szCs w:val="19"/>
          <w:lang w:eastAsia="en-US"/>
        </w:rPr>
        <w:t>včetně</w:t>
      </w:r>
    </w:p>
    <w:p w14:paraId="5B2EC598" w14:textId="789AC8B1" w:rsidR="00E37B8C" w:rsidRDefault="00E37B8C" w:rsidP="007E5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  <w:r>
        <w:rPr>
          <w:rFonts w:eastAsia="Calibri" w:cs="Tahoma"/>
          <w:b/>
          <w:color w:val="000000"/>
          <w:szCs w:val="19"/>
          <w:lang w:eastAsia="en-US"/>
        </w:rPr>
        <w:t>Kvalifikační dokumentace</w:t>
      </w:r>
    </w:p>
    <w:p w14:paraId="069FF067" w14:textId="40D65883" w:rsidR="00E37B8C" w:rsidRDefault="00E37B8C" w:rsidP="007E5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  <w:r>
        <w:rPr>
          <w:rFonts w:eastAsia="Calibri" w:cs="Tahoma"/>
          <w:b/>
          <w:color w:val="000000"/>
          <w:szCs w:val="19"/>
          <w:lang w:eastAsia="en-US"/>
        </w:rPr>
        <w:t>a</w:t>
      </w:r>
    </w:p>
    <w:p w14:paraId="19CAB97A" w14:textId="30F41E44" w:rsidR="00E37B8C" w:rsidRPr="00BB4D8E" w:rsidRDefault="00E37B8C" w:rsidP="007E5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  <w:r>
        <w:rPr>
          <w:rFonts w:eastAsia="Calibri" w:cs="Tahoma"/>
          <w:b/>
          <w:color w:val="000000"/>
          <w:szCs w:val="19"/>
          <w:lang w:eastAsia="en-US"/>
        </w:rPr>
        <w:t>pokynů pro zpracování dokladů k prokázání kvalifikace</w:t>
      </w:r>
    </w:p>
    <w:p w14:paraId="3F2ED06A" w14:textId="77777777" w:rsidR="004968C0" w:rsidRPr="00BB4D8E" w:rsidRDefault="004968C0" w:rsidP="007E5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</w:p>
    <w:p w14:paraId="5BD7169E" w14:textId="77777777" w:rsidR="001C3F5D" w:rsidRPr="00BB4D8E" w:rsidRDefault="001C3F5D" w:rsidP="007E5A85">
      <w:pP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</w:p>
    <w:p w14:paraId="658B878F" w14:textId="451065A1" w:rsidR="001C3F5D" w:rsidRDefault="001C3F5D" w:rsidP="007E5A85">
      <w:pP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</w:p>
    <w:p w14:paraId="2117BA77" w14:textId="4855EE5E" w:rsidR="00E424BB" w:rsidRPr="00BB4D8E" w:rsidRDefault="00E424BB" w:rsidP="007E5A85">
      <w:pP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</w:p>
    <w:p w14:paraId="34DC62D3" w14:textId="0A99CA28" w:rsidR="001C3F5D" w:rsidRPr="00BB4D8E" w:rsidRDefault="00F60933" w:rsidP="007E5A85">
      <w:pP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  <w:r>
        <w:rPr>
          <w:noProof/>
          <w:lang w:eastAsia="cs-CZ"/>
        </w:rPr>
        <w:drawing>
          <wp:inline distT="0" distB="0" distL="0" distR="0" wp14:anchorId="48ED0792" wp14:editId="484837DE">
            <wp:extent cx="4543425" cy="809625"/>
            <wp:effectExtent l="0" t="0" r="9525" b="9525"/>
            <wp:docPr id="1231666473" name="Obrázek 1231666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03969" w14:textId="77777777" w:rsidR="005A5374" w:rsidRPr="00BB4D8E" w:rsidRDefault="005A5374" w:rsidP="007E5A85">
      <w:pPr>
        <w:suppressAutoHyphens w:val="0"/>
        <w:jc w:val="center"/>
        <w:rPr>
          <w:rFonts w:eastAsia="Calibri" w:cs="Tahoma"/>
          <w:b/>
          <w:color w:val="000000"/>
          <w:szCs w:val="19"/>
          <w:lang w:eastAsia="en-US"/>
        </w:rPr>
      </w:pPr>
    </w:p>
    <w:p w14:paraId="05C80562" w14:textId="77777777" w:rsidR="001C3F5D" w:rsidRPr="00BB4D8E" w:rsidRDefault="001C3F5D" w:rsidP="007E5A85">
      <w:pPr>
        <w:suppressAutoHyphens w:val="0"/>
        <w:jc w:val="center"/>
        <w:rPr>
          <w:rFonts w:eastAsia="Calibri" w:cs="Tahoma"/>
          <w:b/>
          <w:szCs w:val="19"/>
          <w:lang w:eastAsia="en-US"/>
        </w:rPr>
      </w:pPr>
      <w:r w:rsidRPr="00BB4D8E">
        <w:rPr>
          <w:rFonts w:eastAsia="Calibri" w:cs="Tahoma"/>
          <w:b/>
          <w:bCs/>
          <w:szCs w:val="19"/>
          <w:lang w:eastAsia="en-US"/>
        </w:rPr>
        <w:t>VEŘEJNÁ ZAKÁZKA</w:t>
      </w:r>
    </w:p>
    <w:p w14:paraId="65833413" w14:textId="77777777" w:rsidR="001C3F5D" w:rsidRPr="00BB4D8E" w:rsidRDefault="001C3F5D" w:rsidP="007E5A85">
      <w:pPr>
        <w:suppressAutoHyphens w:val="0"/>
        <w:spacing w:before="240" w:after="240"/>
        <w:jc w:val="center"/>
        <w:rPr>
          <w:rFonts w:eastAsia="Calibri" w:cs="Tahoma"/>
          <w:bCs/>
          <w:szCs w:val="19"/>
          <w:lang w:eastAsia="en-US"/>
        </w:rPr>
      </w:pPr>
      <w:r w:rsidRPr="00BB4D8E">
        <w:rPr>
          <w:rFonts w:eastAsia="Calibri" w:cs="Tahoma"/>
          <w:bCs/>
          <w:szCs w:val="19"/>
          <w:lang w:eastAsia="en-US"/>
        </w:rPr>
        <w:t>s názvem</w:t>
      </w:r>
    </w:p>
    <w:p w14:paraId="26373494" w14:textId="1BEBB903" w:rsidR="001C3F5D" w:rsidRPr="00BB4D8E" w:rsidRDefault="001C3F5D" w:rsidP="007F2CA1">
      <w:pPr>
        <w:suppressAutoHyphens w:val="0"/>
        <w:jc w:val="center"/>
        <w:rPr>
          <w:rFonts w:eastAsia="Calibri" w:cs="Tahoma"/>
          <w:b/>
          <w:bCs/>
          <w:szCs w:val="19"/>
          <w:lang w:eastAsia="en-US"/>
        </w:rPr>
      </w:pPr>
      <w:r w:rsidRPr="00BB4D8E">
        <w:rPr>
          <w:rFonts w:eastAsia="Calibri" w:cs="Tahoma"/>
          <w:bCs/>
          <w:szCs w:val="19"/>
          <w:lang w:eastAsia="en-US"/>
        </w:rPr>
        <w:t>„</w:t>
      </w:r>
      <w:r w:rsidR="00FC0BDD" w:rsidRPr="00FC0BDD">
        <w:rPr>
          <w:rFonts w:eastAsia="Calibri" w:cs="Tahoma"/>
          <w:b/>
          <w:i/>
          <w:iCs/>
          <w:szCs w:val="19"/>
          <w:lang w:eastAsia="en-US"/>
        </w:rPr>
        <w:t xml:space="preserve">Stavba č. 6963 </w:t>
      </w:r>
      <w:r w:rsidR="00FD50A0">
        <w:rPr>
          <w:rFonts w:eastAsia="Calibri" w:cs="Tahoma"/>
          <w:b/>
          <w:i/>
          <w:iCs/>
          <w:szCs w:val="19"/>
          <w:lang w:eastAsia="en-US"/>
        </w:rPr>
        <w:t>‚</w:t>
      </w:r>
      <w:proofErr w:type="spellStart"/>
      <w:r w:rsidR="00FC0BDD" w:rsidRPr="00FC0BDD">
        <w:rPr>
          <w:rFonts w:eastAsia="Calibri" w:cs="Tahoma"/>
          <w:b/>
          <w:i/>
          <w:iCs/>
          <w:szCs w:val="19"/>
          <w:lang w:eastAsia="en-US"/>
        </w:rPr>
        <w:t>Celk</w:t>
      </w:r>
      <w:proofErr w:type="spellEnd"/>
      <w:r w:rsidR="00FC0BDD" w:rsidRPr="00FC0BDD">
        <w:rPr>
          <w:rFonts w:eastAsia="Calibri" w:cs="Tahoma"/>
          <w:b/>
          <w:i/>
          <w:iCs/>
          <w:szCs w:val="19"/>
          <w:lang w:eastAsia="en-US"/>
        </w:rPr>
        <w:t xml:space="preserve">. </w:t>
      </w:r>
      <w:proofErr w:type="spellStart"/>
      <w:r w:rsidR="00FC0BDD" w:rsidRPr="00FC0BDD">
        <w:rPr>
          <w:rFonts w:eastAsia="Calibri" w:cs="Tahoma"/>
          <w:b/>
          <w:i/>
          <w:iCs/>
          <w:szCs w:val="19"/>
          <w:lang w:eastAsia="en-US"/>
        </w:rPr>
        <w:t>přest</w:t>
      </w:r>
      <w:proofErr w:type="spellEnd"/>
      <w:r w:rsidR="00FC0BDD" w:rsidRPr="00FC0BDD">
        <w:rPr>
          <w:rFonts w:eastAsia="Calibri" w:cs="Tahoma"/>
          <w:b/>
          <w:i/>
          <w:iCs/>
          <w:szCs w:val="19"/>
          <w:lang w:eastAsia="en-US"/>
        </w:rPr>
        <w:t>. a rozšíření ÚČOV na Císař. ostrově, etapa 0003 – Kalové a energetické hospodářství, DUR + EIA</w:t>
      </w:r>
      <w:r w:rsidR="00FD50A0">
        <w:rPr>
          <w:rFonts w:eastAsia="Calibri" w:cs="Tahoma"/>
          <w:bCs/>
          <w:i/>
          <w:iCs/>
          <w:szCs w:val="19"/>
          <w:lang w:eastAsia="en-US"/>
        </w:rPr>
        <w:t>‘</w:t>
      </w:r>
      <w:r w:rsidR="002B72AA" w:rsidRPr="002B72AA">
        <w:rPr>
          <w:rFonts w:eastAsia="Calibri" w:cs="Tahoma"/>
          <w:bCs/>
          <w:i/>
          <w:iCs/>
          <w:szCs w:val="19"/>
          <w:lang w:eastAsia="en-US"/>
        </w:rPr>
        <w:t>“</w:t>
      </w:r>
    </w:p>
    <w:p w14:paraId="2EE8E011" w14:textId="77777777" w:rsidR="001C3F5D" w:rsidRPr="00BB4D8E" w:rsidRDefault="001C3F5D" w:rsidP="007E5A85">
      <w:pPr>
        <w:suppressAutoHyphens w:val="0"/>
        <w:jc w:val="center"/>
        <w:rPr>
          <w:rFonts w:eastAsia="Calibri" w:cs="Tahoma"/>
          <w:bCs/>
          <w:szCs w:val="19"/>
          <w:lang w:eastAsia="en-US"/>
        </w:rPr>
      </w:pPr>
    </w:p>
    <w:p w14:paraId="45659624" w14:textId="7998B1EF" w:rsidR="006F16C2" w:rsidRPr="00BB4D8E" w:rsidRDefault="00F2461D" w:rsidP="007E5A85">
      <w:pPr>
        <w:suppressAutoHyphens w:val="0"/>
        <w:jc w:val="center"/>
        <w:rPr>
          <w:rFonts w:eastAsia="Calibri" w:cs="Tahoma"/>
          <w:kern w:val="28"/>
          <w:szCs w:val="19"/>
          <w:lang w:eastAsia="cs-CZ"/>
        </w:rPr>
      </w:pPr>
      <w:r w:rsidRPr="00B70E37">
        <w:rPr>
          <w:rFonts w:eastAsia="Calibri" w:cs="Tahoma"/>
          <w:kern w:val="28"/>
          <w:szCs w:val="19"/>
          <w:lang w:eastAsia="cs-CZ"/>
        </w:rPr>
        <w:t>na</w:t>
      </w:r>
      <w:r w:rsidR="009F7C5D" w:rsidRPr="00B70E37">
        <w:rPr>
          <w:rFonts w:eastAsia="Calibri" w:cs="Tahoma"/>
          <w:kern w:val="28"/>
          <w:szCs w:val="19"/>
          <w:lang w:eastAsia="cs-CZ"/>
        </w:rPr>
        <w:t>dlimitní</w:t>
      </w:r>
      <w:r w:rsidR="001C3F5D" w:rsidRPr="00B70E37">
        <w:rPr>
          <w:rFonts w:eastAsia="Calibri" w:cs="Tahoma"/>
          <w:kern w:val="28"/>
          <w:szCs w:val="19"/>
          <w:lang w:eastAsia="cs-CZ"/>
        </w:rPr>
        <w:t xml:space="preserve"> veřejná zakázka na </w:t>
      </w:r>
      <w:r w:rsidR="007F2CA1" w:rsidRPr="00B70E37">
        <w:rPr>
          <w:rFonts w:eastAsia="Calibri" w:cs="Tahoma"/>
          <w:kern w:val="28"/>
          <w:szCs w:val="19"/>
          <w:lang w:eastAsia="cs-CZ"/>
        </w:rPr>
        <w:t>služby</w:t>
      </w:r>
      <w:r w:rsidR="001C3F5D" w:rsidRPr="00B70E37">
        <w:rPr>
          <w:rFonts w:eastAsia="Calibri" w:cs="Tahoma"/>
          <w:kern w:val="28"/>
          <w:szCs w:val="19"/>
          <w:lang w:eastAsia="cs-CZ"/>
        </w:rPr>
        <w:t xml:space="preserve"> zadávaná v</w:t>
      </w:r>
      <w:r w:rsidR="007E08C2" w:rsidRPr="00B70E37">
        <w:rPr>
          <w:rFonts w:eastAsia="Calibri" w:cs="Tahoma"/>
          <w:kern w:val="28"/>
          <w:szCs w:val="19"/>
          <w:lang w:eastAsia="cs-CZ"/>
        </w:rPr>
        <w:t> užším řízení</w:t>
      </w:r>
      <w:r w:rsidR="001C3F5D" w:rsidRPr="00BB4D8E">
        <w:rPr>
          <w:rFonts w:eastAsia="Calibri" w:cs="Tahoma"/>
          <w:kern w:val="28"/>
          <w:szCs w:val="19"/>
          <w:lang w:eastAsia="cs-CZ"/>
        </w:rPr>
        <w:t xml:space="preserve"> </w:t>
      </w:r>
    </w:p>
    <w:p w14:paraId="36E8BEE6" w14:textId="3FFF7891" w:rsidR="001C3F5D" w:rsidRPr="00BB4D8E" w:rsidRDefault="006F16C2" w:rsidP="007E5A85">
      <w:pPr>
        <w:suppressAutoHyphens w:val="0"/>
        <w:jc w:val="center"/>
        <w:rPr>
          <w:rFonts w:eastAsia="Calibri" w:cs="Tahoma"/>
          <w:kern w:val="28"/>
          <w:szCs w:val="19"/>
          <w:lang w:eastAsia="cs-CZ"/>
        </w:rPr>
      </w:pPr>
      <w:r w:rsidRPr="00BB4D8E">
        <w:rPr>
          <w:rFonts w:eastAsia="Calibri" w:cs="Tahoma"/>
          <w:kern w:val="28"/>
          <w:szCs w:val="19"/>
          <w:lang w:eastAsia="cs-CZ"/>
        </w:rPr>
        <w:t>dle</w:t>
      </w:r>
      <w:r w:rsidR="001C3F5D" w:rsidRPr="00BB4D8E">
        <w:rPr>
          <w:rFonts w:eastAsia="Calibri" w:cs="Tahoma"/>
          <w:kern w:val="28"/>
          <w:szCs w:val="19"/>
          <w:lang w:eastAsia="cs-CZ"/>
        </w:rPr>
        <w:t xml:space="preserve"> ust. § </w:t>
      </w:r>
      <w:r w:rsidR="007E08C2">
        <w:rPr>
          <w:rFonts w:eastAsia="Calibri" w:cs="Tahoma"/>
          <w:kern w:val="28"/>
          <w:szCs w:val="19"/>
          <w:lang w:eastAsia="cs-CZ"/>
        </w:rPr>
        <w:t>58</w:t>
      </w:r>
      <w:r w:rsidRPr="00BB4D8E">
        <w:rPr>
          <w:rFonts w:eastAsia="Calibri" w:cs="Tahoma"/>
          <w:kern w:val="28"/>
          <w:szCs w:val="19"/>
          <w:lang w:eastAsia="cs-CZ"/>
        </w:rPr>
        <w:t xml:space="preserve"> a násl.</w:t>
      </w:r>
      <w:r w:rsidR="001C3F5D" w:rsidRPr="00BB4D8E">
        <w:rPr>
          <w:rFonts w:eastAsia="Calibri" w:cs="Tahoma"/>
          <w:kern w:val="28"/>
          <w:szCs w:val="19"/>
          <w:lang w:eastAsia="cs-CZ"/>
        </w:rPr>
        <w:t xml:space="preserve"> </w:t>
      </w:r>
      <w:r w:rsidRPr="00BB4D8E">
        <w:rPr>
          <w:rFonts w:eastAsia="Calibri" w:cs="Tahoma"/>
          <w:kern w:val="28"/>
          <w:szCs w:val="19"/>
          <w:lang w:eastAsia="cs-CZ"/>
        </w:rPr>
        <w:t>z</w:t>
      </w:r>
      <w:r w:rsidR="001C3F5D" w:rsidRPr="00BB4D8E">
        <w:rPr>
          <w:rFonts w:eastAsia="Calibri" w:cs="Tahoma"/>
          <w:kern w:val="28"/>
          <w:szCs w:val="19"/>
          <w:lang w:eastAsia="cs-CZ"/>
        </w:rPr>
        <w:t>ákona</w:t>
      </w:r>
      <w:r w:rsidRPr="00BB4D8E">
        <w:rPr>
          <w:rFonts w:eastAsia="Calibri" w:cs="Tahoma"/>
          <w:kern w:val="28"/>
          <w:szCs w:val="19"/>
          <w:lang w:eastAsia="cs-CZ"/>
        </w:rPr>
        <w:t> </w:t>
      </w:r>
      <w:r w:rsidR="001C3F5D" w:rsidRPr="00BB4D8E">
        <w:rPr>
          <w:rFonts w:eastAsia="Calibri" w:cs="Tahoma"/>
          <w:kern w:val="28"/>
          <w:szCs w:val="19"/>
          <w:lang w:eastAsia="cs-CZ"/>
        </w:rPr>
        <w:t>č. 134/2016 Sb., o zadávání veřejných zakázek, ve znění pozdějších předpisů (dále jen</w:t>
      </w:r>
      <w:r w:rsidRPr="00BB4D8E">
        <w:rPr>
          <w:rFonts w:eastAsia="Calibri" w:cs="Tahoma"/>
          <w:kern w:val="28"/>
          <w:szCs w:val="19"/>
          <w:lang w:eastAsia="cs-CZ"/>
        </w:rPr>
        <w:t> </w:t>
      </w:r>
      <w:r w:rsidR="001C3F5D" w:rsidRPr="00BB4D8E">
        <w:rPr>
          <w:rFonts w:eastAsia="Calibri" w:cs="Tahoma"/>
          <w:kern w:val="28"/>
          <w:szCs w:val="19"/>
          <w:lang w:eastAsia="cs-CZ"/>
        </w:rPr>
        <w:t>„</w:t>
      </w:r>
      <w:r w:rsidR="001C3F5D" w:rsidRPr="00BB4D8E">
        <w:rPr>
          <w:rFonts w:eastAsia="Calibri" w:cs="Tahoma"/>
          <w:bCs/>
          <w:kern w:val="28"/>
          <w:szCs w:val="19"/>
          <w:u w:val="single"/>
          <w:lang w:eastAsia="cs-CZ"/>
        </w:rPr>
        <w:t>ZZVZ</w:t>
      </w:r>
      <w:r w:rsidR="001C3F5D" w:rsidRPr="00BB4D8E">
        <w:rPr>
          <w:rFonts w:eastAsia="Calibri" w:cs="Tahoma"/>
          <w:kern w:val="28"/>
          <w:szCs w:val="19"/>
          <w:lang w:eastAsia="cs-CZ"/>
        </w:rPr>
        <w:t>“)</w:t>
      </w:r>
    </w:p>
    <w:p w14:paraId="386446E5" w14:textId="2D776E21" w:rsidR="001C3F5D" w:rsidRPr="00BB4D8E" w:rsidRDefault="001C3F5D" w:rsidP="007E5A85">
      <w:pPr>
        <w:suppressAutoHyphens w:val="0"/>
        <w:spacing w:after="60"/>
        <w:rPr>
          <w:rFonts w:eastAsia="Calibri" w:cs="Tahoma"/>
          <w:b/>
          <w:smallCaps/>
          <w:color w:val="000000"/>
          <w:szCs w:val="19"/>
          <w:lang w:eastAsia="en-US"/>
        </w:rPr>
      </w:pPr>
    </w:p>
    <w:p w14:paraId="59C8ADE5" w14:textId="77777777" w:rsidR="005A5374" w:rsidRPr="00BB4D8E" w:rsidRDefault="005A5374" w:rsidP="007E5A85">
      <w:pPr>
        <w:suppressAutoHyphens w:val="0"/>
        <w:spacing w:after="60"/>
        <w:rPr>
          <w:rFonts w:eastAsia="Calibri" w:cs="Tahoma"/>
          <w:b/>
          <w:smallCaps/>
          <w:color w:val="000000"/>
          <w:szCs w:val="19"/>
          <w:lang w:eastAsia="en-US"/>
        </w:rPr>
      </w:pPr>
    </w:p>
    <w:p w14:paraId="7A0090C9" w14:textId="77777777" w:rsidR="001C3F5D" w:rsidRPr="00BB4D8E" w:rsidRDefault="001C3F5D" w:rsidP="007E5A85">
      <w:pPr>
        <w:suppressAutoHyphens w:val="0"/>
        <w:spacing w:after="60"/>
        <w:rPr>
          <w:rFonts w:eastAsia="Calibri" w:cs="Tahoma"/>
          <w:color w:val="000000"/>
          <w:szCs w:val="19"/>
          <w:lang w:eastAsia="en-US"/>
        </w:rPr>
      </w:pPr>
      <w:r w:rsidRPr="00BB4D8E">
        <w:rPr>
          <w:rFonts w:eastAsia="Calibri" w:cs="Tahoma"/>
          <w:b/>
          <w:smallCaps/>
          <w:color w:val="000000"/>
          <w:szCs w:val="19"/>
          <w:lang w:eastAsia="en-US"/>
        </w:rPr>
        <w:t>Identifikační údaje zadavatele</w:t>
      </w:r>
      <w:r w:rsidRPr="00BB4D8E">
        <w:rPr>
          <w:rFonts w:eastAsia="Calibri" w:cs="Tahoma"/>
          <w:b/>
          <w:bCs/>
          <w:color w:val="000000"/>
          <w:szCs w:val="19"/>
          <w:lang w:eastAsia="en-US"/>
        </w:rPr>
        <w:t>:</w:t>
      </w:r>
      <w:r w:rsidRPr="00BB4D8E">
        <w:rPr>
          <w:rFonts w:eastAsia="Calibri" w:cs="Tahoma"/>
          <w:color w:val="000000"/>
          <w:szCs w:val="19"/>
          <w:lang w:eastAsia="en-US"/>
        </w:rPr>
        <w:tab/>
      </w:r>
      <w:r w:rsidRPr="00BB4D8E">
        <w:rPr>
          <w:rFonts w:eastAsia="Calibri" w:cs="Tahoma"/>
          <w:color w:val="000000"/>
          <w:szCs w:val="19"/>
          <w:lang w:eastAsia="en-US"/>
        </w:rPr>
        <w:tab/>
      </w:r>
    </w:p>
    <w:p w14:paraId="02BF67CF" w14:textId="150C4735" w:rsidR="001C3F5D" w:rsidRPr="00BB4D8E" w:rsidRDefault="007E08C2" w:rsidP="007E5A85">
      <w:pPr>
        <w:suppressAutoHyphens w:val="0"/>
        <w:rPr>
          <w:rFonts w:eastAsia="Calibri" w:cs="Tahoma"/>
          <w:b/>
          <w:color w:val="000000"/>
          <w:szCs w:val="19"/>
          <w:lang w:eastAsia="en-US"/>
        </w:rPr>
      </w:pPr>
      <w:r w:rsidRPr="007E08C2">
        <w:rPr>
          <w:rFonts w:eastAsia="Calibri" w:cs="Tahoma"/>
          <w:b/>
          <w:color w:val="000000"/>
          <w:szCs w:val="19"/>
          <w:lang w:eastAsia="en-US"/>
        </w:rPr>
        <w:t>Pražská vodohospodářská společnost a.s.</w:t>
      </w:r>
    </w:p>
    <w:p w14:paraId="03FE1C30" w14:textId="5AD90C12" w:rsidR="001C3F5D" w:rsidRPr="00BB4D8E" w:rsidRDefault="001C3F5D" w:rsidP="007E08C2">
      <w:pPr>
        <w:suppressAutoHyphens w:val="0"/>
        <w:rPr>
          <w:rFonts w:eastAsia="Calibri" w:cs="Tahoma"/>
          <w:color w:val="000000"/>
          <w:szCs w:val="19"/>
          <w:lang w:eastAsia="en-US"/>
        </w:rPr>
      </w:pPr>
      <w:r w:rsidRPr="00BB4D8E">
        <w:rPr>
          <w:rFonts w:eastAsia="Calibri" w:cs="Tahoma"/>
          <w:color w:val="000000"/>
          <w:szCs w:val="19"/>
          <w:lang w:eastAsia="en-US"/>
        </w:rPr>
        <w:t xml:space="preserve">se sídlem </w:t>
      </w:r>
      <w:r w:rsidR="007E08C2" w:rsidRPr="007E08C2">
        <w:rPr>
          <w:rFonts w:eastAsia="Calibri" w:cs="Tahoma"/>
          <w:color w:val="000000"/>
          <w:szCs w:val="19"/>
          <w:lang w:eastAsia="en-US"/>
        </w:rPr>
        <w:t>Evropská 866/67, Vokovice, 160 00 Praha 6</w:t>
      </w:r>
    </w:p>
    <w:p w14:paraId="468C0274" w14:textId="092E66AE" w:rsidR="001C3F5D" w:rsidRPr="00BB4D8E" w:rsidRDefault="001C3F5D" w:rsidP="007E5A85">
      <w:pPr>
        <w:suppressAutoHyphens w:val="0"/>
        <w:spacing w:after="60"/>
        <w:rPr>
          <w:rFonts w:eastAsia="Calibri" w:cs="Tahoma"/>
          <w:color w:val="000000"/>
          <w:szCs w:val="19"/>
          <w:lang w:eastAsia="en-US"/>
        </w:rPr>
      </w:pPr>
      <w:r w:rsidRPr="00BB4D8E">
        <w:rPr>
          <w:rFonts w:eastAsia="Calibri" w:cs="Tahoma"/>
          <w:color w:val="000000"/>
          <w:szCs w:val="19"/>
          <w:lang w:eastAsia="en-US"/>
        </w:rPr>
        <w:t xml:space="preserve">IČO: </w:t>
      </w:r>
      <w:r w:rsidR="007E08C2" w:rsidRPr="007E08C2">
        <w:rPr>
          <w:rFonts w:eastAsia="Calibri" w:cs="Tahoma"/>
          <w:color w:val="000000"/>
          <w:szCs w:val="19"/>
          <w:lang w:eastAsia="en-US"/>
        </w:rPr>
        <w:t>256</w:t>
      </w:r>
      <w:r w:rsidR="007E08C2">
        <w:rPr>
          <w:rFonts w:eastAsia="Calibri" w:cs="Tahoma"/>
          <w:color w:val="000000"/>
          <w:szCs w:val="19"/>
          <w:lang w:eastAsia="en-US"/>
        </w:rPr>
        <w:t xml:space="preserve"> </w:t>
      </w:r>
      <w:r w:rsidR="007E08C2" w:rsidRPr="007E08C2">
        <w:rPr>
          <w:rFonts w:eastAsia="Calibri" w:cs="Tahoma"/>
          <w:color w:val="000000"/>
          <w:szCs w:val="19"/>
          <w:lang w:eastAsia="en-US"/>
        </w:rPr>
        <w:t>56</w:t>
      </w:r>
      <w:r w:rsidR="007E08C2">
        <w:rPr>
          <w:rFonts w:eastAsia="Calibri" w:cs="Tahoma"/>
          <w:color w:val="000000"/>
          <w:szCs w:val="19"/>
          <w:lang w:eastAsia="en-US"/>
        </w:rPr>
        <w:t xml:space="preserve"> </w:t>
      </w:r>
      <w:r w:rsidR="007E08C2" w:rsidRPr="007E08C2">
        <w:rPr>
          <w:rFonts w:eastAsia="Calibri" w:cs="Tahoma"/>
          <w:color w:val="000000"/>
          <w:szCs w:val="19"/>
          <w:lang w:eastAsia="en-US"/>
        </w:rPr>
        <w:t>112</w:t>
      </w:r>
    </w:p>
    <w:p w14:paraId="113A220A" w14:textId="45D80974" w:rsidR="00DD3F23" w:rsidRPr="00BB4D8E" w:rsidRDefault="001C3F5D" w:rsidP="007E5A85">
      <w:pPr>
        <w:suppressAutoHyphens w:val="0"/>
        <w:rPr>
          <w:rFonts w:eastAsia="Calibri" w:cs="Tahoma"/>
          <w:color w:val="000000"/>
          <w:szCs w:val="19"/>
          <w:lang w:eastAsia="en-US"/>
        </w:rPr>
      </w:pPr>
      <w:r w:rsidRPr="00BB4D8E">
        <w:rPr>
          <w:rFonts w:eastAsia="Calibri" w:cs="Tahoma"/>
          <w:color w:val="000000"/>
          <w:szCs w:val="19"/>
          <w:lang w:eastAsia="en-US"/>
        </w:rPr>
        <w:t>(dále jen „</w:t>
      </w:r>
      <w:r w:rsidR="00526736" w:rsidRPr="00BB4D8E">
        <w:rPr>
          <w:rFonts w:eastAsia="Calibri" w:cs="Tahoma"/>
          <w:color w:val="000000"/>
          <w:szCs w:val="19"/>
          <w:u w:val="single"/>
          <w:lang w:eastAsia="en-US"/>
        </w:rPr>
        <w:t>Z</w:t>
      </w:r>
      <w:r w:rsidRPr="00BB4D8E">
        <w:rPr>
          <w:rFonts w:eastAsia="Calibri" w:cs="Tahoma"/>
          <w:color w:val="000000"/>
          <w:szCs w:val="19"/>
          <w:u w:val="single"/>
          <w:lang w:eastAsia="en-US"/>
        </w:rPr>
        <w:t>adavatel</w:t>
      </w:r>
      <w:r w:rsidRPr="00BB4D8E">
        <w:rPr>
          <w:rFonts w:eastAsia="Calibri" w:cs="Tahoma"/>
          <w:color w:val="000000"/>
          <w:szCs w:val="19"/>
          <w:lang w:eastAsia="en-US"/>
        </w:rPr>
        <w:t>“)</w:t>
      </w:r>
    </w:p>
    <w:p w14:paraId="468C0FD3" w14:textId="77777777" w:rsidR="00B51564" w:rsidRDefault="006033AD">
      <w:pPr>
        <w:pStyle w:val="Obsah1"/>
        <w:rPr>
          <w:noProof/>
        </w:rPr>
      </w:pPr>
      <w:r w:rsidRPr="00BB4D8E">
        <w:rPr>
          <w:rFonts w:cs="Tahoma"/>
          <w:szCs w:val="19"/>
        </w:rPr>
        <w:br w:type="page"/>
      </w:r>
      <w:r w:rsidR="00793CA1" w:rsidRPr="00B147AF">
        <w:rPr>
          <w:rFonts w:cs="Tahoma"/>
          <w:szCs w:val="19"/>
        </w:rPr>
        <w:lastRenderedPageBreak/>
        <w:t>Obsah</w:t>
      </w:r>
      <w:r w:rsidR="0059208B" w:rsidRPr="000160D9">
        <w:rPr>
          <w:rFonts w:cs="Tahoma"/>
          <w:kern w:val="32"/>
          <w:szCs w:val="19"/>
          <w:shd w:val="pct15" w:color="auto" w:fill="FFFFFF"/>
          <w:lang w:eastAsia="cs-CZ"/>
        </w:rPr>
        <w:fldChar w:fldCharType="begin"/>
      </w:r>
      <w:r w:rsidR="008D1266" w:rsidRPr="000160D9">
        <w:rPr>
          <w:rFonts w:cs="Tahoma"/>
          <w:szCs w:val="19"/>
        </w:rPr>
        <w:instrText xml:space="preserve"> TOC \o "1-1" \h \z \u </w:instrText>
      </w:r>
      <w:r w:rsidR="0059208B" w:rsidRPr="000160D9">
        <w:rPr>
          <w:rFonts w:cs="Tahoma"/>
          <w:kern w:val="32"/>
          <w:szCs w:val="19"/>
          <w:shd w:val="pct15" w:color="auto" w:fill="FFFFFF"/>
          <w:lang w:eastAsia="cs-CZ"/>
        </w:rPr>
        <w:fldChar w:fldCharType="end"/>
      </w:r>
      <w:bookmarkStart w:id="0" w:name="_Toc127864362"/>
      <w:r w:rsidR="000160D9">
        <w:rPr>
          <w:rFonts w:ascii="Cambria" w:hAnsi="Cambria" w:cs="Times New Roman"/>
          <w:color w:val="365F91"/>
          <w:sz w:val="28"/>
          <w:szCs w:val="28"/>
          <w:lang w:val="x-none" w:eastAsia="en-US"/>
        </w:rPr>
        <w:fldChar w:fldCharType="begin"/>
      </w:r>
      <w:r w:rsidR="000160D9">
        <w:instrText xml:space="preserve"> TOC \o "1-1" \h \z \u </w:instrText>
      </w:r>
      <w:r w:rsidR="000160D9">
        <w:rPr>
          <w:rFonts w:ascii="Cambria" w:hAnsi="Cambria" w:cs="Times New Roman"/>
          <w:color w:val="365F91"/>
          <w:sz w:val="28"/>
          <w:szCs w:val="28"/>
          <w:lang w:val="x-none" w:eastAsia="en-US"/>
        </w:rPr>
        <w:fldChar w:fldCharType="separate"/>
      </w:r>
    </w:p>
    <w:p w14:paraId="0647E128" w14:textId="009F1E42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25" w:history="1">
        <w:r w:rsidR="00B51564" w:rsidRPr="0082439A">
          <w:rPr>
            <w:rStyle w:val="Hypertextovodkaz"/>
            <w:iCs/>
            <w:noProof/>
          </w:rPr>
          <w:t>1.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Úvodní ustanovení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_Toc154740925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3</w:t>
        </w:r>
        <w:r w:rsidR="00B51564">
          <w:rPr>
            <w:noProof/>
            <w:webHidden/>
          </w:rPr>
          <w:fldChar w:fldCharType="end"/>
        </w:r>
      </w:hyperlink>
    </w:p>
    <w:p w14:paraId="0E95644C" w14:textId="109FF206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26" w:history="1">
        <w:r w:rsidR="00B51564" w:rsidRPr="0082439A">
          <w:rPr>
            <w:rStyle w:val="Hypertextovodkaz"/>
            <w:iCs/>
            <w:noProof/>
          </w:rPr>
          <w:t>2.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Identifikační údaje Zadavatele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_Toc154740926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4</w:t>
        </w:r>
        <w:r w:rsidR="00B51564">
          <w:rPr>
            <w:noProof/>
            <w:webHidden/>
          </w:rPr>
          <w:fldChar w:fldCharType="end"/>
        </w:r>
      </w:hyperlink>
    </w:p>
    <w:p w14:paraId="143563E5" w14:textId="6191DFEE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27" w:history="1">
        <w:r w:rsidR="00B51564" w:rsidRPr="0082439A">
          <w:rPr>
            <w:rStyle w:val="Hypertextovodkaz"/>
            <w:iCs/>
            <w:noProof/>
          </w:rPr>
          <w:t>3.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Způsob zadání Veřejné zakázky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_Toc154740927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4</w:t>
        </w:r>
        <w:r w:rsidR="00B51564">
          <w:rPr>
            <w:noProof/>
            <w:webHidden/>
          </w:rPr>
          <w:fldChar w:fldCharType="end"/>
        </w:r>
      </w:hyperlink>
    </w:p>
    <w:p w14:paraId="5F460914" w14:textId="01469100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28" w:history="1">
        <w:r w:rsidR="00B51564" w:rsidRPr="0082439A">
          <w:rPr>
            <w:rStyle w:val="Hypertextovodkaz"/>
            <w:iCs/>
            <w:noProof/>
          </w:rPr>
          <w:t>4.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Účel a předmět Veřejné zakázky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_Toc154740928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4</w:t>
        </w:r>
        <w:r w:rsidR="00B51564">
          <w:rPr>
            <w:noProof/>
            <w:webHidden/>
          </w:rPr>
          <w:fldChar w:fldCharType="end"/>
        </w:r>
      </w:hyperlink>
    </w:p>
    <w:p w14:paraId="1CD729A5" w14:textId="25806B64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29" w:history="1">
        <w:r w:rsidR="00B51564" w:rsidRPr="0082439A">
          <w:rPr>
            <w:rStyle w:val="Hypertextovodkaz"/>
            <w:iCs/>
            <w:noProof/>
          </w:rPr>
          <w:t>5.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Klasifikace předmětu Veřejné zakázky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_Toc154740929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5</w:t>
        </w:r>
        <w:r w:rsidR="00B51564">
          <w:rPr>
            <w:noProof/>
            <w:webHidden/>
          </w:rPr>
          <w:fldChar w:fldCharType="end"/>
        </w:r>
      </w:hyperlink>
    </w:p>
    <w:p w14:paraId="05656F91" w14:textId="4C56E155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0" w:history="1">
        <w:r w:rsidR="00B51564" w:rsidRPr="0082439A">
          <w:rPr>
            <w:rStyle w:val="Hypertextovodkaz"/>
            <w:iCs/>
            <w:noProof/>
          </w:rPr>
          <w:t>6.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Zvláštní podmínky plnění Veřejné zakázky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_Toc154740930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5</w:t>
        </w:r>
        <w:r w:rsidR="00B51564">
          <w:rPr>
            <w:noProof/>
            <w:webHidden/>
          </w:rPr>
          <w:fldChar w:fldCharType="end"/>
        </w:r>
      </w:hyperlink>
    </w:p>
    <w:p w14:paraId="1F75D23D" w14:textId="2D5CED1A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1" w:history="1">
        <w:r w:rsidR="00B51564" w:rsidRPr="0082439A">
          <w:rPr>
            <w:rStyle w:val="Hypertextovodkaz"/>
            <w:iCs/>
            <w:noProof/>
          </w:rPr>
          <w:t>7.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Zdroje financování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_Toc154740931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6</w:t>
        </w:r>
        <w:r w:rsidR="00B51564">
          <w:rPr>
            <w:noProof/>
            <w:webHidden/>
          </w:rPr>
          <w:fldChar w:fldCharType="end"/>
        </w:r>
      </w:hyperlink>
    </w:p>
    <w:p w14:paraId="060F295B" w14:textId="1E6595E2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2" w:history="1">
        <w:r w:rsidR="00B51564" w:rsidRPr="0082439A">
          <w:rPr>
            <w:rStyle w:val="Hypertextovodkaz"/>
            <w:iCs/>
            <w:noProof/>
          </w:rPr>
          <w:t>8.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Účast poddodavatelů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_Toc154740932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6</w:t>
        </w:r>
        <w:r w:rsidR="00B51564">
          <w:rPr>
            <w:noProof/>
            <w:webHidden/>
          </w:rPr>
          <w:fldChar w:fldCharType="end"/>
        </w:r>
      </w:hyperlink>
    </w:p>
    <w:p w14:paraId="0EB24E92" w14:textId="21B47B58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3" w:history="1">
        <w:r w:rsidR="00B51564" w:rsidRPr="0082439A">
          <w:rPr>
            <w:rStyle w:val="Hypertextovodkaz"/>
            <w:iCs/>
            <w:noProof/>
          </w:rPr>
          <w:t>9.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Přístup k Výzvě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_Toc154740933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7</w:t>
        </w:r>
        <w:r w:rsidR="00B51564">
          <w:rPr>
            <w:noProof/>
            <w:webHidden/>
          </w:rPr>
          <w:fldChar w:fldCharType="end"/>
        </w:r>
      </w:hyperlink>
    </w:p>
    <w:p w14:paraId="697CE797" w14:textId="3903EC7D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4" w:history="1">
        <w:r w:rsidR="00B51564" w:rsidRPr="0082439A">
          <w:rPr>
            <w:rStyle w:val="Hypertextovodkaz"/>
            <w:iCs/>
            <w:noProof/>
          </w:rPr>
          <w:t>10.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Vysvětlení, změna a doplnění Výzvy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_Toc154740934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7</w:t>
        </w:r>
        <w:r w:rsidR="00B51564">
          <w:rPr>
            <w:noProof/>
            <w:webHidden/>
          </w:rPr>
          <w:fldChar w:fldCharType="end"/>
        </w:r>
      </w:hyperlink>
    </w:p>
    <w:p w14:paraId="77CD80AA" w14:textId="023C458B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5" w:history="1">
        <w:r w:rsidR="00B51564" w:rsidRPr="0082439A">
          <w:rPr>
            <w:rStyle w:val="Hypertextovodkaz"/>
            <w:iCs/>
            <w:noProof/>
          </w:rPr>
          <w:t>11.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Doba plnění Veřejné zakázky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_Toc154740935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8</w:t>
        </w:r>
        <w:r w:rsidR="00B51564">
          <w:rPr>
            <w:noProof/>
            <w:webHidden/>
          </w:rPr>
          <w:fldChar w:fldCharType="end"/>
        </w:r>
      </w:hyperlink>
    </w:p>
    <w:p w14:paraId="21CE00C8" w14:textId="59836A73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6" w:history="1">
        <w:r w:rsidR="00B51564" w:rsidRPr="0082439A">
          <w:rPr>
            <w:rStyle w:val="Hypertextovodkaz"/>
            <w:iCs/>
            <w:noProof/>
          </w:rPr>
          <w:t>12.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Místo plnění Veřejné zakázky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_Toc154740936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8</w:t>
        </w:r>
        <w:r w:rsidR="00B51564">
          <w:rPr>
            <w:noProof/>
            <w:webHidden/>
          </w:rPr>
          <w:fldChar w:fldCharType="end"/>
        </w:r>
      </w:hyperlink>
    </w:p>
    <w:p w14:paraId="7700B86B" w14:textId="1E797A6F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7" w:history="1">
        <w:r w:rsidR="00B51564" w:rsidRPr="0082439A">
          <w:rPr>
            <w:rStyle w:val="Hypertextovodkaz"/>
            <w:iCs/>
            <w:noProof/>
          </w:rPr>
          <w:t>13.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Předpokládaná hodnota plnění Veřejné zakázky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_Toc154740937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8</w:t>
        </w:r>
        <w:r w:rsidR="00B51564">
          <w:rPr>
            <w:noProof/>
            <w:webHidden/>
          </w:rPr>
          <w:fldChar w:fldCharType="end"/>
        </w:r>
      </w:hyperlink>
    </w:p>
    <w:p w14:paraId="71AFD0D0" w14:textId="0237B74A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8" w:history="1">
        <w:r w:rsidR="00B51564" w:rsidRPr="0082439A">
          <w:rPr>
            <w:rStyle w:val="Hypertextovodkaz"/>
            <w:iCs/>
            <w:noProof/>
          </w:rPr>
          <w:t>14.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Popis postupu v zadávacím řízení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_Toc154740938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8</w:t>
        </w:r>
        <w:r w:rsidR="00B51564">
          <w:rPr>
            <w:noProof/>
            <w:webHidden/>
          </w:rPr>
          <w:fldChar w:fldCharType="end"/>
        </w:r>
      </w:hyperlink>
    </w:p>
    <w:p w14:paraId="00EAA3CB" w14:textId="3666131B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39" w:history="1">
        <w:r w:rsidR="00B51564" w:rsidRPr="0082439A">
          <w:rPr>
            <w:rStyle w:val="Hypertextovodkaz"/>
            <w:iCs/>
            <w:noProof/>
          </w:rPr>
          <w:t>15.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Podmínky účasti v zadávacím řízení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_Toc154740939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9</w:t>
        </w:r>
        <w:r w:rsidR="00B51564">
          <w:rPr>
            <w:noProof/>
            <w:webHidden/>
          </w:rPr>
          <w:fldChar w:fldCharType="end"/>
        </w:r>
      </w:hyperlink>
    </w:p>
    <w:p w14:paraId="449A4956" w14:textId="22097567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0" w:history="1">
        <w:r w:rsidR="00B51564" w:rsidRPr="0082439A">
          <w:rPr>
            <w:rStyle w:val="Hypertextovodkaz"/>
            <w:iCs/>
            <w:noProof/>
          </w:rPr>
          <w:t>16.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Obecné požadavky Zadavatele na prokázání kvalifikace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_Toc154740940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9</w:t>
        </w:r>
        <w:r w:rsidR="00B51564">
          <w:rPr>
            <w:noProof/>
            <w:webHidden/>
          </w:rPr>
          <w:fldChar w:fldCharType="end"/>
        </w:r>
      </w:hyperlink>
    </w:p>
    <w:p w14:paraId="6DFC309F" w14:textId="3B068C95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1" w:history="1">
        <w:r w:rsidR="00B51564" w:rsidRPr="0082439A">
          <w:rPr>
            <w:rStyle w:val="Hypertextovodkaz"/>
            <w:iCs/>
            <w:noProof/>
          </w:rPr>
          <w:t>17.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Základní způsobilost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_Toc154740941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12</w:t>
        </w:r>
        <w:r w:rsidR="00B51564">
          <w:rPr>
            <w:noProof/>
            <w:webHidden/>
          </w:rPr>
          <w:fldChar w:fldCharType="end"/>
        </w:r>
      </w:hyperlink>
    </w:p>
    <w:p w14:paraId="7EE23AE5" w14:textId="29757AFD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2" w:history="1">
        <w:r w:rsidR="00B51564" w:rsidRPr="0082439A">
          <w:rPr>
            <w:rStyle w:val="Hypertextovodkaz"/>
            <w:iCs/>
            <w:noProof/>
          </w:rPr>
          <w:t>18.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Profesní způsobilost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_Toc154740942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12</w:t>
        </w:r>
        <w:r w:rsidR="00B51564">
          <w:rPr>
            <w:noProof/>
            <w:webHidden/>
          </w:rPr>
          <w:fldChar w:fldCharType="end"/>
        </w:r>
      </w:hyperlink>
    </w:p>
    <w:p w14:paraId="47FA5C33" w14:textId="3B96A79C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3" w:history="1">
        <w:r w:rsidR="00B51564" w:rsidRPr="0082439A">
          <w:rPr>
            <w:rStyle w:val="Hypertextovodkaz"/>
            <w:iCs/>
            <w:noProof/>
          </w:rPr>
          <w:t>19.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Technická kvalifikace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_Toc154740943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14</w:t>
        </w:r>
        <w:r w:rsidR="00B51564">
          <w:rPr>
            <w:noProof/>
            <w:webHidden/>
          </w:rPr>
          <w:fldChar w:fldCharType="end"/>
        </w:r>
      </w:hyperlink>
    </w:p>
    <w:p w14:paraId="6AAFF7DA" w14:textId="759CBD98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4" w:history="1">
        <w:r w:rsidR="00B51564" w:rsidRPr="0082439A">
          <w:rPr>
            <w:rStyle w:val="Hypertextovodkaz"/>
            <w:iCs/>
            <w:noProof/>
          </w:rPr>
          <w:t>20.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Prohlídka místa plnění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_Toc154740944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18</w:t>
        </w:r>
        <w:r w:rsidR="00B51564">
          <w:rPr>
            <w:noProof/>
            <w:webHidden/>
          </w:rPr>
          <w:fldChar w:fldCharType="end"/>
        </w:r>
      </w:hyperlink>
    </w:p>
    <w:p w14:paraId="7BC4528A" w14:textId="7BB3A7C0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5" w:history="1">
        <w:r w:rsidR="00B51564" w:rsidRPr="0082439A">
          <w:rPr>
            <w:rStyle w:val="Hypertextovodkaz"/>
            <w:iCs/>
            <w:noProof/>
          </w:rPr>
          <w:t>21.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Jazyk nabídek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_Toc154740945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18</w:t>
        </w:r>
        <w:r w:rsidR="00B51564">
          <w:rPr>
            <w:noProof/>
            <w:webHidden/>
          </w:rPr>
          <w:fldChar w:fldCharType="end"/>
        </w:r>
      </w:hyperlink>
    </w:p>
    <w:p w14:paraId="359F6B00" w14:textId="04EB1665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6" w:history="1">
        <w:r w:rsidR="00B51564" w:rsidRPr="0082439A">
          <w:rPr>
            <w:rStyle w:val="Hypertextovodkaz"/>
            <w:iCs/>
            <w:noProof/>
          </w:rPr>
          <w:t>22.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Hodnotící kritéria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_Toc154740946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18</w:t>
        </w:r>
        <w:r w:rsidR="00B51564">
          <w:rPr>
            <w:noProof/>
            <w:webHidden/>
          </w:rPr>
          <w:fldChar w:fldCharType="end"/>
        </w:r>
      </w:hyperlink>
    </w:p>
    <w:p w14:paraId="3FD8A402" w14:textId="679E6AEB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7" w:history="1">
        <w:r w:rsidR="00B51564" w:rsidRPr="0082439A">
          <w:rPr>
            <w:rStyle w:val="Hypertextovodkaz"/>
            <w:iCs/>
            <w:noProof/>
          </w:rPr>
          <w:t>23.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Požadavky na zpracování nabídkové ceny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_Toc154740947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21</w:t>
        </w:r>
        <w:r w:rsidR="00B51564">
          <w:rPr>
            <w:noProof/>
            <w:webHidden/>
          </w:rPr>
          <w:fldChar w:fldCharType="end"/>
        </w:r>
      </w:hyperlink>
    </w:p>
    <w:p w14:paraId="7518C5BA" w14:textId="73E3FB88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8" w:history="1">
        <w:r w:rsidR="00B51564" w:rsidRPr="0082439A">
          <w:rPr>
            <w:rStyle w:val="Hypertextovodkaz"/>
            <w:iCs/>
            <w:noProof/>
          </w:rPr>
          <w:t>24.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Vyhrazené změny závazku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_Toc154740948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21</w:t>
        </w:r>
        <w:r w:rsidR="00B51564">
          <w:rPr>
            <w:noProof/>
            <w:webHidden/>
          </w:rPr>
          <w:fldChar w:fldCharType="end"/>
        </w:r>
      </w:hyperlink>
    </w:p>
    <w:p w14:paraId="52666B14" w14:textId="2B03B690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49" w:history="1">
        <w:r w:rsidR="00B51564" w:rsidRPr="0082439A">
          <w:rPr>
            <w:rStyle w:val="Hypertextovodkaz"/>
            <w:iCs/>
            <w:noProof/>
          </w:rPr>
          <w:t>25.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Varianty nabídky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_Toc154740949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24</w:t>
        </w:r>
        <w:r w:rsidR="00B51564">
          <w:rPr>
            <w:noProof/>
            <w:webHidden/>
          </w:rPr>
          <w:fldChar w:fldCharType="end"/>
        </w:r>
      </w:hyperlink>
    </w:p>
    <w:p w14:paraId="3E26B781" w14:textId="2755593D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50" w:history="1">
        <w:r w:rsidR="00B51564" w:rsidRPr="0082439A">
          <w:rPr>
            <w:rStyle w:val="Hypertextovodkaz"/>
            <w:iCs/>
            <w:noProof/>
          </w:rPr>
          <w:t>26.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Zadávací lhůta a jistota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_Toc154740950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24</w:t>
        </w:r>
        <w:r w:rsidR="00B51564">
          <w:rPr>
            <w:noProof/>
            <w:webHidden/>
          </w:rPr>
          <w:fldChar w:fldCharType="end"/>
        </w:r>
      </w:hyperlink>
    </w:p>
    <w:p w14:paraId="6E5AB683" w14:textId="7CC8FC91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51" w:history="1">
        <w:r w:rsidR="00B51564" w:rsidRPr="0082439A">
          <w:rPr>
            <w:rStyle w:val="Hypertextovodkaz"/>
            <w:iCs/>
            <w:noProof/>
          </w:rPr>
          <w:t>27.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Obsah a podávání žádostí o účast/ nabídek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_Toc154740951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24</w:t>
        </w:r>
        <w:r w:rsidR="00B51564">
          <w:rPr>
            <w:noProof/>
            <w:webHidden/>
          </w:rPr>
          <w:fldChar w:fldCharType="end"/>
        </w:r>
      </w:hyperlink>
    </w:p>
    <w:p w14:paraId="2918B9F3" w14:textId="2826CEA8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52" w:history="1">
        <w:r w:rsidR="00B51564" w:rsidRPr="0082439A">
          <w:rPr>
            <w:rStyle w:val="Hypertextovodkaz"/>
            <w:iCs/>
            <w:noProof/>
          </w:rPr>
          <w:t>28.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Lhůta pro podání žádosti o účast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_Toc154740952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26</w:t>
        </w:r>
        <w:r w:rsidR="00B51564">
          <w:rPr>
            <w:noProof/>
            <w:webHidden/>
          </w:rPr>
          <w:fldChar w:fldCharType="end"/>
        </w:r>
      </w:hyperlink>
    </w:p>
    <w:p w14:paraId="34A26A95" w14:textId="75A0A91B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53" w:history="1">
        <w:r w:rsidR="00B51564" w:rsidRPr="0082439A">
          <w:rPr>
            <w:rStyle w:val="Hypertextovodkaz"/>
            <w:iCs/>
            <w:noProof/>
          </w:rPr>
          <w:t>29.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Podmínky pro uzavření smlouvy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_Toc154740953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26</w:t>
        </w:r>
        <w:r w:rsidR="00B51564">
          <w:rPr>
            <w:noProof/>
            <w:webHidden/>
          </w:rPr>
          <w:fldChar w:fldCharType="end"/>
        </w:r>
      </w:hyperlink>
    </w:p>
    <w:p w14:paraId="55DF9EA9" w14:textId="7218A998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54" w:history="1">
        <w:r w:rsidR="00B51564" w:rsidRPr="0082439A">
          <w:rPr>
            <w:rStyle w:val="Hypertextovodkaz"/>
            <w:iCs/>
            <w:noProof/>
          </w:rPr>
          <w:t>30.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Zadávací řízení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_Toc154740954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27</w:t>
        </w:r>
        <w:r w:rsidR="00B51564">
          <w:rPr>
            <w:noProof/>
            <w:webHidden/>
          </w:rPr>
          <w:fldChar w:fldCharType="end"/>
        </w:r>
      </w:hyperlink>
    </w:p>
    <w:p w14:paraId="7ED68CA3" w14:textId="114B6902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55" w:history="1">
        <w:r w:rsidR="00B51564" w:rsidRPr="0082439A">
          <w:rPr>
            <w:rStyle w:val="Hypertextovodkaz"/>
            <w:iCs/>
            <w:noProof/>
          </w:rPr>
          <w:t>31.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Výhrady Zadavatele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_Toc154740955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28</w:t>
        </w:r>
        <w:r w:rsidR="00B51564">
          <w:rPr>
            <w:noProof/>
            <w:webHidden/>
          </w:rPr>
          <w:fldChar w:fldCharType="end"/>
        </w:r>
      </w:hyperlink>
    </w:p>
    <w:p w14:paraId="07DE41DA" w14:textId="6595B702" w:rsidR="00B51564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54740956" w:history="1">
        <w:r w:rsidR="00B51564" w:rsidRPr="0082439A">
          <w:rPr>
            <w:rStyle w:val="Hypertextovodkaz"/>
            <w:iCs/>
            <w:noProof/>
          </w:rPr>
          <w:t>32.</w:t>
        </w:r>
        <w:r w:rsidR="00B51564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B51564" w:rsidRPr="0082439A">
          <w:rPr>
            <w:rStyle w:val="Hypertextovodkaz"/>
            <w:noProof/>
          </w:rPr>
          <w:t>Struktura zadávacích podmínek</w:t>
        </w:r>
        <w:r w:rsidR="00B51564">
          <w:rPr>
            <w:noProof/>
            <w:webHidden/>
          </w:rPr>
          <w:tab/>
        </w:r>
        <w:r w:rsidR="00B51564">
          <w:rPr>
            <w:noProof/>
            <w:webHidden/>
          </w:rPr>
          <w:fldChar w:fldCharType="begin"/>
        </w:r>
        <w:r w:rsidR="00B51564">
          <w:rPr>
            <w:noProof/>
            <w:webHidden/>
          </w:rPr>
          <w:instrText xml:space="preserve"> PAGEREF _Toc154740956 \h </w:instrText>
        </w:r>
        <w:r w:rsidR="00B51564">
          <w:rPr>
            <w:noProof/>
            <w:webHidden/>
          </w:rPr>
        </w:r>
        <w:r w:rsidR="00B51564">
          <w:rPr>
            <w:noProof/>
            <w:webHidden/>
          </w:rPr>
          <w:fldChar w:fldCharType="separate"/>
        </w:r>
        <w:r w:rsidR="00B51564">
          <w:rPr>
            <w:noProof/>
            <w:webHidden/>
          </w:rPr>
          <w:t>28</w:t>
        </w:r>
        <w:r w:rsidR="00B51564">
          <w:rPr>
            <w:noProof/>
            <w:webHidden/>
          </w:rPr>
          <w:fldChar w:fldCharType="end"/>
        </w:r>
      </w:hyperlink>
    </w:p>
    <w:p w14:paraId="65793E58" w14:textId="0BF54E14" w:rsidR="002F7731" w:rsidRPr="00BB2795" w:rsidRDefault="000160D9" w:rsidP="00BE04DB">
      <w:pPr>
        <w:pStyle w:val="NADPIS11"/>
      </w:pPr>
      <w:r>
        <w:lastRenderedPageBreak/>
        <w:fldChar w:fldCharType="end"/>
      </w:r>
      <w:bookmarkStart w:id="1" w:name="_Toc154740925"/>
      <w:r w:rsidR="008A362C" w:rsidRPr="00BB2795">
        <w:t xml:space="preserve">Úvodní </w:t>
      </w:r>
      <w:r w:rsidR="008A362C" w:rsidRPr="00FE5E34">
        <w:t>ustanovení</w:t>
      </w:r>
      <w:bookmarkEnd w:id="0"/>
      <w:bookmarkEnd w:id="1"/>
    </w:p>
    <w:p w14:paraId="77599EB7" w14:textId="614F8C25" w:rsidR="002F7731" w:rsidRPr="00BB4D8E" w:rsidRDefault="009327BB" w:rsidP="00BE04DB">
      <w:pPr>
        <w:pStyle w:val="Nadpis2"/>
        <w:keepNext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Tato </w:t>
      </w:r>
      <w:r w:rsidR="00E37B8C">
        <w:rPr>
          <w:rFonts w:cs="Tahoma"/>
          <w:szCs w:val="19"/>
        </w:rPr>
        <w:t>výzva</w:t>
      </w:r>
      <w:r w:rsidR="006C7937" w:rsidRPr="00BB4D8E">
        <w:rPr>
          <w:rFonts w:cs="Tahoma"/>
          <w:szCs w:val="19"/>
        </w:rPr>
        <w:t xml:space="preserve"> (dále </w:t>
      </w:r>
      <w:r w:rsidR="0059227B" w:rsidRPr="00BB4D8E">
        <w:rPr>
          <w:rFonts w:cs="Tahoma"/>
          <w:szCs w:val="19"/>
        </w:rPr>
        <w:t xml:space="preserve">jen </w:t>
      </w:r>
      <w:r w:rsidR="00B745A2" w:rsidRPr="00BB4D8E">
        <w:rPr>
          <w:rFonts w:cs="Tahoma"/>
          <w:szCs w:val="19"/>
        </w:rPr>
        <w:t>„</w:t>
      </w:r>
      <w:r w:rsidR="00E37B8C">
        <w:rPr>
          <w:rFonts w:cs="Tahoma"/>
          <w:szCs w:val="19"/>
          <w:u w:val="single"/>
        </w:rPr>
        <w:t>Výzva</w:t>
      </w:r>
      <w:r w:rsidR="00B745A2" w:rsidRPr="00BB4D8E">
        <w:rPr>
          <w:rFonts w:cs="Tahoma"/>
          <w:szCs w:val="19"/>
        </w:rPr>
        <w:t>“</w:t>
      </w:r>
      <w:r w:rsidR="006C7937" w:rsidRPr="00BB4D8E">
        <w:rPr>
          <w:rFonts w:cs="Tahoma"/>
          <w:szCs w:val="19"/>
        </w:rPr>
        <w:t>)</w:t>
      </w:r>
      <w:r w:rsidR="00627906" w:rsidRPr="00BB4D8E">
        <w:rPr>
          <w:rFonts w:cs="Tahoma"/>
          <w:szCs w:val="19"/>
        </w:rPr>
        <w:t xml:space="preserve"> </w:t>
      </w:r>
      <w:r w:rsidR="006C7937" w:rsidRPr="00BB4D8E">
        <w:rPr>
          <w:rFonts w:cs="Tahoma"/>
          <w:szCs w:val="19"/>
        </w:rPr>
        <w:t>obsahuj</w:t>
      </w:r>
      <w:r w:rsidR="007A05A1" w:rsidRPr="00BB4D8E">
        <w:rPr>
          <w:rFonts w:cs="Tahoma"/>
          <w:szCs w:val="19"/>
        </w:rPr>
        <w:t>e zadávací podmínky</w:t>
      </w:r>
      <w:r w:rsidR="00940AFB" w:rsidRPr="00BB4D8E">
        <w:rPr>
          <w:rFonts w:cs="Tahoma"/>
          <w:szCs w:val="19"/>
        </w:rPr>
        <w:t xml:space="preserve"> </w:t>
      </w:r>
      <w:r w:rsidR="00725335" w:rsidRPr="00BB4D8E">
        <w:rPr>
          <w:rFonts w:cs="Tahoma"/>
          <w:szCs w:val="19"/>
        </w:rPr>
        <w:t>v podrobnostech nezbytných pro účast dodavatele v zadávacím řízení</w:t>
      </w:r>
      <w:r w:rsidR="006709C5" w:rsidRPr="00BB4D8E">
        <w:rPr>
          <w:rFonts w:cs="Tahoma"/>
          <w:szCs w:val="19"/>
        </w:rPr>
        <w:t xml:space="preserve"> na veřejnou zakázku s názvem </w:t>
      </w:r>
      <w:r w:rsidR="00383E2F" w:rsidRPr="00BB4D8E">
        <w:rPr>
          <w:rFonts w:cs="Tahoma"/>
          <w:szCs w:val="19"/>
        </w:rPr>
        <w:t>„</w:t>
      </w:r>
      <w:r w:rsidR="00FC0BDD">
        <w:rPr>
          <w:rFonts w:eastAsia="Times New Roman"/>
          <w:i/>
          <w:iCs w:val="0"/>
        </w:rPr>
        <w:t xml:space="preserve">Stavba č. 6963 </w:t>
      </w:r>
      <w:r w:rsidR="00FD50A0">
        <w:rPr>
          <w:rFonts w:eastAsia="Times New Roman"/>
          <w:i/>
          <w:iCs w:val="0"/>
        </w:rPr>
        <w:t>‚</w:t>
      </w:r>
      <w:proofErr w:type="spellStart"/>
      <w:r w:rsidR="00FC0BDD">
        <w:rPr>
          <w:rFonts w:eastAsia="Times New Roman"/>
          <w:i/>
          <w:iCs w:val="0"/>
        </w:rPr>
        <w:t>Celk</w:t>
      </w:r>
      <w:proofErr w:type="spellEnd"/>
      <w:r w:rsidR="00FC0BDD">
        <w:rPr>
          <w:rFonts w:eastAsia="Times New Roman"/>
          <w:i/>
          <w:iCs w:val="0"/>
        </w:rPr>
        <w:t xml:space="preserve">. </w:t>
      </w:r>
      <w:proofErr w:type="spellStart"/>
      <w:r w:rsidR="00FC0BDD">
        <w:rPr>
          <w:rFonts w:eastAsia="Times New Roman"/>
          <w:i/>
          <w:iCs w:val="0"/>
        </w:rPr>
        <w:t>přest</w:t>
      </w:r>
      <w:proofErr w:type="spellEnd"/>
      <w:r w:rsidR="00FC0BDD">
        <w:rPr>
          <w:rFonts w:eastAsia="Times New Roman"/>
          <w:i/>
          <w:iCs w:val="0"/>
        </w:rPr>
        <w:t>. a rozšíření ÚČOV na Císař. ostrově, etapa 0003 – Kalové a energetické hospodářství, DUR + EIA</w:t>
      </w:r>
      <w:r w:rsidR="00FD50A0">
        <w:rPr>
          <w:rFonts w:eastAsia="Times New Roman"/>
          <w:i/>
          <w:iCs w:val="0"/>
        </w:rPr>
        <w:t>‘</w:t>
      </w:r>
      <w:r w:rsidR="00383E2F" w:rsidRPr="00BB4D8E">
        <w:rPr>
          <w:rFonts w:cs="Tahoma"/>
          <w:i/>
          <w:iCs w:val="0"/>
          <w:szCs w:val="19"/>
        </w:rPr>
        <w:t>“</w:t>
      </w:r>
      <w:r w:rsidR="00FC6BED" w:rsidRPr="00BB4D8E">
        <w:rPr>
          <w:rFonts w:cs="Tahoma"/>
          <w:szCs w:val="19"/>
        </w:rPr>
        <w:t>, ev.</w:t>
      </w:r>
      <w:r w:rsidR="00C31039">
        <w:rPr>
          <w:rFonts w:cs="Tahoma"/>
          <w:szCs w:val="19"/>
        </w:rPr>
        <w:t> </w:t>
      </w:r>
      <w:r w:rsidR="00FC6BED" w:rsidRPr="00BB4D8E">
        <w:rPr>
          <w:rFonts w:cs="Tahoma"/>
          <w:szCs w:val="19"/>
        </w:rPr>
        <w:t>č.</w:t>
      </w:r>
      <w:r w:rsidR="00C31039">
        <w:rPr>
          <w:rFonts w:cs="Tahoma"/>
          <w:szCs w:val="19"/>
        </w:rPr>
        <w:t> </w:t>
      </w:r>
      <w:r w:rsidR="005356CA" w:rsidRPr="00BB4D8E">
        <w:rPr>
          <w:rFonts w:cs="Tahoma"/>
          <w:szCs w:val="19"/>
        </w:rPr>
        <w:t>ve</w:t>
      </w:r>
      <w:r w:rsidR="00C449E3">
        <w:rPr>
          <w:rFonts w:cs="Tahoma"/>
          <w:szCs w:val="19"/>
        </w:rPr>
        <w:t> </w:t>
      </w:r>
      <w:r w:rsidR="005356CA" w:rsidRPr="00BB4D8E">
        <w:rPr>
          <w:rFonts w:cs="Tahoma"/>
          <w:szCs w:val="19"/>
        </w:rPr>
        <w:t>Věstníku veřejných zakázek</w:t>
      </w:r>
      <w:r w:rsidR="00FC6BED" w:rsidRPr="00BB4D8E">
        <w:rPr>
          <w:rFonts w:cs="Tahoma"/>
          <w:szCs w:val="19"/>
        </w:rPr>
        <w:t xml:space="preserve"> </w:t>
      </w:r>
      <w:r w:rsidR="00697CD0" w:rsidRPr="00697CD0">
        <w:rPr>
          <w:rFonts w:cs="Tahoma"/>
          <w:szCs w:val="19"/>
          <w:shd w:val="clear" w:color="auto" w:fill="FFFFFF"/>
        </w:rPr>
        <w:t>Z2024-000820</w:t>
      </w:r>
      <w:r w:rsidR="00DF6762" w:rsidRPr="00DF6762">
        <w:rPr>
          <w:rFonts w:cs="Tahoma"/>
          <w:szCs w:val="19"/>
          <w:shd w:val="clear" w:color="auto" w:fill="FFFFFF"/>
        </w:rPr>
        <w:t xml:space="preserve"> </w:t>
      </w:r>
      <w:r w:rsidR="006709C5" w:rsidRPr="00BB4D8E">
        <w:rPr>
          <w:rFonts w:cs="Tahoma"/>
          <w:szCs w:val="19"/>
        </w:rPr>
        <w:t>(dále jen „</w:t>
      </w:r>
      <w:r w:rsidR="006F16C2" w:rsidRPr="00BB4D8E">
        <w:rPr>
          <w:rFonts w:cs="Tahoma"/>
          <w:szCs w:val="19"/>
          <w:u w:val="single"/>
        </w:rPr>
        <w:t>Veřejná</w:t>
      </w:r>
      <w:r w:rsidR="006709C5" w:rsidRPr="00BB4D8E">
        <w:rPr>
          <w:rFonts w:cs="Tahoma"/>
          <w:szCs w:val="19"/>
          <w:u w:val="single"/>
        </w:rPr>
        <w:t xml:space="preserve"> zakázka</w:t>
      </w:r>
      <w:r w:rsidR="006709C5" w:rsidRPr="00BB4D8E">
        <w:rPr>
          <w:rFonts w:cs="Tahoma"/>
          <w:szCs w:val="19"/>
        </w:rPr>
        <w:t>“)</w:t>
      </w:r>
      <w:r w:rsidR="00940AFB" w:rsidRPr="00BB4D8E">
        <w:rPr>
          <w:rFonts w:cs="Tahoma"/>
          <w:szCs w:val="19"/>
        </w:rPr>
        <w:t>,</w:t>
      </w:r>
      <w:r w:rsidR="00157ED8" w:rsidRPr="00BB4D8E">
        <w:rPr>
          <w:rFonts w:cs="Tahoma"/>
          <w:szCs w:val="19"/>
        </w:rPr>
        <w:t xml:space="preserve"> tj.</w:t>
      </w:r>
      <w:r w:rsidR="00DB78C7" w:rsidRPr="00BB4D8E">
        <w:rPr>
          <w:rFonts w:cs="Tahoma"/>
          <w:szCs w:val="19"/>
        </w:rPr>
        <w:t> </w:t>
      </w:r>
      <w:r w:rsidR="00157ED8" w:rsidRPr="00BB4D8E">
        <w:rPr>
          <w:rFonts w:cs="Tahoma"/>
          <w:szCs w:val="19"/>
        </w:rPr>
        <w:t>podmínky průběhu zadávacího řízení,</w:t>
      </w:r>
      <w:r w:rsidR="00940AFB" w:rsidRPr="00BB4D8E">
        <w:rPr>
          <w:rFonts w:cs="Tahoma"/>
          <w:szCs w:val="19"/>
        </w:rPr>
        <w:t xml:space="preserve"> podmínky účasti v zadávacím řízení, pravidla pro</w:t>
      </w:r>
      <w:r w:rsidR="006D7610">
        <w:rPr>
          <w:rFonts w:cs="Tahoma"/>
          <w:szCs w:val="19"/>
        </w:rPr>
        <w:t> </w:t>
      </w:r>
      <w:r w:rsidR="00940AFB" w:rsidRPr="00BB4D8E">
        <w:rPr>
          <w:rFonts w:cs="Tahoma"/>
          <w:szCs w:val="19"/>
        </w:rPr>
        <w:t xml:space="preserve">hodnocení nabídek a další podmínky pro uzavření smlouvy na </w:t>
      </w:r>
      <w:r w:rsidR="006F16C2" w:rsidRPr="00BB4D8E">
        <w:rPr>
          <w:rFonts w:cs="Tahoma"/>
          <w:szCs w:val="19"/>
        </w:rPr>
        <w:t>Veřejnou</w:t>
      </w:r>
      <w:r w:rsidR="00940AFB" w:rsidRPr="00BB4D8E">
        <w:rPr>
          <w:rFonts w:cs="Tahoma"/>
          <w:szCs w:val="19"/>
        </w:rPr>
        <w:t xml:space="preserve"> zakázku</w:t>
      </w:r>
      <w:r w:rsidR="00725335" w:rsidRPr="00BB4D8E">
        <w:rPr>
          <w:rFonts w:cs="Tahoma"/>
          <w:szCs w:val="19"/>
        </w:rPr>
        <w:t>, zejména podmínky kvalifikace, techni</w:t>
      </w:r>
      <w:r w:rsidR="003274FA" w:rsidRPr="00BB4D8E">
        <w:rPr>
          <w:rFonts w:cs="Tahoma"/>
          <w:szCs w:val="19"/>
        </w:rPr>
        <w:t>c</w:t>
      </w:r>
      <w:r w:rsidR="00725335" w:rsidRPr="00BB4D8E">
        <w:rPr>
          <w:rFonts w:cs="Tahoma"/>
          <w:szCs w:val="19"/>
        </w:rPr>
        <w:t xml:space="preserve">ké podmínky vymezující předmět </w:t>
      </w:r>
      <w:r w:rsidR="006F16C2" w:rsidRPr="00BB4D8E">
        <w:rPr>
          <w:rFonts w:cs="Tahoma"/>
          <w:szCs w:val="19"/>
        </w:rPr>
        <w:t>Veřejné</w:t>
      </w:r>
      <w:r w:rsidR="00725335" w:rsidRPr="00BB4D8E">
        <w:rPr>
          <w:rFonts w:cs="Tahoma"/>
          <w:szCs w:val="19"/>
        </w:rPr>
        <w:t xml:space="preserve"> zakázky</w:t>
      </w:r>
      <w:r w:rsidR="009B064B" w:rsidRPr="00BB4D8E">
        <w:rPr>
          <w:rFonts w:cs="Tahoma"/>
          <w:szCs w:val="19"/>
        </w:rPr>
        <w:t xml:space="preserve"> a</w:t>
      </w:r>
      <w:r w:rsidR="000B1564" w:rsidRPr="00BB4D8E">
        <w:rPr>
          <w:rFonts w:cs="Tahoma"/>
          <w:szCs w:val="19"/>
        </w:rPr>
        <w:t> </w:t>
      </w:r>
      <w:r w:rsidR="00725335" w:rsidRPr="00BB4D8E">
        <w:rPr>
          <w:rFonts w:cs="Tahoma"/>
          <w:szCs w:val="19"/>
        </w:rPr>
        <w:t xml:space="preserve">obchodní a smluvní podmínky. </w:t>
      </w:r>
    </w:p>
    <w:p w14:paraId="442AD023" w14:textId="24F34EF6" w:rsidR="002D6108" w:rsidRPr="00BB4D8E" w:rsidRDefault="002D6108" w:rsidP="004A2A68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>Informace a údaje uvedené v</w:t>
      </w:r>
      <w:r w:rsidR="00E37B8C">
        <w:rPr>
          <w:rFonts w:cs="Tahoma"/>
          <w:szCs w:val="19"/>
        </w:rPr>
        <w:t>e Výzvě</w:t>
      </w:r>
      <w:r w:rsidRPr="00BB4D8E">
        <w:rPr>
          <w:rFonts w:cs="Tahoma"/>
          <w:szCs w:val="19"/>
        </w:rPr>
        <w:t xml:space="preserve"> vymezují závazné požadavky </w:t>
      </w:r>
      <w:r w:rsidR="004D2AB4" w:rsidRPr="00BB4D8E">
        <w:rPr>
          <w:rFonts w:cs="Tahoma"/>
          <w:szCs w:val="19"/>
        </w:rPr>
        <w:t>Z</w:t>
      </w:r>
      <w:r w:rsidRPr="00BB4D8E">
        <w:rPr>
          <w:rFonts w:cs="Tahoma"/>
          <w:szCs w:val="19"/>
        </w:rPr>
        <w:t xml:space="preserve">adavatele na plnění </w:t>
      </w:r>
      <w:r w:rsidR="004D2AB4" w:rsidRPr="00BB4D8E">
        <w:rPr>
          <w:rFonts w:cs="Tahoma"/>
          <w:szCs w:val="19"/>
        </w:rPr>
        <w:t>V</w:t>
      </w:r>
      <w:r w:rsidRPr="00BB4D8E">
        <w:rPr>
          <w:rFonts w:cs="Tahoma"/>
          <w:szCs w:val="19"/>
        </w:rPr>
        <w:t xml:space="preserve">eřejné zakázky. Tyto požadavky </w:t>
      </w:r>
      <w:r w:rsidR="004A5515" w:rsidRPr="00BB4D8E">
        <w:rPr>
          <w:rFonts w:cs="Tahoma"/>
          <w:szCs w:val="19"/>
        </w:rPr>
        <w:t xml:space="preserve">je každý dodavatel </w:t>
      </w:r>
      <w:r w:rsidRPr="00BB4D8E">
        <w:rPr>
          <w:rFonts w:cs="Tahoma"/>
          <w:szCs w:val="19"/>
        </w:rPr>
        <w:t>povin</w:t>
      </w:r>
      <w:r w:rsidR="004A5515" w:rsidRPr="00BB4D8E">
        <w:rPr>
          <w:rFonts w:cs="Tahoma"/>
          <w:szCs w:val="19"/>
        </w:rPr>
        <w:t>en</w:t>
      </w:r>
      <w:r w:rsidRPr="00BB4D8E">
        <w:rPr>
          <w:rFonts w:cs="Tahoma"/>
          <w:szCs w:val="19"/>
        </w:rPr>
        <w:t xml:space="preserve"> plně a</w:t>
      </w:r>
      <w:r w:rsidR="009F7C5D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bezvýhradně respektovat při zpracování své </w:t>
      </w:r>
      <w:r w:rsidR="003805B1">
        <w:rPr>
          <w:rFonts w:cs="Tahoma"/>
          <w:szCs w:val="19"/>
        </w:rPr>
        <w:t xml:space="preserve">žádosti o účast/ </w:t>
      </w:r>
      <w:r w:rsidRPr="00BB4D8E">
        <w:rPr>
          <w:rFonts w:cs="Tahoma"/>
          <w:szCs w:val="19"/>
        </w:rPr>
        <w:t xml:space="preserve">nabídky. </w:t>
      </w:r>
      <w:r w:rsidRPr="00BB4D8E">
        <w:rPr>
          <w:rFonts w:cs="Tahoma"/>
          <w:b/>
          <w:szCs w:val="19"/>
        </w:rPr>
        <w:t xml:space="preserve">Neakceptování požadavků </w:t>
      </w:r>
      <w:r w:rsidR="00122B6B" w:rsidRPr="00BB4D8E">
        <w:rPr>
          <w:rFonts w:cs="Tahoma"/>
          <w:b/>
          <w:szCs w:val="19"/>
        </w:rPr>
        <w:t>Zadavatele</w:t>
      </w:r>
      <w:r w:rsidRPr="00BB4D8E">
        <w:rPr>
          <w:rFonts w:cs="Tahoma"/>
          <w:b/>
          <w:szCs w:val="19"/>
        </w:rPr>
        <w:t xml:space="preserve"> uvedených v</w:t>
      </w:r>
      <w:r w:rsidR="003805B1">
        <w:rPr>
          <w:rFonts w:cs="Tahoma"/>
          <w:b/>
          <w:szCs w:val="19"/>
        </w:rPr>
        <w:t xml:space="preserve">e Výzvě </w:t>
      </w:r>
      <w:r w:rsidRPr="00BB4D8E">
        <w:rPr>
          <w:rFonts w:cs="Tahoma"/>
          <w:b/>
          <w:szCs w:val="19"/>
        </w:rPr>
        <w:t>této</w:t>
      </w:r>
      <w:r w:rsidR="00B56C22" w:rsidRPr="00BB4D8E">
        <w:rPr>
          <w:rFonts w:cs="Tahoma"/>
          <w:b/>
          <w:szCs w:val="19"/>
        </w:rPr>
        <w:t> V</w:t>
      </w:r>
      <w:r w:rsidRPr="00BB4D8E">
        <w:rPr>
          <w:rFonts w:cs="Tahoma"/>
          <w:b/>
          <w:szCs w:val="19"/>
        </w:rPr>
        <w:t>eřejné zakázky, resp. v jejím vysvětlení, změně nebo doplnění, či nedodržení obchodních nebo technických podmínek bud</w:t>
      </w:r>
      <w:r w:rsidR="00DB78C7" w:rsidRPr="00BB4D8E">
        <w:rPr>
          <w:rFonts w:cs="Tahoma"/>
          <w:b/>
          <w:szCs w:val="19"/>
        </w:rPr>
        <w:t>e</w:t>
      </w:r>
      <w:r w:rsidRPr="00BB4D8E">
        <w:rPr>
          <w:rFonts w:cs="Tahoma"/>
          <w:b/>
          <w:szCs w:val="19"/>
        </w:rPr>
        <w:t xml:space="preserve"> považován</w:t>
      </w:r>
      <w:r w:rsidR="00DB78C7" w:rsidRPr="00BB4D8E">
        <w:rPr>
          <w:rFonts w:cs="Tahoma"/>
          <w:b/>
          <w:szCs w:val="19"/>
        </w:rPr>
        <w:t>o</w:t>
      </w:r>
      <w:r w:rsidRPr="00BB4D8E">
        <w:rPr>
          <w:rFonts w:cs="Tahoma"/>
          <w:b/>
          <w:szCs w:val="19"/>
        </w:rPr>
        <w:t xml:space="preserve"> za nesplnění </w:t>
      </w:r>
      <w:r w:rsidR="006F16C2" w:rsidRPr="00BB4D8E">
        <w:rPr>
          <w:rFonts w:cs="Tahoma"/>
          <w:b/>
          <w:szCs w:val="19"/>
        </w:rPr>
        <w:t>zadávacích</w:t>
      </w:r>
      <w:r w:rsidR="0025455F" w:rsidRPr="00BB4D8E">
        <w:rPr>
          <w:rFonts w:cs="Tahoma"/>
          <w:b/>
          <w:szCs w:val="19"/>
        </w:rPr>
        <w:t xml:space="preserve"> </w:t>
      </w:r>
      <w:r w:rsidRPr="00BB4D8E">
        <w:rPr>
          <w:rFonts w:cs="Tahoma"/>
          <w:b/>
          <w:szCs w:val="19"/>
        </w:rPr>
        <w:t>podmínek</w:t>
      </w:r>
      <w:r w:rsidR="00911D89">
        <w:rPr>
          <w:rFonts w:cs="Tahoma"/>
          <w:b/>
          <w:szCs w:val="19"/>
        </w:rPr>
        <w:t xml:space="preserve">, jehož </w:t>
      </w:r>
      <w:r w:rsidRPr="00BB4D8E">
        <w:rPr>
          <w:rFonts w:cs="Tahoma"/>
          <w:b/>
          <w:szCs w:val="19"/>
        </w:rPr>
        <w:t>následkem</w:t>
      </w:r>
      <w:r w:rsidR="00911D89">
        <w:rPr>
          <w:rFonts w:cs="Tahoma"/>
          <w:b/>
          <w:szCs w:val="19"/>
        </w:rPr>
        <w:t xml:space="preserve"> může být</w:t>
      </w:r>
      <w:r w:rsidRPr="00BB4D8E">
        <w:rPr>
          <w:rFonts w:cs="Tahoma"/>
          <w:b/>
          <w:szCs w:val="19"/>
        </w:rPr>
        <w:t xml:space="preserve"> vyloučení účastníka ze zadávacího řízení</w:t>
      </w:r>
      <w:r w:rsidR="004151D6">
        <w:rPr>
          <w:rFonts w:cs="Tahoma"/>
          <w:b/>
          <w:szCs w:val="19"/>
        </w:rPr>
        <w:t xml:space="preserve"> dle ust.</w:t>
      </w:r>
      <w:r w:rsidR="007E08C2">
        <w:rPr>
          <w:rFonts w:cs="Tahoma"/>
          <w:b/>
          <w:szCs w:val="19"/>
        </w:rPr>
        <w:t> </w:t>
      </w:r>
      <w:r w:rsidR="004151D6">
        <w:rPr>
          <w:rFonts w:cs="Tahoma"/>
          <w:b/>
          <w:szCs w:val="19"/>
        </w:rPr>
        <w:t>§</w:t>
      </w:r>
      <w:r w:rsidR="007E08C2">
        <w:rPr>
          <w:rFonts w:cs="Tahoma"/>
          <w:b/>
          <w:szCs w:val="19"/>
        </w:rPr>
        <w:t> </w:t>
      </w:r>
      <w:r w:rsidR="004151D6">
        <w:rPr>
          <w:rFonts w:cs="Tahoma"/>
          <w:b/>
          <w:szCs w:val="19"/>
        </w:rPr>
        <w:t>48 ZZVZ</w:t>
      </w:r>
      <w:r w:rsidRPr="00BB4D8E">
        <w:rPr>
          <w:rFonts w:cs="Tahoma"/>
          <w:b/>
          <w:szCs w:val="19"/>
        </w:rPr>
        <w:t>.</w:t>
      </w:r>
    </w:p>
    <w:p w14:paraId="397F99B8" w14:textId="180F50C6" w:rsidR="002D6108" w:rsidRPr="00BB4D8E" w:rsidRDefault="002D6108" w:rsidP="004A2A68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Účastník zadávacího řízení je zcela odpovědný za dostatečně pečlivé prostudování </w:t>
      </w:r>
      <w:r w:rsidR="003805B1">
        <w:rPr>
          <w:rFonts w:cs="Tahoma"/>
          <w:szCs w:val="19"/>
        </w:rPr>
        <w:t>Výzvy</w:t>
      </w:r>
      <w:r w:rsidRPr="00BB4D8E">
        <w:rPr>
          <w:rFonts w:cs="Tahoma"/>
          <w:szCs w:val="19"/>
        </w:rPr>
        <w:t>, resp. jejího vysvětlení, změn</w:t>
      </w:r>
      <w:r w:rsidR="00EE7358" w:rsidRPr="00BB4D8E">
        <w:rPr>
          <w:rFonts w:cs="Tahoma"/>
          <w:szCs w:val="19"/>
        </w:rPr>
        <w:t>y</w:t>
      </w:r>
      <w:r w:rsidRPr="00BB4D8E">
        <w:rPr>
          <w:rFonts w:cs="Tahoma"/>
          <w:szCs w:val="19"/>
        </w:rPr>
        <w:t xml:space="preserve"> a doplnění, </w:t>
      </w:r>
      <w:r w:rsidR="00EB795B" w:rsidRPr="00BB4D8E">
        <w:rPr>
          <w:rFonts w:cs="Tahoma"/>
          <w:szCs w:val="19"/>
        </w:rPr>
        <w:t>jakož i</w:t>
      </w:r>
      <w:r w:rsidRPr="00BB4D8E">
        <w:rPr>
          <w:rFonts w:cs="Tahoma"/>
          <w:szCs w:val="19"/>
        </w:rPr>
        <w:t xml:space="preserve"> za získání spolehlivých informací ve vztahu ke všem podmínkám a</w:t>
      </w:r>
      <w:r w:rsidR="00EB795B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povinnostem, které mohou jakýmkoliv způsobem ovlivnit </w:t>
      </w:r>
      <w:r w:rsidRPr="00E87D17">
        <w:rPr>
          <w:rFonts w:cs="Tahoma"/>
          <w:szCs w:val="19"/>
        </w:rPr>
        <w:t>cenu</w:t>
      </w:r>
      <w:r w:rsidRPr="00BB4D8E">
        <w:rPr>
          <w:rFonts w:cs="Tahoma"/>
          <w:szCs w:val="19"/>
        </w:rPr>
        <w:t xml:space="preserve"> a správnost </w:t>
      </w:r>
      <w:r w:rsidR="00B3592C" w:rsidRPr="00BB4D8E">
        <w:rPr>
          <w:rFonts w:cs="Tahoma"/>
          <w:szCs w:val="19"/>
        </w:rPr>
        <w:t xml:space="preserve">jeho </w:t>
      </w:r>
      <w:bookmarkStart w:id="2" w:name="_Hlk139966322"/>
      <w:r w:rsidR="003805B1">
        <w:rPr>
          <w:rFonts w:cs="Tahoma"/>
          <w:szCs w:val="19"/>
        </w:rPr>
        <w:t>žádosti o</w:t>
      </w:r>
      <w:r w:rsidR="00E70F6F">
        <w:rPr>
          <w:rFonts w:cs="Tahoma"/>
          <w:szCs w:val="19"/>
        </w:rPr>
        <w:t> </w:t>
      </w:r>
      <w:r w:rsidR="003805B1">
        <w:rPr>
          <w:rFonts w:cs="Tahoma"/>
          <w:szCs w:val="19"/>
        </w:rPr>
        <w:t xml:space="preserve">účast/ </w:t>
      </w:r>
      <w:r w:rsidRPr="00BB4D8E">
        <w:rPr>
          <w:rFonts w:cs="Tahoma"/>
          <w:szCs w:val="19"/>
        </w:rPr>
        <w:t xml:space="preserve">nabídky </w:t>
      </w:r>
      <w:bookmarkEnd w:id="2"/>
      <w:r w:rsidRPr="00BB4D8E">
        <w:rPr>
          <w:rFonts w:cs="Tahoma"/>
          <w:szCs w:val="19"/>
        </w:rPr>
        <w:t>nebo</w:t>
      </w:r>
      <w:r w:rsidR="007B13B3">
        <w:rPr>
          <w:rFonts w:cs="Tahoma"/>
          <w:szCs w:val="19"/>
        </w:rPr>
        <w:t xml:space="preserve"> následnou</w:t>
      </w:r>
      <w:r w:rsidRPr="00BB4D8E">
        <w:rPr>
          <w:rFonts w:cs="Tahoma"/>
          <w:szCs w:val="19"/>
        </w:rPr>
        <w:t xml:space="preserve"> realizaci </w:t>
      </w:r>
      <w:r w:rsidR="006F16C2" w:rsidRPr="00BB4D8E">
        <w:rPr>
          <w:rFonts w:cs="Tahoma"/>
          <w:szCs w:val="19"/>
        </w:rPr>
        <w:t>Veřejné</w:t>
      </w:r>
      <w:r w:rsidRPr="00BB4D8E">
        <w:rPr>
          <w:rFonts w:cs="Tahoma"/>
          <w:szCs w:val="19"/>
        </w:rPr>
        <w:t xml:space="preserve"> zakázky.</w:t>
      </w:r>
    </w:p>
    <w:p w14:paraId="6F38FADD" w14:textId="683EA336" w:rsidR="002D6108" w:rsidRPr="00BB4D8E" w:rsidRDefault="002D6108" w:rsidP="004A2A68">
      <w:pPr>
        <w:pStyle w:val="Nadpis2"/>
        <w:spacing w:after="160"/>
        <w:ind w:left="720" w:hanging="720"/>
        <w:rPr>
          <w:rFonts w:cs="Tahoma"/>
          <w:b/>
          <w:szCs w:val="19"/>
        </w:rPr>
      </w:pPr>
      <w:r w:rsidRPr="00BB4D8E">
        <w:rPr>
          <w:rFonts w:cs="Tahoma"/>
          <w:szCs w:val="19"/>
        </w:rPr>
        <w:t xml:space="preserve">Zadávací řízení a všechny navazující právní vztahy se řídí právem České republiky, </w:t>
      </w:r>
      <w:r w:rsidR="00EB795B" w:rsidRPr="00BB4D8E">
        <w:rPr>
          <w:rFonts w:cs="Tahoma"/>
          <w:szCs w:val="19"/>
        </w:rPr>
        <w:t xml:space="preserve">a to </w:t>
      </w:r>
      <w:r w:rsidRPr="00BB4D8E">
        <w:rPr>
          <w:rFonts w:cs="Tahoma"/>
          <w:szCs w:val="19"/>
        </w:rPr>
        <w:t>zejména ZZVZ</w:t>
      </w:r>
      <w:r w:rsidR="00140D7A">
        <w:rPr>
          <w:rFonts w:cs="Tahoma"/>
          <w:szCs w:val="19"/>
        </w:rPr>
        <w:t xml:space="preserve"> či</w:t>
      </w:r>
      <w:r w:rsidR="00EB795B" w:rsidRPr="00BB4D8E">
        <w:rPr>
          <w:rFonts w:cs="Tahoma"/>
          <w:szCs w:val="19"/>
        </w:rPr>
        <w:t xml:space="preserve"> zákonem č. 89/2012 Sb., občanský zákoník,</w:t>
      </w:r>
      <w:r w:rsidR="00016FFE" w:rsidRPr="00BB4D8E">
        <w:rPr>
          <w:rFonts w:cs="Tahoma"/>
          <w:szCs w:val="19"/>
        </w:rPr>
        <w:t xml:space="preserve"> ve znění pozdějších předpisů</w:t>
      </w:r>
      <w:r w:rsidR="007C0CA9">
        <w:rPr>
          <w:rFonts w:cs="Tahoma"/>
          <w:szCs w:val="19"/>
        </w:rPr>
        <w:t xml:space="preserve"> (dále</w:t>
      </w:r>
      <w:r w:rsidR="006D7610">
        <w:rPr>
          <w:rFonts w:cs="Tahoma"/>
          <w:szCs w:val="19"/>
        </w:rPr>
        <w:t> </w:t>
      </w:r>
      <w:r w:rsidR="007C0CA9">
        <w:rPr>
          <w:rFonts w:cs="Tahoma"/>
          <w:szCs w:val="19"/>
        </w:rPr>
        <w:t>jen</w:t>
      </w:r>
      <w:r w:rsidR="006D7610">
        <w:rPr>
          <w:rFonts w:cs="Tahoma"/>
          <w:szCs w:val="19"/>
        </w:rPr>
        <w:t> </w:t>
      </w:r>
      <w:r w:rsidR="007C0CA9">
        <w:rPr>
          <w:rFonts w:cs="Tahoma"/>
          <w:szCs w:val="19"/>
        </w:rPr>
        <w:t>„</w:t>
      </w:r>
      <w:r w:rsidR="007C0CA9">
        <w:rPr>
          <w:rFonts w:cs="Tahoma"/>
          <w:szCs w:val="19"/>
          <w:u w:val="single"/>
        </w:rPr>
        <w:t>občanský</w:t>
      </w:r>
      <w:r w:rsidR="006D7610">
        <w:rPr>
          <w:rFonts w:cs="Tahoma"/>
          <w:szCs w:val="19"/>
          <w:u w:val="single"/>
        </w:rPr>
        <w:t> </w:t>
      </w:r>
      <w:r w:rsidR="007C0CA9">
        <w:rPr>
          <w:rFonts w:cs="Tahoma"/>
          <w:szCs w:val="19"/>
          <w:u w:val="single"/>
        </w:rPr>
        <w:t>zákoník</w:t>
      </w:r>
      <w:r w:rsidR="007C0CA9">
        <w:rPr>
          <w:rFonts w:cs="Tahoma"/>
          <w:szCs w:val="19"/>
        </w:rPr>
        <w:t>“)</w:t>
      </w:r>
      <w:r w:rsidRPr="00BB4D8E">
        <w:rPr>
          <w:rFonts w:cs="Tahoma"/>
          <w:szCs w:val="19"/>
        </w:rPr>
        <w:t>. Náležitosti zadávacího řízení, které nejsou specificky uvedeny v</w:t>
      </w:r>
      <w:r w:rsidR="003805B1">
        <w:rPr>
          <w:rFonts w:cs="Tahoma"/>
          <w:szCs w:val="19"/>
        </w:rPr>
        <w:t>e Výzvě</w:t>
      </w:r>
      <w:r w:rsidRPr="00BB4D8E">
        <w:rPr>
          <w:rFonts w:cs="Tahoma"/>
          <w:szCs w:val="19"/>
        </w:rPr>
        <w:t xml:space="preserve">, jsou </w:t>
      </w:r>
      <w:r w:rsidR="00774AA7">
        <w:rPr>
          <w:rFonts w:cs="Tahoma"/>
          <w:szCs w:val="19"/>
        </w:rPr>
        <w:t>stanoveny</w:t>
      </w:r>
      <w:r w:rsidR="00774AA7" w:rsidRPr="00BB4D8E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 xml:space="preserve">příslušnými ustanoveními ZZVZ. </w:t>
      </w:r>
      <w:r w:rsidRPr="00BB4D8E">
        <w:rPr>
          <w:rFonts w:cs="Tahoma"/>
          <w:b/>
          <w:szCs w:val="19"/>
        </w:rPr>
        <w:t xml:space="preserve">Podáním své </w:t>
      </w:r>
      <w:r w:rsidR="00140D7A" w:rsidRPr="00140D7A">
        <w:rPr>
          <w:rFonts w:cs="Tahoma"/>
          <w:b/>
          <w:szCs w:val="19"/>
        </w:rPr>
        <w:t>žádosti o účast/</w:t>
      </w:r>
      <w:r w:rsidR="00F03ABF">
        <w:rPr>
          <w:rFonts w:cs="Tahoma"/>
          <w:b/>
          <w:szCs w:val="19"/>
        </w:rPr>
        <w:t xml:space="preserve"> </w:t>
      </w:r>
      <w:r w:rsidR="00140D7A" w:rsidRPr="00140D7A">
        <w:rPr>
          <w:rFonts w:cs="Tahoma"/>
          <w:b/>
          <w:szCs w:val="19"/>
        </w:rPr>
        <w:t>nabídky</w:t>
      </w:r>
      <w:r w:rsidRPr="00BB4D8E">
        <w:rPr>
          <w:rFonts w:cs="Tahoma"/>
          <w:b/>
          <w:szCs w:val="19"/>
        </w:rPr>
        <w:t xml:space="preserve"> </w:t>
      </w:r>
      <w:r w:rsidR="003A2CD4" w:rsidRPr="00BB4D8E">
        <w:rPr>
          <w:rFonts w:cs="Tahoma"/>
          <w:b/>
          <w:szCs w:val="19"/>
        </w:rPr>
        <w:t xml:space="preserve">dodavatel </w:t>
      </w:r>
      <w:r w:rsidRPr="00BB4D8E">
        <w:rPr>
          <w:rFonts w:cs="Tahoma"/>
          <w:b/>
          <w:szCs w:val="19"/>
        </w:rPr>
        <w:t xml:space="preserve">zcela a bez výhrad akceptuje zadávací podmínky </w:t>
      </w:r>
      <w:r w:rsidR="00100389" w:rsidRPr="00BB4D8E">
        <w:rPr>
          <w:rFonts w:cs="Tahoma"/>
          <w:b/>
          <w:szCs w:val="19"/>
        </w:rPr>
        <w:t>V</w:t>
      </w:r>
      <w:r w:rsidRPr="00BB4D8E">
        <w:rPr>
          <w:rFonts w:cs="Tahoma"/>
          <w:b/>
          <w:szCs w:val="19"/>
        </w:rPr>
        <w:t>eřejné zakázky.</w:t>
      </w:r>
    </w:p>
    <w:p w14:paraId="77FCD403" w14:textId="4945E355" w:rsidR="002F7731" w:rsidRDefault="006C69F0" w:rsidP="004A2A68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Při přípravě a podávání </w:t>
      </w:r>
      <w:r w:rsidR="003805B1">
        <w:rPr>
          <w:rFonts w:cs="Tahoma"/>
          <w:szCs w:val="19"/>
        </w:rPr>
        <w:t xml:space="preserve">žádostí o účast/ </w:t>
      </w:r>
      <w:r w:rsidRPr="00BB4D8E">
        <w:rPr>
          <w:rFonts w:cs="Tahoma"/>
          <w:szCs w:val="19"/>
        </w:rPr>
        <w:t>nabídek</w:t>
      </w:r>
      <w:r w:rsidR="00FD60BA" w:rsidRPr="00BB4D8E">
        <w:rPr>
          <w:rFonts w:cs="Tahoma"/>
          <w:szCs w:val="19"/>
        </w:rPr>
        <w:t xml:space="preserve"> jsou </w:t>
      </w:r>
      <w:r w:rsidR="00EB795B" w:rsidRPr="00BB4D8E">
        <w:rPr>
          <w:rFonts w:cs="Tahoma"/>
          <w:szCs w:val="19"/>
        </w:rPr>
        <w:t xml:space="preserve">dodavatelé </w:t>
      </w:r>
      <w:r w:rsidR="00FD60BA" w:rsidRPr="00BB4D8E">
        <w:rPr>
          <w:rFonts w:cs="Tahoma"/>
          <w:szCs w:val="19"/>
        </w:rPr>
        <w:t>povinni</w:t>
      </w:r>
      <w:r w:rsidRPr="00BB4D8E">
        <w:rPr>
          <w:rFonts w:cs="Tahoma"/>
          <w:szCs w:val="19"/>
        </w:rPr>
        <w:t xml:space="preserve"> </w:t>
      </w:r>
      <w:r w:rsidR="00FD60BA" w:rsidRPr="00BB4D8E">
        <w:rPr>
          <w:rFonts w:cs="Tahoma"/>
          <w:szCs w:val="19"/>
        </w:rPr>
        <w:t>postupovat dle instrukcí obsažených v</w:t>
      </w:r>
      <w:r w:rsidR="006D7610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této</w:t>
      </w:r>
      <w:r w:rsidR="006D7610">
        <w:rPr>
          <w:rFonts w:cs="Tahoma"/>
          <w:szCs w:val="19"/>
        </w:rPr>
        <w:t> </w:t>
      </w:r>
      <w:r w:rsidR="00C31823">
        <w:rPr>
          <w:rFonts w:cs="Tahoma"/>
          <w:szCs w:val="19"/>
        </w:rPr>
        <w:t>Výzvě</w:t>
      </w:r>
      <w:r w:rsidRPr="00BB4D8E">
        <w:rPr>
          <w:rFonts w:cs="Tahoma"/>
          <w:szCs w:val="19"/>
        </w:rPr>
        <w:t>.</w:t>
      </w:r>
      <w:r w:rsidR="00EB795B" w:rsidRPr="00BB4D8E">
        <w:rPr>
          <w:rFonts w:cs="Tahoma"/>
          <w:szCs w:val="19"/>
        </w:rPr>
        <w:t xml:space="preserve"> </w:t>
      </w:r>
      <w:r w:rsidR="00061C87" w:rsidRPr="00BB4D8E">
        <w:rPr>
          <w:rFonts w:cs="Tahoma"/>
          <w:szCs w:val="19"/>
        </w:rPr>
        <w:t>Dodavatel</w:t>
      </w:r>
      <w:r w:rsidR="00EB795B" w:rsidRPr="00BB4D8E">
        <w:rPr>
          <w:rFonts w:cs="Tahoma"/>
          <w:szCs w:val="19"/>
        </w:rPr>
        <w:t>ům</w:t>
      </w:r>
      <w:r w:rsidR="00061C87" w:rsidRPr="00BB4D8E">
        <w:rPr>
          <w:rFonts w:cs="Tahoma"/>
          <w:szCs w:val="19"/>
        </w:rPr>
        <w:t xml:space="preserve"> nenáleží náhrada nákladů spojených se zpracováním a</w:t>
      </w:r>
      <w:r w:rsidR="006D7610">
        <w:rPr>
          <w:rFonts w:cs="Tahoma"/>
          <w:szCs w:val="19"/>
        </w:rPr>
        <w:t> </w:t>
      </w:r>
      <w:r w:rsidR="00061C87" w:rsidRPr="00BB4D8E">
        <w:rPr>
          <w:rFonts w:cs="Tahoma"/>
          <w:szCs w:val="19"/>
        </w:rPr>
        <w:t xml:space="preserve">podáním </w:t>
      </w:r>
      <w:r w:rsidR="0017113F" w:rsidRPr="0017113F">
        <w:rPr>
          <w:rFonts w:cs="Tahoma"/>
          <w:szCs w:val="19"/>
        </w:rPr>
        <w:t>žádosti o účast/ nabídky</w:t>
      </w:r>
      <w:r w:rsidR="00061C87" w:rsidRPr="00BB4D8E">
        <w:rPr>
          <w:rFonts w:cs="Tahoma"/>
          <w:szCs w:val="19"/>
        </w:rPr>
        <w:t>, stejně jako</w:t>
      </w:r>
      <w:r w:rsidR="00FD60BA" w:rsidRPr="00BB4D8E">
        <w:rPr>
          <w:rFonts w:cs="Tahoma"/>
          <w:szCs w:val="19"/>
        </w:rPr>
        <w:t xml:space="preserve"> jakýchkoliv</w:t>
      </w:r>
      <w:r w:rsidR="00061C87" w:rsidRPr="00BB4D8E">
        <w:rPr>
          <w:rFonts w:cs="Tahoma"/>
          <w:szCs w:val="19"/>
        </w:rPr>
        <w:t xml:space="preserve"> nákladů spojených s účastí v zadávacím řízení</w:t>
      </w:r>
      <w:r w:rsidR="00FD60BA" w:rsidRPr="00BB4D8E">
        <w:rPr>
          <w:rFonts w:cs="Tahoma"/>
          <w:szCs w:val="19"/>
        </w:rPr>
        <w:t xml:space="preserve"> </w:t>
      </w:r>
      <w:r w:rsidR="00EB795B" w:rsidRPr="00BB4D8E">
        <w:rPr>
          <w:rFonts w:cs="Tahoma"/>
          <w:szCs w:val="19"/>
        </w:rPr>
        <w:t>na</w:t>
      </w:r>
      <w:r w:rsidR="006D7610">
        <w:rPr>
          <w:rFonts w:cs="Tahoma"/>
          <w:szCs w:val="19"/>
        </w:rPr>
        <w:t> </w:t>
      </w:r>
      <w:r w:rsidR="003A2CD4" w:rsidRPr="00BB4D8E">
        <w:rPr>
          <w:rFonts w:cs="Tahoma"/>
          <w:szCs w:val="19"/>
        </w:rPr>
        <w:t>V</w:t>
      </w:r>
      <w:r w:rsidR="00FD60BA" w:rsidRPr="00BB4D8E">
        <w:rPr>
          <w:rFonts w:cs="Tahoma"/>
          <w:szCs w:val="19"/>
        </w:rPr>
        <w:t>eřejn</w:t>
      </w:r>
      <w:r w:rsidR="00EB795B" w:rsidRPr="00BB4D8E">
        <w:rPr>
          <w:rFonts w:cs="Tahoma"/>
          <w:szCs w:val="19"/>
        </w:rPr>
        <w:t xml:space="preserve">ou </w:t>
      </w:r>
      <w:r w:rsidR="00FD60BA" w:rsidRPr="00BB4D8E">
        <w:rPr>
          <w:rFonts w:cs="Tahoma"/>
          <w:szCs w:val="19"/>
        </w:rPr>
        <w:t>zakázk</w:t>
      </w:r>
      <w:r w:rsidR="00EB795B" w:rsidRPr="00BB4D8E">
        <w:rPr>
          <w:rFonts w:cs="Tahoma"/>
          <w:szCs w:val="19"/>
        </w:rPr>
        <w:t>u</w:t>
      </w:r>
      <w:r w:rsidR="00061C87" w:rsidRPr="00BB4D8E">
        <w:rPr>
          <w:rFonts w:cs="Tahoma"/>
          <w:szCs w:val="19"/>
        </w:rPr>
        <w:t>.</w:t>
      </w:r>
    </w:p>
    <w:p w14:paraId="488E98CD" w14:textId="6AAA7523" w:rsidR="00503647" w:rsidRPr="00ED22A4" w:rsidRDefault="00BA3EEF" w:rsidP="00ED22A4">
      <w:pPr>
        <w:pStyle w:val="Nadpis2"/>
        <w:spacing w:after="160"/>
        <w:ind w:left="720" w:hanging="720"/>
      </w:pPr>
      <w:r w:rsidRPr="00BA3EEF">
        <w:t xml:space="preserve">Dodavatel podáním </w:t>
      </w:r>
      <w:r w:rsidR="0017113F" w:rsidRPr="0017113F">
        <w:t>žádosti o účast/ nabídky</w:t>
      </w:r>
      <w:r w:rsidRPr="00BA3EEF">
        <w:t xml:space="preserve"> souhlasí se zpracováním osobních údajů v souladu s</w:t>
      </w:r>
      <w:r w:rsidR="00516693">
        <w:t> </w:t>
      </w:r>
      <w:r w:rsidRPr="00BA3EEF">
        <w:t>Nařízením Evropského parlamentu a Rady (EU) č. 2016/679 ze dne 27.</w:t>
      </w:r>
      <w:r w:rsidR="001F3199">
        <w:t> </w:t>
      </w:r>
      <w:r w:rsidRPr="00BA3EEF">
        <w:t>dubna</w:t>
      </w:r>
      <w:r w:rsidR="001F3199">
        <w:t> </w:t>
      </w:r>
      <w:r w:rsidRPr="00BA3EEF">
        <w:t>2016 o ochraně fyzických osob v</w:t>
      </w:r>
      <w:r>
        <w:t> </w:t>
      </w:r>
      <w:r w:rsidRPr="00BA3EEF">
        <w:t>souvislosti se zpracováním osobních údajů a o volném pohybu těchto údajů a o zrušení směrnice 95/46/ES (obecné nařízení o ochraně osobních údajů).</w:t>
      </w:r>
      <w:r w:rsidR="00503647">
        <w:t xml:space="preserve"> </w:t>
      </w:r>
      <w:r w:rsidR="00503647" w:rsidRPr="00503647">
        <w:t>Zadavatel může v rámci realizace zadávacího řízení</w:t>
      </w:r>
      <w:r w:rsidR="00503647">
        <w:t xml:space="preserve"> Veřejné zakázky</w:t>
      </w:r>
      <w:r w:rsidR="00503647" w:rsidRPr="00503647">
        <w:t xml:space="preserve"> zpracovávat osobní údaje dodavatelů a jejich poddodavatelů (z řad </w:t>
      </w:r>
      <w:r w:rsidR="00503647">
        <w:t>fyzických osob</w:t>
      </w:r>
      <w:r w:rsidR="00503647" w:rsidRPr="00503647">
        <w:t xml:space="preserve"> podnikajících), členů statutárních orgánů a kontaktních osob dodavatelů a jejich poddodavatelů, osob, prostřednictvím kterých je dodavatelem prokazována kvalifikace, členů realizačního týmu dodavatele a skutečných majitelů dodavatele. Zadavatel bude zpracovávat osobní údaje pouze v rozsahu nezbytném pro realizaci zadávacího řízení </w:t>
      </w:r>
      <w:r w:rsidR="00503647">
        <w:t xml:space="preserve">Veřejné zakázky </w:t>
      </w:r>
      <w:r w:rsidR="00503647" w:rsidRPr="00503647">
        <w:t xml:space="preserve">a pouze po dobu stanovenou právními předpisy, zejména ZZVZ. Podrobné informace o zpracování osobních údajů </w:t>
      </w:r>
      <w:r w:rsidR="009948BA">
        <w:t>Z</w:t>
      </w:r>
      <w:r w:rsidR="00503647" w:rsidRPr="00503647">
        <w:t xml:space="preserve">adavatelem jsou obsaženy na webové stránce </w:t>
      </w:r>
      <w:r w:rsidR="00B3390D">
        <w:t>Z</w:t>
      </w:r>
      <w:r w:rsidR="00503647" w:rsidRPr="00503647">
        <w:t>adavatele dostupné na adrese:</w:t>
      </w:r>
      <w:r w:rsidR="00516693" w:rsidRPr="00516693">
        <w:t xml:space="preserve"> </w:t>
      </w:r>
      <w:hyperlink r:id="rId9" w:history="1">
        <w:r w:rsidR="00516693" w:rsidRPr="00F82C5F">
          <w:rPr>
            <w:rStyle w:val="Hypertextovodkaz"/>
          </w:rPr>
          <w:t>https://www.pvs.cz/profil/gdpr/</w:t>
        </w:r>
      </w:hyperlink>
      <w:r w:rsidR="005D408B" w:rsidRPr="00503647">
        <w:t>.</w:t>
      </w:r>
      <w:r w:rsidR="00516693">
        <w:t xml:space="preserve"> </w:t>
      </w:r>
    </w:p>
    <w:p w14:paraId="395E6E4D" w14:textId="4476CB7F" w:rsidR="006826E2" w:rsidRPr="00BB2795" w:rsidRDefault="006C7937" w:rsidP="00774F3B">
      <w:pPr>
        <w:pStyle w:val="NADPIS11"/>
      </w:pPr>
      <w:bookmarkStart w:id="3" w:name="_Toc333411211"/>
      <w:bookmarkStart w:id="4" w:name="_Toc466456398"/>
      <w:bookmarkStart w:id="5" w:name="_Toc127864363"/>
      <w:bookmarkStart w:id="6" w:name="_Toc154740926"/>
      <w:r w:rsidRPr="00BB2795">
        <w:lastRenderedPageBreak/>
        <w:t>Identifika</w:t>
      </w:r>
      <w:r w:rsidR="003274FA" w:rsidRPr="00BB2795">
        <w:t>ční údaje</w:t>
      </w:r>
      <w:r w:rsidRPr="00BB2795">
        <w:t xml:space="preserve"> </w:t>
      </w:r>
      <w:bookmarkEnd w:id="3"/>
      <w:bookmarkEnd w:id="4"/>
      <w:r w:rsidR="00877AB1" w:rsidRPr="00BB2795">
        <w:t>Zadavatele</w:t>
      </w:r>
      <w:bookmarkEnd w:id="5"/>
      <w:bookmarkEnd w:id="6"/>
    </w:p>
    <w:p w14:paraId="76BA5982" w14:textId="51432B21" w:rsidR="006C7937" w:rsidRPr="00BB4D8E" w:rsidRDefault="00061C87" w:rsidP="00774F3B">
      <w:pPr>
        <w:pStyle w:val="Zkladntext"/>
        <w:keepNext/>
        <w:tabs>
          <w:tab w:val="clear" w:pos="0"/>
          <w:tab w:val="left" w:pos="2694"/>
        </w:tabs>
        <w:spacing w:after="40" w:line="276" w:lineRule="auto"/>
        <w:ind w:left="709"/>
        <w:jc w:val="both"/>
        <w:rPr>
          <w:rFonts w:ascii="Tahoma" w:hAnsi="Tahoma" w:cs="Tahoma"/>
          <w:szCs w:val="19"/>
          <w:lang w:val="cs-CZ"/>
        </w:rPr>
      </w:pPr>
      <w:r w:rsidRPr="00BB4D8E">
        <w:rPr>
          <w:rFonts w:ascii="Tahoma" w:hAnsi="Tahoma" w:cs="Tahoma"/>
          <w:b w:val="0"/>
          <w:bCs w:val="0"/>
          <w:szCs w:val="19"/>
          <w:lang w:val="cs-CZ"/>
        </w:rPr>
        <w:t>Obchodní firma:</w:t>
      </w:r>
      <w:r w:rsidR="006C7937" w:rsidRPr="00BB4D8E">
        <w:rPr>
          <w:rStyle w:val="WW8Num1z2"/>
          <w:rFonts w:ascii="Tahoma" w:hAnsi="Tahoma" w:cs="Tahoma"/>
          <w:szCs w:val="19"/>
          <w:lang w:val="cs-CZ"/>
        </w:rPr>
        <w:t xml:space="preserve"> </w:t>
      </w:r>
      <w:r w:rsidR="003C281B" w:rsidRPr="00BB4D8E">
        <w:rPr>
          <w:rStyle w:val="WW8Num1z2"/>
          <w:rFonts w:ascii="Tahoma" w:hAnsi="Tahoma" w:cs="Tahoma"/>
          <w:szCs w:val="19"/>
          <w:lang w:val="cs-CZ"/>
        </w:rPr>
        <w:tab/>
      </w:r>
      <w:r w:rsidR="00516693" w:rsidRPr="00516693">
        <w:rPr>
          <w:rFonts w:ascii="Tahoma" w:hAnsi="Tahoma" w:cs="Tahoma"/>
          <w:bCs w:val="0"/>
          <w:szCs w:val="19"/>
          <w:lang w:val="cs-CZ"/>
        </w:rPr>
        <w:t>Pražská vodohospodářská společnost a.s.</w:t>
      </w:r>
    </w:p>
    <w:p w14:paraId="6608D2C0" w14:textId="24AFE227" w:rsidR="006C7937" w:rsidRPr="00BB4D8E" w:rsidRDefault="00061C87" w:rsidP="00774F3B">
      <w:pPr>
        <w:pStyle w:val="Zkladntext"/>
        <w:keepNext/>
        <w:tabs>
          <w:tab w:val="clear" w:pos="0"/>
          <w:tab w:val="left" w:pos="2694"/>
        </w:tabs>
        <w:spacing w:after="40" w:line="276" w:lineRule="auto"/>
        <w:ind w:left="709"/>
        <w:jc w:val="both"/>
        <w:rPr>
          <w:rFonts w:ascii="Tahoma" w:hAnsi="Tahoma" w:cs="Tahoma"/>
          <w:szCs w:val="19"/>
          <w:lang w:val="cs-CZ"/>
        </w:rPr>
      </w:pPr>
      <w:r w:rsidRPr="00BB4D8E">
        <w:rPr>
          <w:rFonts w:ascii="Tahoma" w:hAnsi="Tahoma" w:cs="Tahoma"/>
          <w:b w:val="0"/>
          <w:bCs w:val="0"/>
          <w:szCs w:val="19"/>
          <w:lang w:val="cs-CZ"/>
        </w:rPr>
        <w:t>Sídlo:</w:t>
      </w:r>
      <w:r w:rsidR="006C7937" w:rsidRPr="00BB4D8E">
        <w:rPr>
          <w:rFonts w:ascii="Tahoma" w:hAnsi="Tahoma" w:cs="Tahoma"/>
          <w:bCs w:val="0"/>
          <w:szCs w:val="19"/>
          <w:lang w:val="cs-CZ"/>
        </w:rPr>
        <w:t xml:space="preserve"> </w:t>
      </w:r>
      <w:r w:rsidR="003C281B" w:rsidRPr="00BB4D8E">
        <w:rPr>
          <w:rFonts w:ascii="Tahoma" w:hAnsi="Tahoma" w:cs="Tahoma"/>
          <w:bCs w:val="0"/>
          <w:szCs w:val="19"/>
          <w:lang w:val="cs-CZ"/>
        </w:rPr>
        <w:tab/>
      </w:r>
      <w:r w:rsidR="00516693" w:rsidRPr="00516693">
        <w:rPr>
          <w:rFonts w:ascii="Tahoma" w:hAnsi="Tahoma" w:cs="Tahoma"/>
          <w:b w:val="0"/>
          <w:bCs w:val="0"/>
          <w:szCs w:val="19"/>
          <w:lang w:val="cs-CZ"/>
        </w:rPr>
        <w:t>Evropská 866/67, Vokovice, 160 00 Praha 6</w:t>
      </w:r>
    </w:p>
    <w:p w14:paraId="38368AA8" w14:textId="34013D5A" w:rsidR="003805B1" w:rsidRDefault="003805B1" w:rsidP="00774F3B">
      <w:pPr>
        <w:keepNext/>
        <w:tabs>
          <w:tab w:val="left" w:pos="2694"/>
        </w:tabs>
        <w:spacing w:after="40"/>
        <w:ind w:left="709"/>
        <w:rPr>
          <w:rFonts w:cs="Tahoma"/>
          <w:szCs w:val="19"/>
        </w:rPr>
      </w:pPr>
      <w:r w:rsidRPr="003805B1">
        <w:rPr>
          <w:rFonts w:cs="Tahoma"/>
          <w:szCs w:val="19"/>
        </w:rPr>
        <w:t>Právní forma:</w:t>
      </w:r>
      <w:r>
        <w:rPr>
          <w:rFonts w:cs="Tahoma"/>
          <w:szCs w:val="19"/>
        </w:rPr>
        <w:tab/>
      </w:r>
      <w:r w:rsidR="00516693">
        <w:rPr>
          <w:rFonts w:cs="Tahoma"/>
          <w:szCs w:val="19"/>
        </w:rPr>
        <w:t>akciová společnost</w:t>
      </w:r>
    </w:p>
    <w:p w14:paraId="7B89F9C5" w14:textId="0E84E588" w:rsidR="006C7937" w:rsidRPr="00BB4D8E" w:rsidRDefault="006C7937" w:rsidP="00765D50">
      <w:pPr>
        <w:keepNext/>
        <w:tabs>
          <w:tab w:val="left" w:pos="2694"/>
        </w:tabs>
        <w:spacing w:after="40"/>
        <w:ind w:left="709"/>
        <w:rPr>
          <w:rStyle w:val="platne1"/>
          <w:rFonts w:cs="Tahoma"/>
          <w:b/>
          <w:bCs/>
          <w:caps/>
          <w:szCs w:val="19"/>
        </w:rPr>
      </w:pPr>
      <w:r w:rsidRPr="00BB4D8E">
        <w:rPr>
          <w:rFonts w:cs="Tahoma"/>
          <w:szCs w:val="19"/>
        </w:rPr>
        <w:t>IČ</w:t>
      </w:r>
      <w:r w:rsidR="006D0979" w:rsidRPr="00BB4D8E">
        <w:rPr>
          <w:rFonts w:cs="Tahoma"/>
          <w:szCs w:val="19"/>
        </w:rPr>
        <w:t>O</w:t>
      </w:r>
      <w:r w:rsidRPr="00BB4D8E">
        <w:rPr>
          <w:rFonts w:cs="Tahoma"/>
          <w:szCs w:val="19"/>
        </w:rPr>
        <w:t xml:space="preserve">: </w:t>
      </w:r>
      <w:r w:rsidR="00122B6B" w:rsidRPr="00BB4D8E">
        <w:rPr>
          <w:rFonts w:cs="Tahoma"/>
          <w:szCs w:val="19"/>
        </w:rPr>
        <w:tab/>
      </w:r>
      <w:r w:rsidR="00516693" w:rsidRPr="00516693">
        <w:rPr>
          <w:rStyle w:val="platne1"/>
          <w:rFonts w:cs="Tahoma"/>
          <w:szCs w:val="19"/>
        </w:rPr>
        <w:t>256 56 112</w:t>
      </w:r>
    </w:p>
    <w:p w14:paraId="2F8F4FB2" w14:textId="77C19A14" w:rsidR="00F716A5" w:rsidRDefault="006C7937" w:rsidP="00765D50">
      <w:pPr>
        <w:keepNext/>
        <w:tabs>
          <w:tab w:val="left" w:pos="2694"/>
        </w:tabs>
        <w:spacing w:after="40"/>
        <w:ind w:left="709"/>
        <w:rPr>
          <w:rFonts w:cs="Tahoma"/>
          <w:szCs w:val="19"/>
        </w:rPr>
      </w:pPr>
      <w:r w:rsidRPr="00BB4D8E">
        <w:rPr>
          <w:rStyle w:val="platne1"/>
          <w:rFonts w:cs="Tahoma"/>
          <w:szCs w:val="19"/>
        </w:rPr>
        <w:t xml:space="preserve">DIČ: </w:t>
      </w:r>
      <w:r w:rsidR="00122B6B" w:rsidRPr="00BB4D8E">
        <w:rPr>
          <w:rStyle w:val="platne1"/>
          <w:rFonts w:cs="Tahoma"/>
          <w:szCs w:val="19"/>
        </w:rPr>
        <w:tab/>
      </w:r>
      <w:r w:rsidR="003805B1" w:rsidRPr="003805B1">
        <w:rPr>
          <w:rFonts w:cs="Tahoma"/>
          <w:szCs w:val="19"/>
        </w:rPr>
        <w:t>CZ</w:t>
      </w:r>
      <w:r w:rsidR="00516693" w:rsidRPr="007E08C2">
        <w:rPr>
          <w:rFonts w:eastAsia="Calibri" w:cs="Tahoma"/>
          <w:color w:val="000000"/>
          <w:szCs w:val="19"/>
          <w:lang w:eastAsia="en-US"/>
        </w:rPr>
        <w:t>25656112</w:t>
      </w:r>
    </w:p>
    <w:p w14:paraId="773FFB97" w14:textId="7747875D" w:rsidR="006C7937" w:rsidRDefault="00F716A5" w:rsidP="00765D50">
      <w:pPr>
        <w:keepNext/>
        <w:tabs>
          <w:tab w:val="left" w:pos="2694"/>
        </w:tabs>
        <w:spacing w:after="40"/>
        <w:ind w:left="709"/>
        <w:rPr>
          <w:rFonts w:cs="Tahoma"/>
          <w:szCs w:val="19"/>
        </w:rPr>
      </w:pPr>
      <w:r>
        <w:rPr>
          <w:rFonts w:cs="Tahoma"/>
          <w:szCs w:val="19"/>
        </w:rPr>
        <w:t>Zastoupený:</w:t>
      </w:r>
      <w:r>
        <w:rPr>
          <w:rFonts w:cs="Tahoma"/>
          <w:szCs w:val="19"/>
        </w:rPr>
        <w:tab/>
      </w:r>
      <w:r w:rsidR="00516693">
        <w:rPr>
          <w:rFonts w:cs="Tahoma"/>
          <w:szCs w:val="19"/>
        </w:rPr>
        <w:t>Ing. Pavlem Válkem, MBA, předsedou představenstva</w:t>
      </w:r>
    </w:p>
    <w:p w14:paraId="2288CAD0" w14:textId="012E17F6" w:rsidR="00516693" w:rsidRPr="00BB4D8E" w:rsidRDefault="00516693" w:rsidP="004A2A68">
      <w:pPr>
        <w:tabs>
          <w:tab w:val="left" w:pos="2694"/>
        </w:tabs>
        <w:spacing w:after="40"/>
        <w:ind w:left="709"/>
        <w:rPr>
          <w:rFonts w:cs="Tahoma"/>
          <w:szCs w:val="19"/>
        </w:rPr>
      </w:pPr>
      <w:r>
        <w:rPr>
          <w:rFonts w:cs="Tahoma"/>
          <w:szCs w:val="19"/>
        </w:rPr>
        <w:tab/>
      </w:r>
      <w:r w:rsidR="00082B20">
        <w:rPr>
          <w:rFonts w:cs="Tahoma"/>
          <w:szCs w:val="19"/>
        </w:rPr>
        <w:t>Ing. Petrem Burešem</w:t>
      </w:r>
      <w:r>
        <w:rPr>
          <w:rFonts w:cs="Tahoma"/>
          <w:szCs w:val="19"/>
        </w:rPr>
        <w:t xml:space="preserve">, </w:t>
      </w:r>
      <w:r w:rsidR="00082B20">
        <w:rPr>
          <w:rFonts w:cs="Tahoma"/>
          <w:szCs w:val="19"/>
        </w:rPr>
        <w:t xml:space="preserve">členem </w:t>
      </w:r>
      <w:r>
        <w:rPr>
          <w:rFonts w:cs="Tahoma"/>
          <w:szCs w:val="19"/>
        </w:rPr>
        <w:t>představenstva</w:t>
      </w:r>
    </w:p>
    <w:p w14:paraId="138D2F68" w14:textId="55B08024" w:rsidR="00F105F3" w:rsidRPr="00BB4D8E" w:rsidRDefault="00F105F3" w:rsidP="004A2A68">
      <w:pPr>
        <w:tabs>
          <w:tab w:val="left" w:pos="2694"/>
        </w:tabs>
        <w:spacing w:after="40"/>
        <w:ind w:left="709"/>
        <w:rPr>
          <w:rFonts w:cs="Tahoma"/>
          <w:szCs w:val="19"/>
        </w:rPr>
      </w:pPr>
      <w:r w:rsidRPr="00BB4D8E">
        <w:rPr>
          <w:rFonts w:cs="Tahoma"/>
          <w:szCs w:val="19"/>
        </w:rPr>
        <w:t>ID datové schránky:</w:t>
      </w:r>
      <w:r w:rsidRPr="00BB4D8E">
        <w:rPr>
          <w:rFonts w:cs="Tahoma"/>
          <w:szCs w:val="19"/>
        </w:rPr>
        <w:tab/>
      </w:r>
      <w:r w:rsidR="00516693" w:rsidRPr="00516693">
        <w:rPr>
          <w:rFonts w:cs="Tahoma"/>
          <w:szCs w:val="19"/>
        </w:rPr>
        <w:t>a75fsn2</w:t>
      </w:r>
    </w:p>
    <w:p w14:paraId="328E0F2D" w14:textId="1A12DBDB" w:rsidR="00122B6B" w:rsidRPr="00BB4D8E" w:rsidRDefault="006C7937" w:rsidP="007E5A85">
      <w:pPr>
        <w:tabs>
          <w:tab w:val="left" w:pos="2552"/>
        </w:tabs>
        <w:spacing w:after="240"/>
        <w:ind w:left="709"/>
        <w:rPr>
          <w:rFonts w:cs="Tahoma"/>
          <w:szCs w:val="19"/>
        </w:rPr>
      </w:pPr>
      <w:r w:rsidRPr="00BB4D8E">
        <w:rPr>
          <w:rFonts w:cs="Tahoma"/>
          <w:szCs w:val="19"/>
        </w:rPr>
        <w:t>Profil</w:t>
      </w:r>
      <w:r w:rsidR="00122B6B" w:rsidRPr="00BB4D8E">
        <w:rPr>
          <w:rFonts w:cs="Tahoma"/>
          <w:szCs w:val="19"/>
        </w:rPr>
        <w:t xml:space="preserve"> </w:t>
      </w:r>
      <w:r w:rsidR="004D2AB4" w:rsidRPr="00BB4D8E">
        <w:rPr>
          <w:rFonts w:cs="Tahoma"/>
          <w:szCs w:val="19"/>
        </w:rPr>
        <w:t>Z</w:t>
      </w:r>
      <w:r w:rsidR="000C6CA1" w:rsidRPr="00BB4D8E">
        <w:rPr>
          <w:rFonts w:cs="Tahoma"/>
          <w:szCs w:val="19"/>
        </w:rPr>
        <w:t>adavatele</w:t>
      </w:r>
      <w:r w:rsidR="00122B6B" w:rsidRPr="00BB4D8E">
        <w:rPr>
          <w:rFonts w:cs="Tahoma"/>
          <w:szCs w:val="19"/>
        </w:rPr>
        <w:t>:</w:t>
      </w:r>
      <w:r w:rsidR="00122B6B" w:rsidRPr="00BB4D8E">
        <w:rPr>
          <w:rFonts w:cs="Tahoma"/>
          <w:szCs w:val="19"/>
        </w:rPr>
        <w:tab/>
        <w:t xml:space="preserve">  </w:t>
      </w:r>
      <w:hyperlink r:id="rId10" w:history="1">
        <w:r w:rsidR="00516693" w:rsidRPr="00F82C5F">
          <w:rPr>
            <w:rStyle w:val="Hypertextovodkaz"/>
            <w:rFonts w:cs="Tahoma"/>
            <w:szCs w:val="19"/>
          </w:rPr>
          <w:t>https://zakazky.pvs.cz/</w:t>
        </w:r>
      </w:hyperlink>
      <w:r w:rsidR="00516693">
        <w:rPr>
          <w:rFonts w:cs="Tahoma"/>
          <w:szCs w:val="19"/>
        </w:rPr>
        <w:t xml:space="preserve"> </w:t>
      </w:r>
    </w:p>
    <w:p w14:paraId="51DF122F" w14:textId="2BEA7BD8" w:rsidR="009327BB" w:rsidRPr="00870856" w:rsidRDefault="004C203C" w:rsidP="00870856">
      <w:pPr>
        <w:pStyle w:val="Nadpis2"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Zástupce</w:t>
      </w:r>
      <w:r w:rsidR="00BD5ACC" w:rsidRPr="00870856">
        <w:rPr>
          <w:rFonts w:cs="Tahoma"/>
          <w:b/>
          <w:bCs w:val="0"/>
          <w:szCs w:val="19"/>
          <w:u w:val="single"/>
        </w:rPr>
        <w:t xml:space="preserve"> </w:t>
      </w:r>
      <w:r w:rsidR="004D2AB4" w:rsidRPr="00870856">
        <w:rPr>
          <w:rFonts w:cs="Tahoma"/>
          <w:b/>
          <w:bCs w:val="0"/>
          <w:szCs w:val="19"/>
          <w:u w:val="single"/>
        </w:rPr>
        <w:t>Z</w:t>
      </w:r>
      <w:r w:rsidR="00BD5ACC" w:rsidRPr="00870856">
        <w:rPr>
          <w:rFonts w:cs="Tahoma"/>
          <w:b/>
          <w:bCs w:val="0"/>
          <w:szCs w:val="19"/>
          <w:u w:val="single"/>
        </w:rPr>
        <w:t>adavatele</w:t>
      </w:r>
    </w:p>
    <w:p w14:paraId="75C98491" w14:textId="78D799D4" w:rsidR="00502076" w:rsidRPr="00BB4D8E" w:rsidRDefault="00502076" w:rsidP="004A2A68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Zadavatel je při zadávání </w:t>
      </w:r>
      <w:r w:rsidR="00EF41AE" w:rsidRPr="00BB4D8E">
        <w:rPr>
          <w:rFonts w:cs="Tahoma"/>
          <w:szCs w:val="19"/>
        </w:rPr>
        <w:t xml:space="preserve">Veřejné </w:t>
      </w:r>
      <w:r w:rsidRPr="00BB4D8E">
        <w:rPr>
          <w:rFonts w:cs="Tahoma"/>
          <w:szCs w:val="19"/>
        </w:rPr>
        <w:t>zakázky dle</w:t>
      </w:r>
      <w:r w:rsidR="004D47BD">
        <w:rPr>
          <w:rFonts w:cs="Tahoma"/>
          <w:szCs w:val="19"/>
        </w:rPr>
        <w:t xml:space="preserve"> ust.</w:t>
      </w:r>
      <w:r w:rsidRPr="00BB4D8E">
        <w:rPr>
          <w:rFonts w:cs="Tahoma"/>
          <w:szCs w:val="19"/>
        </w:rPr>
        <w:t xml:space="preserve"> § 43 ZZVZ zastoupen </w:t>
      </w:r>
      <w:r w:rsidR="00774AA7">
        <w:rPr>
          <w:rFonts w:cs="Tahoma"/>
          <w:szCs w:val="19"/>
        </w:rPr>
        <w:t xml:space="preserve">společností </w:t>
      </w:r>
      <w:r w:rsidRPr="00BB4D8E">
        <w:rPr>
          <w:rFonts w:cs="Tahoma"/>
          <w:szCs w:val="19"/>
        </w:rPr>
        <w:t>CÍSAŘ, ČEŠKA, SMUTNÝ s.r.o., advokátní kancelář, se sídlem Hvězdova 1716/</w:t>
      </w:r>
      <w:proofErr w:type="gramStart"/>
      <w:r w:rsidRPr="00BB4D8E">
        <w:rPr>
          <w:rFonts w:cs="Tahoma"/>
          <w:szCs w:val="19"/>
        </w:rPr>
        <w:t>2b</w:t>
      </w:r>
      <w:proofErr w:type="gramEnd"/>
      <w:r w:rsidRPr="00BB4D8E">
        <w:rPr>
          <w:rFonts w:cs="Tahoma"/>
          <w:szCs w:val="19"/>
        </w:rPr>
        <w:t xml:space="preserve">, </w:t>
      </w:r>
      <w:r w:rsidR="00774AA7">
        <w:rPr>
          <w:rFonts w:cs="Tahoma"/>
          <w:szCs w:val="19"/>
        </w:rPr>
        <w:t xml:space="preserve">Nusle, </w:t>
      </w:r>
      <w:r w:rsidRPr="00BB4D8E">
        <w:rPr>
          <w:rFonts w:cs="Tahoma"/>
          <w:szCs w:val="19"/>
        </w:rPr>
        <w:t>140 00 Praha 4</w:t>
      </w:r>
      <w:r w:rsidR="00774AA7" w:rsidRPr="00BB4D8E">
        <w:rPr>
          <w:rFonts w:cs="Tahoma"/>
          <w:szCs w:val="19"/>
        </w:rPr>
        <w:t>, IČO: 481 18 753</w:t>
      </w:r>
      <w:r w:rsidR="00454E57" w:rsidRPr="00BB4D8E">
        <w:rPr>
          <w:rFonts w:cs="Tahoma"/>
          <w:szCs w:val="19"/>
        </w:rPr>
        <w:t xml:space="preserve"> (dále jen</w:t>
      </w:r>
      <w:r w:rsidR="006D7610">
        <w:rPr>
          <w:rFonts w:cs="Tahoma"/>
          <w:szCs w:val="19"/>
        </w:rPr>
        <w:t> </w:t>
      </w:r>
      <w:r w:rsidR="00454E57" w:rsidRPr="00BB4D8E">
        <w:rPr>
          <w:rFonts w:cs="Tahoma"/>
          <w:szCs w:val="19"/>
        </w:rPr>
        <w:t>„</w:t>
      </w:r>
      <w:r w:rsidR="00454E57" w:rsidRPr="00BB4D8E">
        <w:rPr>
          <w:rFonts w:cs="Tahoma"/>
          <w:szCs w:val="19"/>
          <w:u w:val="single"/>
        </w:rPr>
        <w:t>CÍSAŘ, ČEŠKA, SMUTNÝ s.r.o., advokátní kancelář</w:t>
      </w:r>
      <w:r w:rsidR="00454E57" w:rsidRPr="00BB4D8E">
        <w:rPr>
          <w:rFonts w:cs="Tahoma"/>
          <w:szCs w:val="19"/>
        </w:rPr>
        <w:t>“)</w:t>
      </w:r>
      <w:r w:rsidRPr="00BB4D8E">
        <w:rPr>
          <w:rFonts w:cs="Tahoma"/>
          <w:szCs w:val="19"/>
        </w:rPr>
        <w:t>.</w:t>
      </w:r>
    </w:p>
    <w:p w14:paraId="4EEF934E" w14:textId="7B6D98B0" w:rsidR="006C69F0" w:rsidRPr="00BB4D8E" w:rsidRDefault="00CD4144" w:rsidP="007F1EBA">
      <w:pPr>
        <w:pStyle w:val="Styl1"/>
        <w:tabs>
          <w:tab w:val="clear" w:pos="862"/>
        </w:tabs>
        <w:spacing w:after="8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Na zpracování </w:t>
      </w:r>
      <w:r w:rsidR="0017113F">
        <w:rPr>
          <w:rFonts w:cs="Tahoma"/>
          <w:szCs w:val="19"/>
        </w:rPr>
        <w:t xml:space="preserve">Výzvy </w:t>
      </w:r>
      <w:r w:rsidRPr="00BB4D8E">
        <w:rPr>
          <w:rFonts w:cs="Tahoma"/>
          <w:szCs w:val="19"/>
        </w:rPr>
        <w:t>se podílel</w:t>
      </w:r>
      <w:r w:rsidR="002F32F1">
        <w:rPr>
          <w:rFonts w:cs="Tahoma"/>
          <w:szCs w:val="19"/>
        </w:rPr>
        <w:t>y</w:t>
      </w:r>
      <w:r w:rsidRPr="00BB4D8E">
        <w:rPr>
          <w:rFonts w:cs="Tahoma"/>
          <w:szCs w:val="19"/>
        </w:rPr>
        <w:t xml:space="preserve"> následující osob</w:t>
      </w:r>
      <w:r w:rsidR="002F32F1">
        <w:rPr>
          <w:rFonts w:cs="Tahoma"/>
          <w:szCs w:val="19"/>
        </w:rPr>
        <w:t>y</w:t>
      </w:r>
      <w:r w:rsidRPr="00BB4D8E">
        <w:rPr>
          <w:rFonts w:cs="Tahoma"/>
          <w:szCs w:val="19"/>
        </w:rPr>
        <w:t>:</w:t>
      </w:r>
      <w:r w:rsidR="0067240D" w:rsidRPr="00BB4D8E">
        <w:rPr>
          <w:rFonts w:cs="Tahoma"/>
          <w:szCs w:val="19"/>
        </w:rPr>
        <w:t xml:space="preserve"> </w:t>
      </w:r>
    </w:p>
    <w:p w14:paraId="57F2EF13" w14:textId="45A62EC7" w:rsidR="00143EEE" w:rsidRDefault="00C158A8" w:rsidP="004E0378">
      <w:pPr>
        <w:numPr>
          <w:ilvl w:val="0"/>
          <w:numId w:val="4"/>
        </w:numPr>
        <w:spacing w:after="160"/>
        <w:ind w:left="1276" w:hanging="425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zpracování </w:t>
      </w:r>
      <w:r w:rsidR="0039096E" w:rsidRPr="00BB4D8E">
        <w:rPr>
          <w:rFonts w:cs="Tahoma"/>
          <w:szCs w:val="19"/>
        </w:rPr>
        <w:t>zadávací</w:t>
      </w:r>
      <w:r w:rsidRPr="00BB4D8E">
        <w:rPr>
          <w:rFonts w:cs="Tahoma"/>
          <w:szCs w:val="19"/>
        </w:rPr>
        <w:t>ch</w:t>
      </w:r>
      <w:r w:rsidR="0039096E" w:rsidRPr="00BB4D8E">
        <w:rPr>
          <w:rFonts w:cs="Tahoma"/>
          <w:szCs w:val="19"/>
        </w:rPr>
        <w:t xml:space="preserve"> podmín</w:t>
      </w:r>
      <w:r w:rsidRPr="00BB4D8E">
        <w:rPr>
          <w:rFonts w:cs="Tahoma"/>
          <w:szCs w:val="19"/>
        </w:rPr>
        <w:t>ek:</w:t>
      </w:r>
      <w:r w:rsidR="0039096E" w:rsidRPr="00BB4D8E">
        <w:rPr>
          <w:rFonts w:cs="Tahoma"/>
          <w:szCs w:val="19"/>
        </w:rPr>
        <w:t xml:space="preserve"> </w:t>
      </w:r>
      <w:r w:rsidR="0039096E" w:rsidRPr="00BB4D8E">
        <w:rPr>
          <w:rFonts w:cs="Tahoma"/>
          <w:b/>
          <w:szCs w:val="19"/>
        </w:rPr>
        <w:t>CÍSAŘ, ČEŠKA, SMUTNÝ s.r.o., advokátní kancelář</w:t>
      </w:r>
      <w:r w:rsidR="0064554A">
        <w:rPr>
          <w:rFonts w:cs="Tahoma"/>
          <w:szCs w:val="19"/>
        </w:rPr>
        <w:t>;</w:t>
      </w:r>
    </w:p>
    <w:p w14:paraId="32193E13" w14:textId="0CBC9D1F" w:rsidR="002F32F1" w:rsidRDefault="002F32F1" w:rsidP="007A325F">
      <w:pPr>
        <w:numPr>
          <w:ilvl w:val="0"/>
          <w:numId w:val="4"/>
        </w:numPr>
        <w:spacing w:after="160"/>
        <w:ind w:left="1276" w:hanging="425"/>
        <w:rPr>
          <w:rFonts w:cs="Tahoma"/>
          <w:szCs w:val="19"/>
        </w:rPr>
      </w:pPr>
      <w:r>
        <w:rPr>
          <w:rFonts w:cs="Tahoma"/>
          <w:szCs w:val="19"/>
        </w:rPr>
        <w:t xml:space="preserve">zpracování Studie proveditelnosti </w:t>
      </w:r>
      <w:r w:rsidRPr="002F32F1">
        <w:rPr>
          <w:rFonts w:cs="Tahoma"/>
          <w:szCs w:val="19"/>
        </w:rPr>
        <w:t>Modernizace kalového a energetického hospodářství ÚČOV Praha</w:t>
      </w:r>
      <w:r>
        <w:rPr>
          <w:rFonts w:cs="Tahoma"/>
          <w:szCs w:val="19"/>
        </w:rPr>
        <w:t xml:space="preserve">: </w:t>
      </w:r>
      <w:r w:rsidRPr="002F32F1">
        <w:rPr>
          <w:rFonts w:cs="Tahoma"/>
          <w:b/>
          <w:bCs/>
          <w:szCs w:val="19"/>
        </w:rPr>
        <w:t>D-PLUS PROJEKTOVÁ A INŽENÝRSKÁ a.s.</w:t>
      </w:r>
      <w:r>
        <w:rPr>
          <w:rFonts w:cs="Tahoma"/>
          <w:szCs w:val="19"/>
        </w:rPr>
        <w:t xml:space="preserve">, se sídlem </w:t>
      </w:r>
      <w:r w:rsidRPr="002F32F1">
        <w:rPr>
          <w:rFonts w:cs="Tahoma"/>
          <w:szCs w:val="19"/>
        </w:rPr>
        <w:t>Sokolovská 45/16, Karlín, 186</w:t>
      </w:r>
      <w:r w:rsidR="008A6938">
        <w:rPr>
          <w:rFonts w:cs="Tahoma"/>
          <w:szCs w:val="19"/>
        </w:rPr>
        <w:t> </w:t>
      </w:r>
      <w:r w:rsidRPr="002F32F1">
        <w:rPr>
          <w:rFonts w:cs="Tahoma"/>
          <w:szCs w:val="19"/>
        </w:rPr>
        <w:t>00 Praha 8</w:t>
      </w:r>
      <w:r w:rsidR="00EC363E">
        <w:rPr>
          <w:rFonts w:cs="Tahoma"/>
          <w:szCs w:val="19"/>
        </w:rPr>
        <w:t xml:space="preserve">, IČO: </w:t>
      </w:r>
      <w:r w:rsidR="00EC363E" w:rsidRPr="00EC363E">
        <w:rPr>
          <w:rFonts w:cs="Tahoma"/>
          <w:szCs w:val="19"/>
        </w:rPr>
        <w:t>267</w:t>
      </w:r>
      <w:r w:rsidR="00EC363E">
        <w:rPr>
          <w:rFonts w:cs="Tahoma"/>
          <w:szCs w:val="19"/>
        </w:rPr>
        <w:t xml:space="preserve"> </w:t>
      </w:r>
      <w:r w:rsidR="00EC363E" w:rsidRPr="00EC363E">
        <w:rPr>
          <w:rFonts w:cs="Tahoma"/>
          <w:szCs w:val="19"/>
        </w:rPr>
        <w:t>60</w:t>
      </w:r>
      <w:r w:rsidR="00EC363E">
        <w:rPr>
          <w:rFonts w:cs="Tahoma"/>
          <w:szCs w:val="19"/>
        </w:rPr>
        <w:t xml:space="preserve"> </w:t>
      </w:r>
      <w:r w:rsidR="00EC363E" w:rsidRPr="00EC363E">
        <w:rPr>
          <w:rFonts w:cs="Tahoma"/>
          <w:szCs w:val="19"/>
        </w:rPr>
        <w:t>312</w:t>
      </w:r>
      <w:r>
        <w:rPr>
          <w:rFonts w:cs="Tahoma"/>
          <w:szCs w:val="19"/>
        </w:rPr>
        <w:t>;</w:t>
      </w:r>
    </w:p>
    <w:p w14:paraId="50221FBA" w14:textId="0FF1A274" w:rsidR="002F32F1" w:rsidRPr="00076255" w:rsidRDefault="002F32F1" w:rsidP="00765D50">
      <w:pPr>
        <w:numPr>
          <w:ilvl w:val="0"/>
          <w:numId w:val="4"/>
        </w:numPr>
        <w:spacing w:after="160"/>
        <w:ind w:left="1276" w:hanging="425"/>
        <w:rPr>
          <w:rFonts w:cs="Tahoma"/>
          <w:szCs w:val="19"/>
        </w:rPr>
      </w:pPr>
      <w:r w:rsidRPr="00076255">
        <w:rPr>
          <w:rFonts w:cs="Tahoma"/>
          <w:szCs w:val="19"/>
        </w:rPr>
        <w:t xml:space="preserve">zpracování Geologického průzkumu INSET 2022: </w:t>
      </w:r>
      <w:r w:rsidR="00076255" w:rsidRPr="00765D50">
        <w:rPr>
          <w:rFonts w:cs="Tahoma"/>
          <w:b/>
          <w:bCs/>
          <w:szCs w:val="19"/>
        </w:rPr>
        <w:t>INSET s.r.o.</w:t>
      </w:r>
      <w:r w:rsidR="00076255" w:rsidRPr="00076255">
        <w:rPr>
          <w:rFonts w:cs="Tahoma"/>
          <w:szCs w:val="19"/>
        </w:rPr>
        <w:t>, se sídlem</w:t>
      </w:r>
      <w:r w:rsidR="00076255">
        <w:rPr>
          <w:rFonts w:cs="Tahoma"/>
          <w:szCs w:val="19"/>
        </w:rPr>
        <w:t xml:space="preserve"> </w:t>
      </w:r>
      <w:r w:rsidR="00076255" w:rsidRPr="00076255">
        <w:rPr>
          <w:rFonts w:cs="Tahoma"/>
          <w:szCs w:val="19"/>
        </w:rPr>
        <w:t>Lucemburská 1170/7, Vinohrady, 130 00 Praha 3, IČO: 035 79 727</w:t>
      </w:r>
      <w:r w:rsidRPr="00076255">
        <w:rPr>
          <w:rFonts w:cs="Tahoma"/>
          <w:szCs w:val="19"/>
        </w:rPr>
        <w:t>.</w:t>
      </w:r>
    </w:p>
    <w:p w14:paraId="673CC11A" w14:textId="5B800694" w:rsidR="00502076" w:rsidRPr="00BB4D8E" w:rsidRDefault="00502076" w:rsidP="004A2A68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Kontaktní osobou ve věcech souvisejících se zadáváním </w:t>
      </w:r>
      <w:r w:rsidR="00ED3271" w:rsidRPr="00BB4D8E">
        <w:rPr>
          <w:rFonts w:cs="Tahoma"/>
          <w:szCs w:val="19"/>
        </w:rPr>
        <w:t xml:space="preserve">Veřejné </w:t>
      </w:r>
      <w:r w:rsidRPr="00BB4D8E">
        <w:rPr>
          <w:rFonts w:cs="Tahoma"/>
          <w:szCs w:val="19"/>
        </w:rPr>
        <w:t xml:space="preserve">zakázky je </w:t>
      </w:r>
      <w:r w:rsidRPr="004E0378">
        <w:rPr>
          <w:rFonts w:cs="Tahoma"/>
          <w:b/>
          <w:bCs w:val="0"/>
          <w:szCs w:val="19"/>
        </w:rPr>
        <w:t>Mgr. </w:t>
      </w:r>
      <w:r w:rsidR="00516693">
        <w:rPr>
          <w:rFonts w:cs="Tahoma"/>
          <w:b/>
          <w:bCs w:val="0"/>
          <w:szCs w:val="19"/>
        </w:rPr>
        <w:t>Michaela Machálková</w:t>
      </w:r>
      <w:r w:rsidRPr="00BB4D8E">
        <w:rPr>
          <w:rFonts w:cs="Tahoma"/>
          <w:szCs w:val="19"/>
        </w:rPr>
        <w:t>, advokát</w:t>
      </w:r>
      <w:r w:rsidR="00516693">
        <w:rPr>
          <w:rFonts w:cs="Tahoma"/>
          <w:szCs w:val="19"/>
        </w:rPr>
        <w:t>ka</w:t>
      </w:r>
      <w:r w:rsidRPr="00BB4D8E">
        <w:rPr>
          <w:rFonts w:cs="Tahoma"/>
          <w:szCs w:val="19"/>
        </w:rPr>
        <w:t xml:space="preserve">, ev. č. ČAK </w:t>
      </w:r>
      <w:r w:rsidR="00516693" w:rsidRPr="00516693">
        <w:rPr>
          <w:rFonts w:cs="Tahoma"/>
          <w:szCs w:val="19"/>
        </w:rPr>
        <w:t>18501</w:t>
      </w:r>
      <w:r w:rsidRPr="00BB4D8E">
        <w:rPr>
          <w:rFonts w:cs="Tahoma"/>
          <w:szCs w:val="19"/>
        </w:rPr>
        <w:t>,</w:t>
      </w:r>
      <w:r w:rsidR="008271FC" w:rsidRPr="00BB4D8E">
        <w:rPr>
          <w:rFonts w:cs="Tahoma"/>
          <w:szCs w:val="19"/>
        </w:rPr>
        <w:t xml:space="preserve"> </w:t>
      </w:r>
      <w:r w:rsidR="006F22D6" w:rsidRPr="00BB4D8E">
        <w:rPr>
          <w:rFonts w:cs="Tahoma"/>
          <w:szCs w:val="19"/>
        </w:rPr>
        <w:t>se sídlem Hvězdova 1716/</w:t>
      </w:r>
      <w:proofErr w:type="gramStart"/>
      <w:r w:rsidR="006F22D6" w:rsidRPr="00BB4D8E">
        <w:rPr>
          <w:rFonts w:cs="Tahoma"/>
          <w:szCs w:val="19"/>
        </w:rPr>
        <w:t>2b</w:t>
      </w:r>
      <w:proofErr w:type="gramEnd"/>
      <w:r w:rsidR="006F22D6" w:rsidRPr="00BB4D8E">
        <w:rPr>
          <w:rFonts w:cs="Tahoma"/>
          <w:szCs w:val="19"/>
        </w:rPr>
        <w:t>, 140 </w:t>
      </w:r>
      <w:r w:rsidR="008271FC" w:rsidRPr="00BB4D8E">
        <w:rPr>
          <w:rFonts w:cs="Tahoma"/>
          <w:szCs w:val="19"/>
        </w:rPr>
        <w:t>00 Praha 4,</w:t>
      </w:r>
      <w:r w:rsidRPr="00BB4D8E">
        <w:rPr>
          <w:rFonts w:cs="Tahoma"/>
          <w:szCs w:val="19"/>
        </w:rPr>
        <w:t xml:space="preserve"> </w:t>
      </w:r>
      <w:r w:rsidR="008416F1">
        <w:rPr>
          <w:rFonts w:cs="Tahoma"/>
          <w:szCs w:val="19"/>
        </w:rPr>
        <w:br/>
      </w:r>
      <w:r w:rsidRPr="00BB4D8E">
        <w:rPr>
          <w:rFonts w:cs="Tahoma"/>
          <w:szCs w:val="19"/>
        </w:rPr>
        <w:t>e-mail:</w:t>
      </w:r>
      <w:r w:rsidR="00516693">
        <w:rPr>
          <w:rFonts w:cs="Tahoma"/>
          <w:szCs w:val="19"/>
        </w:rPr>
        <w:t> </w:t>
      </w:r>
      <w:hyperlink r:id="rId11" w:history="1">
        <w:r w:rsidR="00516693" w:rsidRPr="00F82C5F">
          <w:rPr>
            <w:rStyle w:val="Hypertextovodkaz"/>
            <w:rFonts w:cs="Tahoma"/>
            <w:szCs w:val="19"/>
          </w:rPr>
          <w:t>machalkova@akccs.cz</w:t>
        </w:r>
      </w:hyperlink>
      <w:hyperlink r:id="rId12" w:history="1"/>
      <w:r w:rsidR="0061227F">
        <w:rPr>
          <w:rFonts w:cs="Tahoma"/>
          <w:szCs w:val="19"/>
        </w:rPr>
        <w:t>,</w:t>
      </w:r>
      <w:r w:rsidR="00516693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>tel.:</w:t>
      </w:r>
      <w:r w:rsidR="00A16C3A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224 827 884.</w:t>
      </w:r>
    </w:p>
    <w:p w14:paraId="20C901C0" w14:textId="4BDBB094" w:rsidR="00197061" w:rsidRPr="00BB4D8E" w:rsidRDefault="00502076" w:rsidP="004A2A68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Kontaktní osoba zajišťuje veškerou komunikaci </w:t>
      </w:r>
      <w:r w:rsidR="00811B46" w:rsidRPr="00BB4D8E">
        <w:rPr>
          <w:rFonts w:cs="Tahoma"/>
          <w:szCs w:val="19"/>
        </w:rPr>
        <w:t>Z</w:t>
      </w:r>
      <w:r w:rsidRPr="00BB4D8E">
        <w:rPr>
          <w:rFonts w:cs="Tahoma"/>
          <w:szCs w:val="19"/>
        </w:rPr>
        <w:t xml:space="preserve">adavatele s dodavateli. </w:t>
      </w:r>
      <w:r w:rsidR="00BD5ACC" w:rsidRPr="00BB4D8E">
        <w:rPr>
          <w:rFonts w:cs="Tahoma"/>
          <w:szCs w:val="19"/>
        </w:rPr>
        <w:t xml:space="preserve">Veškeré žádosti </w:t>
      </w:r>
      <w:r w:rsidR="00E53CBA" w:rsidRPr="00BB4D8E">
        <w:rPr>
          <w:rFonts w:cs="Tahoma"/>
          <w:szCs w:val="19"/>
        </w:rPr>
        <w:t>o </w:t>
      </w:r>
      <w:r w:rsidR="00BD5ACC" w:rsidRPr="00BB4D8E">
        <w:rPr>
          <w:rFonts w:cs="Tahoma"/>
          <w:szCs w:val="19"/>
        </w:rPr>
        <w:t xml:space="preserve">vysvětlení </w:t>
      </w:r>
      <w:r w:rsidR="0017113F">
        <w:rPr>
          <w:rFonts w:cs="Tahoma"/>
          <w:szCs w:val="19"/>
        </w:rPr>
        <w:t>Výzvy</w:t>
      </w:r>
      <w:r w:rsidR="00BD5ACC" w:rsidRPr="00BB4D8E">
        <w:rPr>
          <w:rFonts w:cs="Tahoma"/>
          <w:szCs w:val="19"/>
        </w:rPr>
        <w:t xml:space="preserve"> je třeba </w:t>
      </w:r>
      <w:r w:rsidR="00AF3DCB" w:rsidRPr="00BB4D8E">
        <w:rPr>
          <w:rFonts w:cs="Tahoma"/>
          <w:szCs w:val="19"/>
        </w:rPr>
        <w:t xml:space="preserve">písemně </w:t>
      </w:r>
      <w:r w:rsidR="00BD5ACC" w:rsidRPr="00BB4D8E">
        <w:rPr>
          <w:rFonts w:cs="Tahoma"/>
          <w:szCs w:val="19"/>
        </w:rPr>
        <w:t xml:space="preserve">směřovat na kontaktní osobu </w:t>
      </w:r>
      <w:r w:rsidR="00811B46" w:rsidRPr="00BB4D8E">
        <w:rPr>
          <w:rFonts w:cs="Tahoma"/>
          <w:szCs w:val="19"/>
        </w:rPr>
        <w:t>Z</w:t>
      </w:r>
      <w:r w:rsidR="00BD5ACC" w:rsidRPr="00BB4D8E">
        <w:rPr>
          <w:rFonts w:cs="Tahoma"/>
          <w:szCs w:val="19"/>
        </w:rPr>
        <w:t>adavatele, která zajistí poskytnutí kvalifikovaných odpovědí dle povahy dotazu</w:t>
      </w:r>
      <w:r w:rsidRPr="00BB4D8E">
        <w:rPr>
          <w:rFonts w:cs="Tahoma"/>
          <w:szCs w:val="19"/>
        </w:rPr>
        <w:t>.</w:t>
      </w:r>
    </w:p>
    <w:p w14:paraId="3DA9144F" w14:textId="74DB5B7D" w:rsidR="00DA4D2D" w:rsidRPr="008416F1" w:rsidRDefault="00ED3271" w:rsidP="008416F1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Při vzájemné komunikaci Zadavatel </w:t>
      </w:r>
      <w:r w:rsidR="00B21486" w:rsidRPr="00B21486">
        <w:rPr>
          <w:rFonts w:cs="Tahoma"/>
          <w:szCs w:val="19"/>
        </w:rPr>
        <w:t>požaduje</w:t>
      </w:r>
      <w:r w:rsidR="00B21486">
        <w:rPr>
          <w:rFonts w:cs="Tahoma"/>
          <w:szCs w:val="19"/>
        </w:rPr>
        <w:t xml:space="preserve"> přednostně</w:t>
      </w:r>
      <w:r w:rsidRPr="00B21486">
        <w:rPr>
          <w:rFonts w:cs="Tahoma"/>
          <w:szCs w:val="19"/>
        </w:rPr>
        <w:t xml:space="preserve"> </w:t>
      </w:r>
      <w:r w:rsidR="00B21486">
        <w:rPr>
          <w:rFonts w:cs="Tahoma"/>
          <w:szCs w:val="19"/>
        </w:rPr>
        <w:t>využívat</w:t>
      </w:r>
      <w:r w:rsidRPr="00B21486">
        <w:rPr>
          <w:rFonts w:cs="Tahoma"/>
          <w:szCs w:val="19"/>
        </w:rPr>
        <w:t xml:space="preserve"> </w:t>
      </w:r>
      <w:hyperlink r:id="rId13" w:history="1">
        <w:r w:rsidR="005E6707" w:rsidRPr="00E87D17">
          <w:rPr>
            <w:rStyle w:val="Hypertextovodkaz"/>
          </w:rPr>
          <w:t>elektronický nástroj</w:t>
        </w:r>
      </w:hyperlink>
      <w:r w:rsidR="005E6707">
        <w:t xml:space="preserve"> </w:t>
      </w:r>
      <w:r w:rsidRPr="00B21486">
        <w:rPr>
          <w:rFonts w:cs="Tahoma"/>
          <w:szCs w:val="19"/>
        </w:rPr>
        <w:t>(dále</w:t>
      </w:r>
      <w:r w:rsidR="006D7610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jen</w:t>
      </w:r>
      <w:r w:rsidR="006D7610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„</w:t>
      </w:r>
      <w:r w:rsidRPr="00BB4D8E">
        <w:rPr>
          <w:rFonts w:cs="Tahoma"/>
          <w:szCs w:val="19"/>
          <w:u w:val="single"/>
        </w:rPr>
        <w:t>elektronický nástroj</w:t>
      </w:r>
      <w:r w:rsidRPr="00BB4D8E">
        <w:rPr>
          <w:rFonts w:cs="Tahoma"/>
          <w:szCs w:val="19"/>
        </w:rPr>
        <w:t xml:space="preserve">“). </w:t>
      </w:r>
      <w:bookmarkStart w:id="7" w:name="_Toc469588016"/>
      <w:bookmarkStart w:id="8" w:name="_Toc469592378"/>
      <w:bookmarkStart w:id="9" w:name="_Toc469592455"/>
      <w:bookmarkStart w:id="10" w:name="_Toc469592527"/>
      <w:bookmarkStart w:id="11" w:name="_Toc469592598"/>
      <w:bookmarkStart w:id="12" w:name="_Toc260957221"/>
      <w:bookmarkStart w:id="13" w:name="_Toc260957222"/>
      <w:bookmarkStart w:id="14" w:name="_Toc466456399"/>
      <w:bookmarkStart w:id="15" w:name="_Toc127864364"/>
      <w:bookmarkStart w:id="16" w:name="_Toc333411212"/>
      <w:bookmarkEnd w:id="7"/>
      <w:bookmarkEnd w:id="8"/>
      <w:bookmarkEnd w:id="9"/>
      <w:bookmarkEnd w:id="10"/>
      <w:bookmarkEnd w:id="11"/>
      <w:bookmarkEnd w:id="12"/>
      <w:bookmarkEnd w:id="13"/>
    </w:p>
    <w:p w14:paraId="6B5E8A1C" w14:textId="503C8AE3" w:rsidR="002F7731" w:rsidRPr="00BB2795" w:rsidRDefault="00877AB1" w:rsidP="00FE5E34">
      <w:pPr>
        <w:pStyle w:val="NADPIS11"/>
      </w:pPr>
      <w:bookmarkStart w:id="17" w:name="_Toc154740927"/>
      <w:r w:rsidRPr="00BB2795">
        <w:t>Z</w:t>
      </w:r>
      <w:r w:rsidR="008616DA" w:rsidRPr="00BB2795">
        <w:t>působ zadání</w:t>
      </w:r>
      <w:r w:rsidR="00F76F54" w:rsidRPr="00BB2795">
        <w:t xml:space="preserve"> </w:t>
      </w:r>
      <w:r w:rsidRPr="00BB2795">
        <w:t>Veřejné</w:t>
      </w:r>
      <w:r w:rsidR="00F76F54" w:rsidRPr="00BB2795">
        <w:t xml:space="preserve"> zakázk</w:t>
      </w:r>
      <w:r w:rsidR="008616DA" w:rsidRPr="00BB2795">
        <w:t>y</w:t>
      </w:r>
      <w:bookmarkEnd w:id="14"/>
      <w:bookmarkEnd w:id="15"/>
      <w:bookmarkEnd w:id="17"/>
    </w:p>
    <w:p w14:paraId="4D9C9A1D" w14:textId="006B7416" w:rsidR="00DB63DB" w:rsidRPr="0017113F" w:rsidRDefault="00DB63DB" w:rsidP="008416F1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t xml:space="preserve">Předmět </w:t>
      </w:r>
      <w:r w:rsidR="0091377B" w:rsidRPr="00BB4D8E">
        <w:t>Veřejné</w:t>
      </w:r>
      <w:r w:rsidRPr="00BB4D8E">
        <w:t xml:space="preserve"> zakázky </w:t>
      </w:r>
      <w:r w:rsidR="008416F1">
        <w:t>není</w:t>
      </w:r>
      <w:r w:rsidRPr="00BB4D8E">
        <w:t xml:space="preserve"> rozdělen na části ve smyslu </w:t>
      </w:r>
      <w:r w:rsidR="0091377B" w:rsidRPr="00BB4D8E">
        <w:t xml:space="preserve">ust. </w:t>
      </w:r>
      <w:r w:rsidR="0017113F">
        <w:t xml:space="preserve">§ </w:t>
      </w:r>
      <w:r w:rsidR="005618B8">
        <w:t>101</w:t>
      </w:r>
      <w:r w:rsidR="0017113F">
        <w:t xml:space="preserve"> ZZVZ</w:t>
      </w:r>
      <w:r w:rsidR="009A6957">
        <w:t>.</w:t>
      </w:r>
    </w:p>
    <w:p w14:paraId="0BD1316A" w14:textId="739F1A9A" w:rsidR="00DB63DB" w:rsidRPr="00BB4D8E" w:rsidRDefault="0091377B" w:rsidP="008416F1">
      <w:pPr>
        <w:pStyle w:val="Nadpis2"/>
        <w:spacing w:after="160"/>
        <w:ind w:left="720" w:hanging="720"/>
        <w:rPr>
          <w:rFonts w:cs="Tahoma"/>
          <w:b/>
          <w:szCs w:val="19"/>
        </w:rPr>
      </w:pPr>
      <w:r w:rsidRPr="00BB4D8E">
        <w:rPr>
          <w:rFonts w:cs="Tahoma"/>
          <w:szCs w:val="19"/>
        </w:rPr>
        <w:t>Veřejná</w:t>
      </w:r>
      <w:r w:rsidR="00DB63DB" w:rsidRPr="00BB4D8E">
        <w:rPr>
          <w:rFonts w:cs="Tahoma"/>
          <w:szCs w:val="19"/>
        </w:rPr>
        <w:t xml:space="preserve"> zakázka je zadávána v</w:t>
      </w:r>
      <w:r w:rsidR="0017113F">
        <w:rPr>
          <w:rFonts w:cs="Tahoma"/>
          <w:szCs w:val="19"/>
        </w:rPr>
        <w:t> </w:t>
      </w:r>
      <w:r w:rsidR="008416F1">
        <w:rPr>
          <w:rFonts w:cs="Tahoma"/>
          <w:szCs w:val="19"/>
        </w:rPr>
        <w:t>užším</w:t>
      </w:r>
      <w:r w:rsidR="0017113F">
        <w:rPr>
          <w:rFonts w:cs="Tahoma"/>
          <w:szCs w:val="19"/>
        </w:rPr>
        <w:t xml:space="preserve"> řízení </w:t>
      </w:r>
      <w:r w:rsidR="00DB63DB" w:rsidRPr="00BB4D8E">
        <w:rPr>
          <w:rFonts w:cs="Tahoma"/>
          <w:szCs w:val="19"/>
        </w:rPr>
        <w:t>v </w:t>
      </w:r>
      <w:r w:rsidR="002E4A72">
        <w:rPr>
          <w:rFonts w:cs="Tahoma"/>
          <w:szCs w:val="19"/>
        </w:rPr>
        <w:t>nad</w:t>
      </w:r>
      <w:r w:rsidR="00B81C4D" w:rsidRPr="00BB4D8E">
        <w:rPr>
          <w:rFonts w:cs="Tahoma"/>
          <w:szCs w:val="19"/>
        </w:rPr>
        <w:t>limitním</w:t>
      </w:r>
      <w:r w:rsidR="00DB63DB" w:rsidRPr="00BB4D8E">
        <w:rPr>
          <w:rFonts w:cs="Tahoma"/>
          <w:szCs w:val="19"/>
        </w:rPr>
        <w:t xml:space="preserve"> režimu dle</w:t>
      </w:r>
      <w:r w:rsidRPr="00BB4D8E">
        <w:rPr>
          <w:rFonts w:cs="Tahoma"/>
          <w:szCs w:val="19"/>
        </w:rPr>
        <w:t> ust. </w:t>
      </w:r>
      <w:r w:rsidR="00DB63DB" w:rsidRPr="00BB4D8E">
        <w:rPr>
          <w:rFonts w:cs="Tahoma"/>
          <w:szCs w:val="19"/>
        </w:rPr>
        <w:t>§</w:t>
      </w:r>
      <w:r w:rsidR="00B03F81" w:rsidRPr="00BB4D8E">
        <w:rPr>
          <w:rFonts w:cs="Tahoma"/>
          <w:szCs w:val="19"/>
        </w:rPr>
        <w:t> </w:t>
      </w:r>
      <w:r w:rsidR="008416F1">
        <w:rPr>
          <w:rFonts w:cs="Tahoma"/>
          <w:szCs w:val="19"/>
        </w:rPr>
        <w:t>58 an.</w:t>
      </w:r>
      <w:r w:rsidR="0017113F">
        <w:rPr>
          <w:rFonts w:cs="Tahoma"/>
          <w:szCs w:val="19"/>
        </w:rPr>
        <w:t xml:space="preserve"> ZZVZ</w:t>
      </w:r>
      <w:r w:rsidR="00DB63DB" w:rsidRPr="00BB4D8E">
        <w:rPr>
          <w:rFonts w:cs="Tahoma"/>
          <w:szCs w:val="19"/>
        </w:rPr>
        <w:t xml:space="preserve">.  </w:t>
      </w:r>
    </w:p>
    <w:p w14:paraId="7361720B" w14:textId="41062D64" w:rsidR="002F7731" w:rsidRPr="00BB4D8E" w:rsidRDefault="0017113F" w:rsidP="00FE5E34">
      <w:pPr>
        <w:pStyle w:val="NADPIS11"/>
      </w:pPr>
      <w:bookmarkStart w:id="18" w:name="_Toc154740928"/>
      <w:bookmarkEnd w:id="16"/>
      <w:r>
        <w:t>Účel a předmět Veřejné zakázky</w:t>
      </w:r>
      <w:bookmarkEnd w:id="18"/>
      <w:r w:rsidR="008616DA" w:rsidRPr="00BB4D8E">
        <w:t xml:space="preserve"> </w:t>
      </w:r>
    </w:p>
    <w:p w14:paraId="7C60F539" w14:textId="7DBF2EAD" w:rsidR="00BE64A1" w:rsidRPr="00870856" w:rsidRDefault="009A6957" w:rsidP="00870856">
      <w:pPr>
        <w:pStyle w:val="Nadpis2"/>
        <w:spacing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Účel Veřejné zakázky</w:t>
      </w:r>
    </w:p>
    <w:p w14:paraId="1190CC31" w14:textId="177293A9" w:rsidR="00B97491" w:rsidRPr="00BB4D8E" w:rsidRDefault="009A6957" w:rsidP="00625F6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9A6957">
        <w:rPr>
          <w:rFonts w:cs="Tahoma"/>
          <w:szCs w:val="19"/>
        </w:rPr>
        <w:t xml:space="preserve">Účelem této </w:t>
      </w:r>
      <w:r w:rsidR="00140D7A">
        <w:rPr>
          <w:rFonts w:cs="Tahoma"/>
          <w:szCs w:val="19"/>
        </w:rPr>
        <w:t>V</w:t>
      </w:r>
      <w:r w:rsidRPr="009A6957">
        <w:rPr>
          <w:rFonts w:cs="Tahoma"/>
          <w:szCs w:val="19"/>
        </w:rPr>
        <w:t xml:space="preserve">eřejné zakázky je uzavření </w:t>
      </w:r>
      <w:r w:rsidR="008416F1">
        <w:rPr>
          <w:rFonts w:cs="Tahoma"/>
          <w:szCs w:val="19"/>
        </w:rPr>
        <w:t xml:space="preserve">smlouvy se zhotovitelem projektových a inženýrských prací ve vztahu ke </w:t>
      </w:r>
      <w:r w:rsidR="002F0F65" w:rsidRPr="002F0F65">
        <w:rPr>
          <w:rFonts w:cs="Tahoma"/>
          <w:szCs w:val="19"/>
        </w:rPr>
        <w:t>„</w:t>
      </w:r>
      <w:r w:rsidR="002F0F65" w:rsidRPr="00C31039">
        <w:rPr>
          <w:rFonts w:cs="Tahoma"/>
          <w:i/>
          <w:iCs w:val="0"/>
          <w:szCs w:val="19"/>
        </w:rPr>
        <w:t>Stavb</w:t>
      </w:r>
      <w:r w:rsidR="00C353E9" w:rsidRPr="00C31039">
        <w:rPr>
          <w:rFonts w:cs="Tahoma"/>
          <w:i/>
          <w:iCs w:val="0"/>
          <w:szCs w:val="19"/>
        </w:rPr>
        <w:t>ě</w:t>
      </w:r>
      <w:r w:rsidR="002F0F65" w:rsidRPr="00C31039">
        <w:rPr>
          <w:rFonts w:cs="Tahoma"/>
          <w:i/>
          <w:iCs w:val="0"/>
          <w:szCs w:val="19"/>
        </w:rPr>
        <w:t xml:space="preserve"> č. 6963 </w:t>
      </w:r>
      <w:r w:rsidR="00FD50A0" w:rsidRPr="00C31039">
        <w:rPr>
          <w:rFonts w:cs="Tahoma"/>
          <w:i/>
          <w:iCs w:val="0"/>
          <w:szCs w:val="19"/>
        </w:rPr>
        <w:t>‚</w:t>
      </w:r>
      <w:proofErr w:type="spellStart"/>
      <w:r w:rsidR="002F0F65" w:rsidRPr="00C31039">
        <w:rPr>
          <w:rFonts w:cs="Tahoma"/>
          <w:i/>
          <w:iCs w:val="0"/>
          <w:szCs w:val="19"/>
        </w:rPr>
        <w:t>Celk</w:t>
      </w:r>
      <w:proofErr w:type="spellEnd"/>
      <w:r w:rsidR="002F0F65" w:rsidRPr="00C31039">
        <w:rPr>
          <w:rFonts w:cs="Tahoma"/>
          <w:i/>
          <w:iCs w:val="0"/>
          <w:szCs w:val="19"/>
        </w:rPr>
        <w:t xml:space="preserve">. </w:t>
      </w:r>
      <w:proofErr w:type="spellStart"/>
      <w:r w:rsidR="002F0F65" w:rsidRPr="00C31039">
        <w:rPr>
          <w:rFonts w:cs="Tahoma"/>
          <w:i/>
          <w:iCs w:val="0"/>
          <w:szCs w:val="19"/>
        </w:rPr>
        <w:t>přest</w:t>
      </w:r>
      <w:proofErr w:type="spellEnd"/>
      <w:r w:rsidR="002F0F65" w:rsidRPr="00C31039">
        <w:rPr>
          <w:rFonts w:cs="Tahoma"/>
          <w:i/>
          <w:iCs w:val="0"/>
          <w:szCs w:val="19"/>
        </w:rPr>
        <w:t>. a rozšíření ÚČOV na Císař. ostrově, etapa 0003 – Kalové a</w:t>
      </w:r>
      <w:r w:rsidR="00E70F6F" w:rsidRPr="00C31039">
        <w:rPr>
          <w:rFonts w:cs="Tahoma"/>
          <w:i/>
          <w:iCs w:val="0"/>
          <w:szCs w:val="19"/>
        </w:rPr>
        <w:t> </w:t>
      </w:r>
      <w:r w:rsidR="002F0F65" w:rsidRPr="00C31039">
        <w:rPr>
          <w:rFonts w:cs="Tahoma"/>
          <w:i/>
          <w:iCs w:val="0"/>
          <w:szCs w:val="19"/>
        </w:rPr>
        <w:t>energetické hospodářství</w:t>
      </w:r>
      <w:r w:rsidR="00FD50A0" w:rsidRPr="00FD50A0">
        <w:rPr>
          <w:rFonts w:cs="Tahoma"/>
          <w:i/>
          <w:iCs w:val="0"/>
          <w:szCs w:val="19"/>
        </w:rPr>
        <w:t>‘</w:t>
      </w:r>
      <w:r w:rsidR="002F0F65" w:rsidRPr="002F0F65">
        <w:rPr>
          <w:rFonts w:cs="Tahoma"/>
          <w:szCs w:val="19"/>
        </w:rPr>
        <w:t>“</w:t>
      </w:r>
      <w:r w:rsidR="00C353E9">
        <w:rPr>
          <w:rFonts w:cs="Tahoma"/>
          <w:szCs w:val="19"/>
        </w:rPr>
        <w:t xml:space="preserve"> </w:t>
      </w:r>
      <w:r w:rsidR="008416F1">
        <w:rPr>
          <w:rFonts w:cs="Tahoma"/>
          <w:szCs w:val="19"/>
        </w:rPr>
        <w:t xml:space="preserve">směřující k celkové přestavbě a </w:t>
      </w:r>
      <w:r w:rsidR="00C353E9">
        <w:rPr>
          <w:rFonts w:cs="Tahoma"/>
          <w:szCs w:val="19"/>
        </w:rPr>
        <w:t xml:space="preserve">modernizaci Ústřední </w:t>
      </w:r>
      <w:r w:rsidR="008416F1">
        <w:rPr>
          <w:rFonts w:cs="Tahoma"/>
          <w:szCs w:val="19"/>
        </w:rPr>
        <w:t>čistírny odpadních vod na Císařském ostrově</w:t>
      </w:r>
      <w:r w:rsidRPr="009A6957">
        <w:rPr>
          <w:rFonts w:cs="Tahoma"/>
          <w:szCs w:val="19"/>
        </w:rPr>
        <w:t>.</w:t>
      </w:r>
      <w:r w:rsidR="00425AA9" w:rsidRPr="009A6957">
        <w:rPr>
          <w:rFonts w:cs="Tahoma"/>
          <w:szCs w:val="19"/>
        </w:rPr>
        <w:t xml:space="preserve"> </w:t>
      </w:r>
    </w:p>
    <w:p w14:paraId="290AE33A" w14:textId="135D5F96" w:rsidR="00BE64A1" w:rsidRPr="00870856" w:rsidRDefault="00986150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lastRenderedPageBreak/>
        <w:t xml:space="preserve">Předmět </w:t>
      </w:r>
      <w:r w:rsidR="00877AB1" w:rsidRPr="00870856">
        <w:rPr>
          <w:rFonts w:cs="Tahoma"/>
          <w:b/>
          <w:bCs w:val="0"/>
          <w:szCs w:val="19"/>
          <w:u w:val="single"/>
        </w:rPr>
        <w:t>V</w:t>
      </w:r>
      <w:r w:rsidRPr="00870856">
        <w:rPr>
          <w:rFonts w:cs="Tahoma"/>
          <w:b/>
          <w:bCs w:val="0"/>
          <w:szCs w:val="19"/>
          <w:u w:val="single"/>
        </w:rPr>
        <w:t>eřejné zakázky</w:t>
      </w:r>
    </w:p>
    <w:p w14:paraId="76697FC0" w14:textId="1043AB61" w:rsidR="008416F1" w:rsidRDefault="009A6957" w:rsidP="00625F69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bookmarkStart w:id="19" w:name="_Toc248567681"/>
      <w:bookmarkStart w:id="20" w:name="_Toc333411215"/>
      <w:bookmarkStart w:id="21" w:name="_Toc466456402"/>
      <w:r w:rsidRPr="009A6957">
        <w:rPr>
          <w:rFonts w:cs="Tahoma"/>
          <w:szCs w:val="19"/>
        </w:rPr>
        <w:t xml:space="preserve">Předmětem plnění </w:t>
      </w:r>
      <w:r>
        <w:rPr>
          <w:rFonts w:cs="Tahoma"/>
          <w:szCs w:val="19"/>
        </w:rPr>
        <w:t>V</w:t>
      </w:r>
      <w:r w:rsidRPr="009A6957">
        <w:rPr>
          <w:rFonts w:cs="Tahoma"/>
          <w:szCs w:val="19"/>
        </w:rPr>
        <w:t xml:space="preserve">eřejné zakázky je </w:t>
      </w:r>
      <w:r w:rsidR="008416F1">
        <w:rPr>
          <w:rFonts w:cs="Tahoma"/>
          <w:szCs w:val="19"/>
        </w:rPr>
        <w:t xml:space="preserve">realizace projektových a inženýrských prací ve vztahu ke stavbě č. </w:t>
      </w:r>
      <w:r w:rsidR="008416F1" w:rsidRPr="008416F1">
        <w:rPr>
          <w:rFonts w:cs="Tahoma"/>
          <w:szCs w:val="19"/>
        </w:rPr>
        <w:t>6963</w:t>
      </w:r>
      <w:r w:rsidR="008416F1">
        <w:rPr>
          <w:rFonts w:cs="Tahoma"/>
          <w:szCs w:val="19"/>
        </w:rPr>
        <w:t xml:space="preserve"> směřující k celkové přestavbě a rozšíření ústřední čistírny odpadních vod na Císařském ostrově, etapa 0003 – Kalové a energetické hospodářství</w:t>
      </w:r>
      <w:r w:rsidR="008416F1" w:rsidRPr="009A6957">
        <w:rPr>
          <w:rFonts w:cs="Tahoma"/>
          <w:szCs w:val="19"/>
        </w:rPr>
        <w:t>.</w:t>
      </w:r>
    </w:p>
    <w:p w14:paraId="04DC3C0F" w14:textId="298B4FDD" w:rsidR="008416F1" w:rsidRDefault="008416F1" w:rsidP="003D6D3B">
      <w:pPr>
        <w:pStyle w:val="Styl1"/>
        <w:keepNext/>
        <w:tabs>
          <w:tab w:val="clear" w:pos="862"/>
        </w:tabs>
        <w:spacing w:after="80"/>
        <w:ind w:left="709"/>
        <w:rPr>
          <w:rFonts w:cs="Tahoma"/>
          <w:szCs w:val="19"/>
        </w:rPr>
      </w:pPr>
      <w:r>
        <w:rPr>
          <w:rFonts w:cs="Tahoma"/>
          <w:szCs w:val="19"/>
        </w:rPr>
        <w:t>Konkrétně se jedná o zhotovení následujícího:</w:t>
      </w:r>
    </w:p>
    <w:p w14:paraId="0121A5FB" w14:textId="1B30B31C" w:rsidR="008416F1" w:rsidRPr="008416F1" w:rsidRDefault="008416F1" w:rsidP="003D6D3B">
      <w:pPr>
        <w:pStyle w:val="Styl1"/>
        <w:keepNext/>
        <w:numPr>
          <w:ilvl w:val="0"/>
          <w:numId w:val="26"/>
        </w:numPr>
        <w:spacing w:after="80"/>
        <w:ind w:left="1134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Technická studie – zpřesnění koncepce technického řešení</w:t>
      </w:r>
      <w:r w:rsidR="001D784D">
        <w:rPr>
          <w:rFonts w:cs="Tahoma"/>
          <w:szCs w:val="19"/>
        </w:rPr>
        <w:t>:</w:t>
      </w:r>
    </w:p>
    <w:p w14:paraId="02E94988" w14:textId="36540AD8" w:rsidR="008416F1" w:rsidRPr="008416F1" w:rsidRDefault="008416F1" w:rsidP="003D6D3B">
      <w:pPr>
        <w:pStyle w:val="Styl1"/>
        <w:numPr>
          <w:ilvl w:val="1"/>
          <w:numId w:val="26"/>
        </w:numPr>
        <w:spacing w:after="80"/>
        <w:ind w:left="1560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Hmotové a energetické bilance Kalového a energetického hospodářství, současnost a výhled</w:t>
      </w:r>
      <w:r w:rsidR="001D784D">
        <w:rPr>
          <w:rFonts w:cs="Tahoma"/>
          <w:szCs w:val="19"/>
        </w:rPr>
        <w:t>;</w:t>
      </w:r>
    </w:p>
    <w:p w14:paraId="4AB6947D" w14:textId="5130D9DC" w:rsidR="008416F1" w:rsidRPr="008416F1" w:rsidRDefault="008416F1" w:rsidP="003D6D3B">
      <w:pPr>
        <w:pStyle w:val="Styl1"/>
        <w:numPr>
          <w:ilvl w:val="1"/>
          <w:numId w:val="26"/>
        </w:numPr>
        <w:spacing w:after="80"/>
        <w:ind w:left="1560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Bilance potřeby tepla pro objekty a zařízení komplexu ÚČOV</w:t>
      </w:r>
      <w:r w:rsidR="001D784D">
        <w:rPr>
          <w:rFonts w:cs="Tahoma"/>
          <w:szCs w:val="19"/>
        </w:rPr>
        <w:t>;</w:t>
      </w:r>
    </w:p>
    <w:p w14:paraId="596B5995" w14:textId="5A229B25" w:rsidR="008416F1" w:rsidRPr="008416F1" w:rsidRDefault="008416F1" w:rsidP="003D6D3B">
      <w:pPr>
        <w:pStyle w:val="Styl1"/>
        <w:numPr>
          <w:ilvl w:val="1"/>
          <w:numId w:val="26"/>
        </w:numPr>
        <w:spacing w:after="80"/>
        <w:ind w:left="1560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Posouzení variantních možností odvodnění stabilizovaného kalu</w:t>
      </w:r>
      <w:r w:rsidR="001D784D">
        <w:rPr>
          <w:rFonts w:cs="Tahoma"/>
          <w:szCs w:val="19"/>
        </w:rPr>
        <w:t>;</w:t>
      </w:r>
    </w:p>
    <w:p w14:paraId="06589661" w14:textId="2117FF58" w:rsidR="008416F1" w:rsidRDefault="008416F1" w:rsidP="003D6D3B">
      <w:pPr>
        <w:pStyle w:val="Styl1"/>
        <w:numPr>
          <w:ilvl w:val="1"/>
          <w:numId w:val="26"/>
        </w:numPr>
        <w:spacing w:after="80"/>
        <w:ind w:left="1560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Zpřesnění koncepce technického řešení Studie proveditelnost</w:t>
      </w:r>
      <w:r w:rsidR="008A6938">
        <w:rPr>
          <w:rFonts w:cs="Tahoma"/>
          <w:szCs w:val="19"/>
        </w:rPr>
        <w:t>i</w:t>
      </w:r>
      <w:r w:rsidR="001D784D">
        <w:rPr>
          <w:rFonts w:cs="Tahoma"/>
          <w:szCs w:val="19"/>
        </w:rPr>
        <w:t>;</w:t>
      </w:r>
    </w:p>
    <w:p w14:paraId="0D2D86D2" w14:textId="35D7CDFD" w:rsidR="0046609F" w:rsidRPr="00D91761" w:rsidRDefault="00781E04" w:rsidP="003D6D3B">
      <w:pPr>
        <w:pStyle w:val="Styl1"/>
        <w:numPr>
          <w:ilvl w:val="1"/>
          <w:numId w:val="26"/>
        </w:numPr>
        <w:spacing w:after="80"/>
        <w:ind w:left="1560" w:hanging="357"/>
        <w:rPr>
          <w:rFonts w:cs="Tahoma"/>
          <w:szCs w:val="19"/>
        </w:rPr>
      </w:pPr>
      <w:r w:rsidRPr="00365D4E">
        <w:rPr>
          <w:rFonts w:cs="Tahoma"/>
          <w:bCs w:val="0"/>
          <w:szCs w:val="19"/>
        </w:rPr>
        <w:t xml:space="preserve">Zpřesnění technického řešení tak, aby odpovídalo současným i výhledovým požadavkům národní a evropské legislativy, zejména v souvislosti s plánovanou možnosti zpracovávat na ÚČOV odpady podle Katalogu odpadů </w:t>
      </w:r>
      <w:r>
        <w:rPr>
          <w:rFonts w:cs="Tahoma"/>
          <w:bCs w:val="0"/>
          <w:szCs w:val="19"/>
        </w:rPr>
        <w:t>(</w:t>
      </w:r>
      <w:proofErr w:type="spellStart"/>
      <w:r>
        <w:rPr>
          <w:rFonts w:cs="Tahoma"/>
          <w:bCs w:val="0"/>
          <w:szCs w:val="19"/>
        </w:rPr>
        <w:t>vyhl</w:t>
      </w:r>
      <w:proofErr w:type="spellEnd"/>
      <w:r>
        <w:rPr>
          <w:rFonts w:cs="Tahoma"/>
          <w:bCs w:val="0"/>
          <w:szCs w:val="19"/>
        </w:rPr>
        <w:t xml:space="preserve">. č. 8/2021 Sb., </w:t>
      </w:r>
      <w:r w:rsidRPr="00030AAA">
        <w:rPr>
          <w:rFonts w:cs="Tahoma"/>
          <w:bCs w:val="0"/>
          <w:szCs w:val="19"/>
        </w:rPr>
        <w:t>o Katalogu odpadů a posuzování vlastností odpadů (Katalog odpadů</w:t>
      </w:r>
      <w:r w:rsidR="007E21B9">
        <w:rPr>
          <w:rFonts w:cs="Tahoma"/>
          <w:bCs w:val="0"/>
          <w:szCs w:val="19"/>
        </w:rPr>
        <w:t>)</w:t>
      </w:r>
      <w:r>
        <w:rPr>
          <w:rFonts w:cs="Tahoma"/>
          <w:bCs w:val="0"/>
          <w:szCs w:val="19"/>
        </w:rPr>
        <w:t xml:space="preserve">, příloha č. 1) </w:t>
      </w:r>
      <w:r w:rsidRPr="00365D4E">
        <w:rPr>
          <w:rFonts w:cs="Tahoma"/>
          <w:bCs w:val="0"/>
          <w:szCs w:val="19"/>
        </w:rPr>
        <w:t xml:space="preserve">zařazené jako 20 01 08, 20 01 25, 02 02 04, 02 02 99, a další organické odpady nebo vedlejší produkty živočišného původu </w:t>
      </w:r>
      <w:r w:rsidRPr="00C31039">
        <w:rPr>
          <w:rFonts w:cs="Tahoma"/>
          <w:bCs w:val="0"/>
          <w:szCs w:val="19"/>
        </w:rPr>
        <w:t>(</w:t>
      </w:r>
      <w:r w:rsidRPr="00183305">
        <w:rPr>
          <w:rFonts w:cs="Tahoma"/>
          <w:bCs w:val="0"/>
          <w:szCs w:val="19"/>
        </w:rPr>
        <w:t xml:space="preserve">viz </w:t>
      </w:r>
      <w:r w:rsidRPr="0049245C">
        <w:rPr>
          <w:rStyle w:val="cf01"/>
          <w:rFonts w:ascii="Tahoma" w:hAnsi="Tahoma" w:cs="Tahoma"/>
          <w:sz w:val="19"/>
          <w:szCs w:val="19"/>
        </w:rPr>
        <w:t xml:space="preserve">příloha č. </w:t>
      </w:r>
      <w:r w:rsidR="00D36556" w:rsidRPr="0049245C">
        <w:rPr>
          <w:rStyle w:val="cf01"/>
          <w:rFonts w:ascii="Tahoma" w:hAnsi="Tahoma" w:cs="Tahoma"/>
          <w:sz w:val="19"/>
          <w:szCs w:val="19"/>
        </w:rPr>
        <w:t>9</w:t>
      </w:r>
      <w:r w:rsidR="008338A6" w:rsidRPr="0049245C">
        <w:rPr>
          <w:rStyle w:val="cf01"/>
          <w:rFonts w:ascii="Tahoma" w:hAnsi="Tahoma" w:cs="Tahoma"/>
          <w:sz w:val="19"/>
          <w:szCs w:val="19"/>
        </w:rPr>
        <w:t xml:space="preserve"> Smlouvy o Dílo</w:t>
      </w:r>
      <w:r w:rsidRPr="0049245C">
        <w:rPr>
          <w:rStyle w:val="cf01"/>
          <w:rFonts w:ascii="Tahoma" w:hAnsi="Tahoma" w:cs="Tahoma"/>
          <w:sz w:val="19"/>
          <w:szCs w:val="19"/>
        </w:rPr>
        <w:t>, Výběr z Katalogu odpadů pro KEH ÚČOV Praha</w:t>
      </w:r>
      <w:r w:rsidR="00D91761" w:rsidRPr="00183305">
        <w:rPr>
          <w:rFonts w:cs="Tahoma"/>
          <w:szCs w:val="19"/>
        </w:rPr>
        <w:t>)</w:t>
      </w:r>
      <w:r w:rsidR="00D91761" w:rsidRPr="00D91761">
        <w:rPr>
          <w:rFonts w:cs="Tahoma"/>
          <w:szCs w:val="19"/>
        </w:rPr>
        <w:t xml:space="preserve"> za účelem posílení produkce bioplynu.</w:t>
      </w:r>
    </w:p>
    <w:p w14:paraId="0F8DB446" w14:textId="582895B7" w:rsidR="008416F1" w:rsidRPr="008416F1" w:rsidRDefault="008416F1" w:rsidP="003D6D3B">
      <w:pPr>
        <w:pStyle w:val="Styl1"/>
        <w:numPr>
          <w:ilvl w:val="0"/>
          <w:numId w:val="26"/>
        </w:numPr>
        <w:spacing w:after="80"/>
        <w:ind w:left="1134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Dokumentace pro územní rozhodnutí (DUR), projektová činnost</w:t>
      </w:r>
      <w:r w:rsidR="001D784D">
        <w:rPr>
          <w:rFonts w:cs="Tahoma"/>
          <w:szCs w:val="19"/>
        </w:rPr>
        <w:t>;</w:t>
      </w:r>
    </w:p>
    <w:p w14:paraId="4A499B46" w14:textId="42A74621" w:rsidR="008416F1" w:rsidRPr="008416F1" w:rsidRDefault="008416F1" w:rsidP="003D6D3B">
      <w:pPr>
        <w:pStyle w:val="Styl1"/>
        <w:numPr>
          <w:ilvl w:val="0"/>
          <w:numId w:val="26"/>
        </w:numPr>
        <w:spacing w:after="80"/>
        <w:ind w:left="1134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Dokumentace pro územní rozhodnutí (DUR), inženýrská činnost</w:t>
      </w:r>
      <w:r w:rsidR="001D784D">
        <w:rPr>
          <w:rFonts w:cs="Tahoma"/>
          <w:szCs w:val="19"/>
        </w:rPr>
        <w:t>;</w:t>
      </w:r>
    </w:p>
    <w:p w14:paraId="04D6AEF7" w14:textId="263A4272" w:rsidR="008416F1" w:rsidRPr="008416F1" w:rsidRDefault="008416F1" w:rsidP="003D6D3B">
      <w:pPr>
        <w:pStyle w:val="Styl1"/>
        <w:numPr>
          <w:ilvl w:val="0"/>
          <w:numId w:val="26"/>
        </w:numPr>
        <w:spacing w:after="80"/>
        <w:ind w:left="1134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Posouzení vlivu na životní prostředí (EIA)</w:t>
      </w:r>
      <w:r w:rsidR="001D784D">
        <w:rPr>
          <w:rFonts w:cs="Tahoma"/>
          <w:szCs w:val="19"/>
        </w:rPr>
        <w:t>;</w:t>
      </w:r>
    </w:p>
    <w:p w14:paraId="3B02E7BD" w14:textId="0F125FEA" w:rsidR="008416F1" w:rsidRPr="008416F1" w:rsidRDefault="008416F1" w:rsidP="003D6D3B">
      <w:pPr>
        <w:pStyle w:val="Styl1"/>
        <w:numPr>
          <w:ilvl w:val="0"/>
          <w:numId w:val="26"/>
        </w:numPr>
        <w:spacing w:after="80"/>
        <w:ind w:left="1134" w:hanging="357"/>
        <w:rPr>
          <w:rFonts w:cs="Tahoma"/>
          <w:szCs w:val="19"/>
        </w:rPr>
      </w:pPr>
      <w:r w:rsidRPr="008416F1">
        <w:rPr>
          <w:rFonts w:cs="Tahoma"/>
          <w:szCs w:val="19"/>
        </w:rPr>
        <w:t>Posouzení umístění stavby v aktivní zóně záplavového území (kompenzační opatření)</w:t>
      </w:r>
      <w:r w:rsidR="001D784D">
        <w:rPr>
          <w:rFonts w:cs="Tahoma"/>
          <w:szCs w:val="19"/>
        </w:rPr>
        <w:t>;</w:t>
      </w:r>
    </w:p>
    <w:p w14:paraId="312157A9" w14:textId="03F468D5" w:rsidR="008416F1" w:rsidRDefault="008416F1" w:rsidP="0077322B">
      <w:pPr>
        <w:pStyle w:val="Styl1"/>
        <w:numPr>
          <w:ilvl w:val="0"/>
          <w:numId w:val="26"/>
        </w:numPr>
        <w:spacing w:after="160"/>
        <w:ind w:left="1134"/>
        <w:rPr>
          <w:rFonts w:cs="Tahoma"/>
          <w:szCs w:val="19"/>
        </w:rPr>
      </w:pPr>
      <w:r w:rsidRPr="008416F1">
        <w:rPr>
          <w:rFonts w:cs="Tahoma"/>
          <w:szCs w:val="19"/>
        </w:rPr>
        <w:t xml:space="preserve">Architektonicko-urbanistická studie začlenění </w:t>
      </w:r>
      <w:r w:rsidR="00FF071F">
        <w:rPr>
          <w:rFonts w:cs="Tahoma"/>
          <w:szCs w:val="19"/>
        </w:rPr>
        <w:t>Kalového a energetického hospodářství (</w:t>
      </w:r>
      <w:r w:rsidRPr="008416F1">
        <w:rPr>
          <w:rFonts w:cs="Tahoma"/>
          <w:szCs w:val="19"/>
        </w:rPr>
        <w:t>KEH</w:t>
      </w:r>
      <w:r w:rsidR="00FF071F">
        <w:rPr>
          <w:rFonts w:cs="Tahoma"/>
          <w:szCs w:val="19"/>
        </w:rPr>
        <w:t>)</w:t>
      </w:r>
      <w:r w:rsidRPr="008416F1">
        <w:rPr>
          <w:rFonts w:cs="Tahoma"/>
          <w:szCs w:val="19"/>
        </w:rPr>
        <w:t xml:space="preserve"> v</w:t>
      </w:r>
      <w:r w:rsidR="002A36F8">
        <w:rPr>
          <w:rFonts w:cs="Tahoma"/>
          <w:szCs w:val="19"/>
        </w:rPr>
        <w:t> </w:t>
      </w:r>
      <w:r w:rsidR="00FF071F">
        <w:rPr>
          <w:rFonts w:cs="Tahoma"/>
          <w:szCs w:val="19"/>
        </w:rPr>
        <w:t>místě plnění Veřejné zakázky</w:t>
      </w:r>
      <w:r w:rsidR="005618B8">
        <w:rPr>
          <w:rFonts w:cs="Tahoma"/>
          <w:szCs w:val="19"/>
        </w:rPr>
        <w:t>.</w:t>
      </w:r>
    </w:p>
    <w:p w14:paraId="394ADC56" w14:textId="390521F0" w:rsidR="002F7731" w:rsidRPr="00BB2795" w:rsidRDefault="006C7937" w:rsidP="00FE5E34">
      <w:pPr>
        <w:pStyle w:val="NADPIS11"/>
        <w:rPr>
          <w:i/>
        </w:rPr>
      </w:pPr>
      <w:bookmarkStart w:id="22" w:name="_Toc127864366"/>
      <w:bookmarkStart w:id="23" w:name="_Toc154740929"/>
      <w:r w:rsidRPr="00BB2795">
        <w:t xml:space="preserve">Klasifikace předmětu </w:t>
      </w:r>
      <w:r w:rsidR="00A21EDC" w:rsidRPr="00BB2795">
        <w:t>V</w:t>
      </w:r>
      <w:r w:rsidR="00D95457" w:rsidRPr="00BB2795">
        <w:t xml:space="preserve">eřejné </w:t>
      </w:r>
      <w:r w:rsidRPr="00BB2795">
        <w:t>zakázky</w:t>
      </w:r>
      <w:bookmarkEnd w:id="19"/>
      <w:bookmarkEnd w:id="20"/>
      <w:bookmarkEnd w:id="21"/>
      <w:bookmarkEnd w:id="22"/>
      <w:bookmarkEnd w:id="23"/>
    </w:p>
    <w:tbl>
      <w:tblPr>
        <w:tblW w:w="8435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9"/>
        <w:gridCol w:w="6946"/>
      </w:tblGrid>
      <w:tr w:rsidR="002A36F8" w:rsidRPr="00BB4D8E" w14:paraId="6656B7B9" w14:textId="1517AE8D" w:rsidTr="00765D50">
        <w:trPr>
          <w:trHeight w:val="255"/>
        </w:trPr>
        <w:tc>
          <w:tcPr>
            <w:tcW w:w="148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739AC7A" w14:textId="77777777" w:rsidR="002A36F8" w:rsidRPr="00BB4D8E" w:rsidRDefault="002A36F8" w:rsidP="00275F16">
            <w:pPr>
              <w:ind w:left="1" w:right="-135" w:hanging="76"/>
              <w:rPr>
                <w:rFonts w:cs="Tahoma"/>
                <w:b/>
                <w:bCs/>
                <w:szCs w:val="19"/>
              </w:rPr>
            </w:pPr>
            <w:r w:rsidRPr="00BB4D8E">
              <w:rPr>
                <w:rFonts w:cs="Tahoma"/>
                <w:b/>
                <w:bCs/>
                <w:szCs w:val="19"/>
              </w:rPr>
              <w:t>CPV kód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A9A8E6E" w14:textId="5FDD2BB5" w:rsidR="002A36F8" w:rsidRPr="00BB4D8E" w:rsidRDefault="002A36F8" w:rsidP="004A2A68">
            <w:pPr>
              <w:ind w:left="-67"/>
              <w:rPr>
                <w:rFonts w:cs="Tahoma"/>
                <w:b/>
                <w:bCs/>
                <w:szCs w:val="19"/>
              </w:rPr>
            </w:pPr>
            <w:r w:rsidRPr="00BB4D8E">
              <w:rPr>
                <w:rFonts w:cs="Tahoma"/>
                <w:b/>
                <w:bCs/>
                <w:szCs w:val="19"/>
              </w:rPr>
              <w:t xml:space="preserve"> Poskytované služby</w:t>
            </w:r>
          </w:p>
        </w:tc>
      </w:tr>
      <w:tr w:rsidR="002A36F8" w:rsidRPr="00BB4D8E" w14:paraId="3FE141AF" w14:textId="5833CF7E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27D32307" w14:textId="04DE73B9" w:rsidR="002A36F8" w:rsidRPr="00BB4D8E" w:rsidRDefault="002A36F8" w:rsidP="00275F16">
            <w:pPr>
              <w:ind w:right="-135" w:hanging="76"/>
              <w:rPr>
                <w:rFonts w:cs="Tahoma"/>
                <w:szCs w:val="19"/>
              </w:rPr>
            </w:pPr>
            <w:r w:rsidRPr="008416F1">
              <w:rPr>
                <w:rFonts w:cs="Tahoma"/>
                <w:szCs w:val="19"/>
              </w:rPr>
              <w:t>71320000-7</w:t>
            </w:r>
          </w:p>
        </w:tc>
        <w:tc>
          <w:tcPr>
            <w:tcW w:w="6946" w:type="dxa"/>
            <w:noWrap/>
            <w:vAlign w:val="bottom"/>
          </w:tcPr>
          <w:p w14:paraId="69F38FD1" w14:textId="742E0CA7" w:rsidR="002A36F8" w:rsidRPr="00BB4D8E" w:rsidRDefault="002A36F8" w:rsidP="004A2A68">
            <w:pPr>
              <w:ind w:left="2"/>
              <w:rPr>
                <w:rFonts w:cs="Tahoma"/>
                <w:szCs w:val="19"/>
              </w:rPr>
            </w:pPr>
            <w:r>
              <w:t>Technické projektování</w:t>
            </w:r>
          </w:p>
        </w:tc>
      </w:tr>
      <w:tr w:rsidR="002A36F8" w:rsidRPr="00BB4D8E" w14:paraId="5472DDF0" w14:textId="1E9CFB4F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624A33C7" w14:textId="6DBB61B4" w:rsidR="002A36F8" w:rsidRPr="00E445A4" w:rsidRDefault="002A36F8" w:rsidP="00275F16">
            <w:pPr>
              <w:ind w:right="-135" w:hanging="76"/>
              <w:rPr>
                <w:rFonts w:cs="Tahoma"/>
                <w:szCs w:val="19"/>
              </w:rPr>
            </w:pPr>
            <w:r>
              <w:t>71200000-0</w:t>
            </w:r>
          </w:p>
        </w:tc>
        <w:tc>
          <w:tcPr>
            <w:tcW w:w="6946" w:type="dxa"/>
            <w:noWrap/>
            <w:vAlign w:val="bottom"/>
          </w:tcPr>
          <w:p w14:paraId="53B150BA" w14:textId="726A6985" w:rsidR="002A36F8" w:rsidRDefault="002A36F8" w:rsidP="004A2A68">
            <w:pPr>
              <w:ind w:left="2"/>
            </w:pPr>
            <w:r>
              <w:t>Architektonické a související služby</w:t>
            </w:r>
          </w:p>
        </w:tc>
      </w:tr>
      <w:tr w:rsidR="002A36F8" w:rsidRPr="00BB4D8E" w14:paraId="2E4A72B1" w14:textId="50118B15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6DF2FD7F" w14:textId="45E67DA3" w:rsidR="002A36F8" w:rsidRDefault="002A36F8" w:rsidP="00275F16">
            <w:pPr>
              <w:ind w:right="-135" w:hanging="76"/>
            </w:pPr>
            <w:r>
              <w:t>71222000-0</w:t>
            </w:r>
          </w:p>
        </w:tc>
        <w:tc>
          <w:tcPr>
            <w:tcW w:w="6946" w:type="dxa"/>
            <w:noWrap/>
            <w:vAlign w:val="bottom"/>
          </w:tcPr>
          <w:p w14:paraId="1DF3D54B" w14:textId="54A0D167" w:rsidR="002A36F8" w:rsidRDefault="002A36F8" w:rsidP="004A2A68">
            <w:pPr>
              <w:ind w:left="2"/>
            </w:pPr>
            <w:r>
              <w:t>Architektonické služby pro venkovní prostory</w:t>
            </w:r>
          </w:p>
        </w:tc>
      </w:tr>
      <w:tr w:rsidR="002A36F8" w:rsidRPr="00BB4D8E" w14:paraId="00ACF4DC" w14:textId="55645C51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78BF0304" w14:textId="35BDDE87" w:rsidR="002A36F8" w:rsidRDefault="002A36F8" w:rsidP="00275F16">
            <w:pPr>
              <w:ind w:right="-135" w:hanging="76"/>
            </w:pPr>
            <w:r>
              <w:t>71300000-1</w:t>
            </w:r>
          </w:p>
        </w:tc>
        <w:tc>
          <w:tcPr>
            <w:tcW w:w="6946" w:type="dxa"/>
            <w:noWrap/>
            <w:vAlign w:val="bottom"/>
          </w:tcPr>
          <w:p w14:paraId="52E39A8D" w14:textId="2E2AB377" w:rsidR="002A36F8" w:rsidRDefault="002A36F8" w:rsidP="004A2A68">
            <w:pPr>
              <w:ind w:left="2"/>
            </w:pPr>
            <w:r>
              <w:t>Technicko-inženýrské služby</w:t>
            </w:r>
          </w:p>
        </w:tc>
      </w:tr>
      <w:tr w:rsidR="002A36F8" w:rsidRPr="00BB4D8E" w14:paraId="3F0DDE0E" w14:textId="735C85BF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2CFCF466" w14:textId="70754DE1" w:rsidR="002A36F8" w:rsidRDefault="002A36F8" w:rsidP="00275F16">
            <w:pPr>
              <w:ind w:right="-135" w:hanging="76"/>
            </w:pPr>
            <w:r>
              <w:t>71242000-6</w:t>
            </w:r>
          </w:p>
        </w:tc>
        <w:tc>
          <w:tcPr>
            <w:tcW w:w="6946" w:type="dxa"/>
            <w:noWrap/>
            <w:vAlign w:val="bottom"/>
          </w:tcPr>
          <w:p w14:paraId="7F38BF3F" w14:textId="64DF156A" w:rsidR="002A36F8" w:rsidRDefault="002A36F8" w:rsidP="004A2A68">
            <w:pPr>
              <w:ind w:left="2"/>
            </w:pPr>
            <w:r>
              <w:t>Příprava návrhů a projektů, odhad nákladů</w:t>
            </w:r>
          </w:p>
        </w:tc>
      </w:tr>
      <w:tr w:rsidR="002A36F8" w:rsidRPr="00BB4D8E" w14:paraId="179E376B" w14:textId="4407DEB9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21C4EB02" w14:textId="179BA709" w:rsidR="002A36F8" w:rsidRDefault="002A36F8" w:rsidP="00275F16">
            <w:pPr>
              <w:ind w:right="-135" w:hanging="76"/>
            </w:pPr>
            <w:r>
              <w:t>71244000-0</w:t>
            </w:r>
          </w:p>
        </w:tc>
        <w:tc>
          <w:tcPr>
            <w:tcW w:w="6946" w:type="dxa"/>
            <w:noWrap/>
            <w:vAlign w:val="bottom"/>
          </w:tcPr>
          <w:p w14:paraId="1A7863ED" w14:textId="35E1EBA4" w:rsidR="002A36F8" w:rsidRDefault="002A36F8" w:rsidP="004A2A68">
            <w:pPr>
              <w:ind w:left="2"/>
            </w:pPr>
            <w:r w:rsidRPr="00F00EF5">
              <w:t>Výpočet nákladů, sledování nákladů</w:t>
            </w:r>
          </w:p>
        </w:tc>
      </w:tr>
      <w:tr w:rsidR="002A36F8" w:rsidRPr="00BB4D8E" w14:paraId="167D57F6" w14:textId="5963B686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71B074CF" w14:textId="41D25D36" w:rsidR="002A36F8" w:rsidRDefault="002A36F8" w:rsidP="00275F16">
            <w:pPr>
              <w:ind w:right="-135" w:hanging="76"/>
            </w:pPr>
            <w:r>
              <w:t>71314300-5</w:t>
            </w:r>
          </w:p>
        </w:tc>
        <w:tc>
          <w:tcPr>
            <w:tcW w:w="6946" w:type="dxa"/>
            <w:noWrap/>
            <w:vAlign w:val="bottom"/>
          </w:tcPr>
          <w:p w14:paraId="197E1F24" w14:textId="748639E8" w:rsidR="002A36F8" w:rsidRDefault="002A36F8" w:rsidP="004A2A68">
            <w:pPr>
              <w:ind w:left="2"/>
            </w:pPr>
            <w:r>
              <w:t>Poradenství v oblasti energetické účinnosti</w:t>
            </w:r>
          </w:p>
        </w:tc>
      </w:tr>
      <w:tr w:rsidR="002A36F8" w:rsidRPr="00BB4D8E" w14:paraId="0508B559" w14:textId="6F72233A" w:rsidTr="00765D50">
        <w:trPr>
          <w:trHeight w:val="255"/>
        </w:trPr>
        <w:tc>
          <w:tcPr>
            <w:tcW w:w="1489" w:type="dxa"/>
            <w:noWrap/>
            <w:vAlign w:val="bottom"/>
          </w:tcPr>
          <w:p w14:paraId="6B177BDE" w14:textId="5BC21316" w:rsidR="002A36F8" w:rsidRDefault="002A36F8" w:rsidP="00275F16">
            <w:pPr>
              <w:ind w:right="-135" w:hanging="76"/>
            </w:pPr>
            <w:r>
              <w:t>71313400-9</w:t>
            </w:r>
          </w:p>
        </w:tc>
        <w:tc>
          <w:tcPr>
            <w:tcW w:w="6946" w:type="dxa"/>
            <w:noWrap/>
            <w:vAlign w:val="bottom"/>
          </w:tcPr>
          <w:p w14:paraId="7EF7D73A" w14:textId="42381022" w:rsidR="002A36F8" w:rsidRDefault="002A36F8" w:rsidP="004A2A68">
            <w:pPr>
              <w:ind w:left="2"/>
            </w:pPr>
            <w:r>
              <w:t>Posouzení vlivu stavby na životní prostředí</w:t>
            </w:r>
          </w:p>
        </w:tc>
      </w:tr>
    </w:tbl>
    <w:p w14:paraId="295D1BB5" w14:textId="0B11ECEB" w:rsidR="00B725F6" w:rsidRPr="00E445A4" w:rsidRDefault="00B725F6" w:rsidP="00FE5E34">
      <w:pPr>
        <w:pStyle w:val="NADPIS11"/>
        <w:rPr>
          <w:i/>
        </w:rPr>
      </w:pPr>
      <w:bookmarkStart w:id="24" w:name="_Toc466455051"/>
      <w:bookmarkStart w:id="25" w:name="_Toc466455389"/>
      <w:bookmarkStart w:id="26" w:name="_Toc466455726"/>
      <w:bookmarkStart w:id="27" w:name="_Toc466456063"/>
      <w:bookmarkStart w:id="28" w:name="_Toc466456403"/>
      <w:bookmarkStart w:id="29" w:name="_Toc466457085"/>
      <w:bookmarkStart w:id="30" w:name="_Toc466474271"/>
      <w:bookmarkStart w:id="31" w:name="_Toc260957225"/>
      <w:bookmarkStart w:id="32" w:name="_Toc127864367"/>
      <w:bookmarkStart w:id="33" w:name="_Toc154740930"/>
      <w:bookmarkStart w:id="34" w:name="_Toc64035598"/>
      <w:bookmarkStart w:id="35" w:name="_Toc62559550"/>
      <w:bookmarkStart w:id="36" w:name="_Toc68894130"/>
      <w:bookmarkStart w:id="37" w:name="_Toc333411216"/>
      <w:bookmarkStart w:id="38" w:name="_Toc466456404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E445A4">
        <w:t>Zvláštní podmínky plnění Veřejné zakázky</w:t>
      </w:r>
      <w:bookmarkEnd w:id="32"/>
      <w:bookmarkEnd w:id="33"/>
    </w:p>
    <w:p w14:paraId="6A1D1AC4" w14:textId="379DA34A" w:rsidR="00B725F6" w:rsidRPr="00E445A4" w:rsidRDefault="00B725F6" w:rsidP="00B725F6">
      <w:pPr>
        <w:pStyle w:val="Nadpis2"/>
        <w:spacing w:after="160"/>
        <w:ind w:left="720" w:hanging="720"/>
        <w:rPr>
          <w:rFonts w:cs="Tahoma"/>
          <w:szCs w:val="19"/>
        </w:rPr>
      </w:pPr>
      <w:r w:rsidRPr="00E445A4">
        <w:rPr>
          <w:rFonts w:cs="Tahoma"/>
          <w:szCs w:val="19"/>
        </w:rPr>
        <w:t xml:space="preserve">Zadavatel je v souladu s ust. § 6 odst. 4 ZZVZ povinen za předpokladu, že to </w:t>
      </w:r>
      <w:r w:rsidR="00AA0799" w:rsidRPr="00E445A4">
        <w:rPr>
          <w:rFonts w:cs="Tahoma"/>
          <w:szCs w:val="19"/>
        </w:rPr>
        <w:t>je</w:t>
      </w:r>
      <w:r w:rsidRPr="00E445A4">
        <w:rPr>
          <w:rFonts w:cs="Tahoma"/>
          <w:szCs w:val="19"/>
        </w:rPr>
        <w:t xml:space="preserve"> vzhledem k povaze a</w:t>
      </w:r>
      <w:r w:rsidR="006D7610" w:rsidRPr="00E445A4">
        <w:rPr>
          <w:rFonts w:cs="Tahoma"/>
          <w:szCs w:val="19"/>
        </w:rPr>
        <w:t> </w:t>
      </w:r>
      <w:r w:rsidRPr="00E445A4">
        <w:rPr>
          <w:rFonts w:cs="Tahoma"/>
          <w:szCs w:val="19"/>
        </w:rPr>
        <w:t xml:space="preserve">smyslu </w:t>
      </w:r>
      <w:r w:rsidR="001D784D">
        <w:rPr>
          <w:rFonts w:cs="Tahoma"/>
          <w:szCs w:val="19"/>
        </w:rPr>
        <w:t>v</w:t>
      </w:r>
      <w:r w:rsidR="001D784D" w:rsidRPr="00E445A4">
        <w:rPr>
          <w:rFonts w:cs="Tahoma"/>
          <w:szCs w:val="19"/>
        </w:rPr>
        <w:t xml:space="preserve">eřejné </w:t>
      </w:r>
      <w:r w:rsidRPr="00E445A4">
        <w:rPr>
          <w:rFonts w:cs="Tahoma"/>
          <w:szCs w:val="19"/>
        </w:rPr>
        <w:t xml:space="preserve">zakázky </w:t>
      </w:r>
      <w:r w:rsidR="00AA75BA">
        <w:rPr>
          <w:rFonts w:cs="Tahoma"/>
          <w:szCs w:val="19"/>
        </w:rPr>
        <w:t>vhodné</w:t>
      </w:r>
      <w:r w:rsidRPr="00E445A4">
        <w:rPr>
          <w:rFonts w:cs="Tahoma"/>
          <w:szCs w:val="19"/>
        </w:rPr>
        <w:t>, dodržovat zásady sociálně odpovědného veřejného zadávání, environmentálně odpovědného zadávání a inovací</w:t>
      </w:r>
      <w:r w:rsidR="004605DF" w:rsidRPr="00E445A4">
        <w:rPr>
          <w:rFonts w:cs="Tahoma"/>
          <w:szCs w:val="19"/>
        </w:rPr>
        <w:t xml:space="preserve"> (dále jen „</w:t>
      </w:r>
      <w:r w:rsidR="004605DF" w:rsidRPr="00E445A4">
        <w:rPr>
          <w:rFonts w:cs="Tahoma"/>
          <w:szCs w:val="19"/>
          <w:u w:val="single"/>
        </w:rPr>
        <w:t>SOVZ</w:t>
      </w:r>
      <w:r w:rsidR="004605DF" w:rsidRPr="00E445A4">
        <w:rPr>
          <w:rFonts w:cs="Tahoma"/>
          <w:szCs w:val="19"/>
        </w:rPr>
        <w:t>“)</w:t>
      </w:r>
      <w:r w:rsidRPr="00E445A4">
        <w:rPr>
          <w:rFonts w:cs="Tahoma"/>
          <w:szCs w:val="19"/>
        </w:rPr>
        <w:t xml:space="preserve">. </w:t>
      </w:r>
    </w:p>
    <w:p w14:paraId="7998CB7C" w14:textId="358E0F5F" w:rsidR="00B725F6" w:rsidRPr="00076255" w:rsidRDefault="00B725F6" w:rsidP="00B725F6">
      <w:pPr>
        <w:pStyle w:val="Nadpis2"/>
        <w:spacing w:after="160"/>
        <w:ind w:left="720" w:hanging="720"/>
        <w:rPr>
          <w:rFonts w:cs="Tahoma"/>
          <w:szCs w:val="19"/>
        </w:rPr>
      </w:pPr>
      <w:r w:rsidRPr="00E445A4">
        <w:rPr>
          <w:rFonts w:cs="Tahoma"/>
          <w:szCs w:val="19"/>
        </w:rPr>
        <w:t xml:space="preserve">Zadavatel proto realizuje </w:t>
      </w:r>
      <w:r w:rsidR="006152DD" w:rsidRPr="00E445A4">
        <w:rPr>
          <w:rFonts w:cs="Tahoma"/>
          <w:szCs w:val="19"/>
        </w:rPr>
        <w:t xml:space="preserve">Veřejnou zakázku </w:t>
      </w:r>
      <w:r w:rsidRPr="00E445A4">
        <w:rPr>
          <w:rFonts w:cs="Tahoma"/>
          <w:szCs w:val="19"/>
        </w:rPr>
        <w:t xml:space="preserve">v souladu se zásadami </w:t>
      </w:r>
      <w:r w:rsidR="001D784D">
        <w:rPr>
          <w:rFonts w:cs="Tahoma"/>
          <w:szCs w:val="19"/>
        </w:rPr>
        <w:t xml:space="preserve">SOVZ </w:t>
      </w:r>
      <w:r w:rsidRPr="00E445A4">
        <w:rPr>
          <w:rFonts w:cs="Tahoma"/>
          <w:szCs w:val="19"/>
        </w:rPr>
        <w:t>vyjádřenými v ust.</w:t>
      </w:r>
      <w:r w:rsidR="006D7610" w:rsidRPr="00E445A4">
        <w:rPr>
          <w:rFonts w:cs="Tahoma"/>
          <w:szCs w:val="19"/>
        </w:rPr>
        <w:t> </w:t>
      </w:r>
      <w:r w:rsidRPr="00E445A4">
        <w:rPr>
          <w:rFonts w:cs="Tahoma"/>
          <w:szCs w:val="19"/>
        </w:rPr>
        <w:t>§</w:t>
      </w:r>
      <w:r w:rsidR="006D7610" w:rsidRPr="00E445A4">
        <w:rPr>
          <w:rFonts w:cs="Tahoma"/>
          <w:szCs w:val="19"/>
        </w:rPr>
        <w:t> </w:t>
      </w:r>
      <w:r w:rsidRPr="00E445A4">
        <w:rPr>
          <w:rFonts w:cs="Tahoma"/>
          <w:szCs w:val="19"/>
        </w:rPr>
        <w:t>6</w:t>
      </w:r>
      <w:r w:rsidR="006D7610" w:rsidRPr="00E445A4">
        <w:rPr>
          <w:rFonts w:cs="Tahoma"/>
          <w:szCs w:val="19"/>
        </w:rPr>
        <w:t> </w:t>
      </w:r>
      <w:r w:rsidRPr="00E445A4">
        <w:rPr>
          <w:rFonts w:cs="Tahoma"/>
          <w:szCs w:val="19"/>
        </w:rPr>
        <w:t>odst.</w:t>
      </w:r>
      <w:r w:rsidR="006D7610" w:rsidRPr="00E445A4">
        <w:rPr>
          <w:rFonts w:cs="Tahoma"/>
          <w:szCs w:val="19"/>
        </w:rPr>
        <w:t> </w:t>
      </w:r>
      <w:r w:rsidRPr="00E445A4">
        <w:rPr>
          <w:rFonts w:cs="Tahoma"/>
          <w:szCs w:val="19"/>
        </w:rPr>
        <w:t>4</w:t>
      </w:r>
      <w:r w:rsidR="006D7610" w:rsidRPr="00E445A4">
        <w:rPr>
          <w:rFonts w:cs="Tahoma"/>
          <w:szCs w:val="19"/>
        </w:rPr>
        <w:t> </w:t>
      </w:r>
      <w:r w:rsidRPr="00E445A4">
        <w:rPr>
          <w:rFonts w:cs="Tahoma"/>
          <w:szCs w:val="19"/>
        </w:rPr>
        <w:t xml:space="preserve">ZZVZ (více </w:t>
      </w:r>
      <w:r w:rsidRPr="00076255">
        <w:rPr>
          <w:rFonts w:cs="Tahoma"/>
          <w:szCs w:val="19"/>
        </w:rPr>
        <w:t xml:space="preserve">informací na </w:t>
      </w:r>
      <w:hyperlink r:id="rId14" w:history="1">
        <w:r w:rsidRPr="00076255">
          <w:rPr>
            <w:rStyle w:val="Hypertextovodkaz"/>
            <w:rFonts w:cs="Tahoma"/>
            <w:szCs w:val="19"/>
          </w:rPr>
          <w:t>https://www.sovz.cz/</w:t>
        </w:r>
      </w:hyperlink>
      <w:r w:rsidRPr="00076255">
        <w:rPr>
          <w:rFonts w:cs="Tahoma"/>
          <w:szCs w:val="19"/>
        </w:rPr>
        <w:t xml:space="preserve">). </w:t>
      </w:r>
      <w:bookmarkEnd w:id="34"/>
      <w:bookmarkEnd w:id="35"/>
      <w:bookmarkEnd w:id="36"/>
    </w:p>
    <w:p w14:paraId="11A0863E" w14:textId="29AAC31D" w:rsidR="008C0060" w:rsidRPr="00765D50" w:rsidRDefault="008C0060" w:rsidP="008C0060">
      <w:pPr>
        <w:pStyle w:val="Nadpis2"/>
        <w:spacing w:after="160"/>
        <w:ind w:left="720" w:hanging="720"/>
        <w:rPr>
          <w:rFonts w:cs="Tahoma"/>
          <w:szCs w:val="19"/>
        </w:rPr>
      </w:pPr>
      <w:r w:rsidRPr="00765D50">
        <w:rPr>
          <w:rFonts w:cs="Tahoma"/>
          <w:szCs w:val="19"/>
        </w:rPr>
        <w:t xml:space="preserve">Zadavatel má zájem zadat Veřejnou zakázku v souladu se zásadami SOVZ. SOVZ kromě důrazu na čistě ekonomické parametry zohledňuje také související dopady Veřejné zakázky zejména v oblasti </w:t>
      </w:r>
      <w:r w:rsidRPr="00765D50">
        <w:rPr>
          <w:rFonts w:cs="Tahoma"/>
          <w:szCs w:val="19"/>
        </w:rPr>
        <w:lastRenderedPageBreak/>
        <w:t>zaměstnanosti, sociálních a pracovních práv a životního prostředí. Vybraný dodavatel bude povinen při</w:t>
      </w:r>
      <w:r w:rsidR="00BC7E06">
        <w:rPr>
          <w:rFonts w:cs="Tahoma"/>
          <w:szCs w:val="19"/>
        </w:rPr>
        <w:t> </w:t>
      </w:r>
      <w:r w:rsidRPr="00765D50">
        <w:rPr>
          <w:rFonts w:cs="Tahoma"/>
          <w:szCs w:val="19"/>
        </w:rPr>
        <w:t xml:space="preserve">plnění předmětu Veřejné zakázky zajistit mimo jiné dodržování níže popsaných zásad. </w:t>
      </w:r>
    </w:p>
    <w:p w14:paraId="564AB0F2" w14:textId="77777777" w:rsidR="008C0060" w:rsidRPr="00765D50" w:rsidRDefault="008C0060" w:rsidP="00765D50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765D50">
        <w:rPr>
          <w:rFonts w:cs="Tahoma"/>
          <w:b/>
          <w:bCs w:val="0"/>
          <w:szCs w:val="19"/>
          <w:u w:val="single"/>
        </w:rPr>
        <w:t>Zásada sociálně odpovědného zadávaní</w:t>
      </w:r>
    </w:p>
    <w:p w14:paraId="619512F6" w14:textId="78A03CB7" w:rsidR="0067485E" w:rsidRPr="0067485E" w:rsidRDefault="008C0060" w:rsidP="0067485E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 w:rsidRPr="00765D50">
        <w:t xml:space="preserve">Zadavatel naplňuje ve vztahu k povaze a smyslu této Veřejné zakázky tuto zásadu zejména </w:t>
      </w:r>
      <w:r w:rsidR="008B4320">
        <w:t xml:space="preserve">tak, že </w:t>
      </w:r>
      <w:r w:rsidR="00497D7D">
        <w:t>d</w:t>
      </w:r>
      <w:r w:rsidR="008B4320">
        <w:t xml:space="preserve">odavatel </w:t>
      </w:r>
      <w:r w:rsidR="008B4320" w:rsidRPr="008B4320">
        <w:t xml:space="preserve">je povinen plnit veškeré povinnosti vyplývající z právních předpisů, zejména pak z předpisů pracovněprávních, předpisů z oblasti zaměstnanosti a bezpečnosti a ochrany zdraví při práci, a to vůči všem osobám, které se na realizaci </w:t>
      </w:r>
      <w:r w:rsidR="008B4320">
        <w:t>předmětu Veřejné zakázky budou podílet</w:t>
      </w:r>
      <w:r w:rsidR="008B4320" w:rsidRPr="008B4320">
        <w:t xml:space="preserve">. Plnění těchto povinností </w:t>
      </w:r>
      <w:r w:rsidR="008B4320">
        <w:t xml:space="preserve">bude </w:t>
      </w:r>
      <w:r w:rsidR="00497D7D">
        <w:t>d</w:t>
      </w:r>
      <w:r w:rsidR="008B4320">
        <w:t>odavatel</w:t>
      </w:r>
      <w:r w:rsidR="008B4320" w:rsidRPr="008B4320">
        <w:t xml:space="preserve"> povinen zajistit rovněž u svých poddodavatelů</w:t>
      </w:r>
      <w:r w:rsidR="0067485E">
        <w:t>, přičemž bližší podmínky jsou stanoveny v</w:t>
      </w:r>
      <w:r w:rsidR="00BC7E06">
        <w:t> návrhu s</w:t>
      </w:r>
      <w:r w:rsidR="0067485E">
        <w:t>mlouv</w:t>
      </w:r>
      <w:r w:rsidR="00BC7E06">
        <w:t xml:space="preserve">y (dále jen </w:t>
      </w:r>
      <w:r w:rsidR="00BC7E06" w:rsidRPr="004E3D95">
        <w:rPr>
          <w:u w:val="single"/>
        </w:rPr>
        <w:t>„</w:t>
      </w:r>
      <w:r w:rsidR="00BC7E06">
        <w:rPr>
          <w:u w:val="single"/>
        </w:rPr>
        <w:t>Smlouva</w:t>
      </w:r>
      <w:r w:rsidR="00BC7E06">
        <w:t>“)</w:t>
      </w:r>
      <w:r w:rsidR="0067485E" w:rsidRPr="00B337D7">
        <w:t>.</w:t>
      </w:r>
      <w:r w:rsidR="0067485E">
        <w:t xml:space="preserve"> </w:t>
      </w:r>
    </w:p>
    <w:p w14:paraId="0A730524" w14:textId="32071B01" w:rsidR="008C0060" w:rsidRPr="0067485E" w:rsidRDefault="0067485E" w:rsidP="0067485E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Zadavatel v této souvislosti po </w:t>
      </w:r>
      <w:r w:rsidR="00497D7D">
        <w:t>d</w:t>
      </w:r>
      <w:r>
        <w:t xml:space="preserve">odavateli rovněž požaduje, aby zajistil </w:t>
      </w:r>
      <w:r w:rsidRPr="0067485E">
        <w:t>řádné a včasné plnění finančních závazků svým poddodavatelům</w:t>
      </w:r>
      <w:r>
        <w:t>, a to za podmínek uvedených ve Smlouvě.</w:t>
      </w:r>
    </w:p>
    <w:p w14:paraId="36473BF2" w14:textId="4DCA90F2" w:rsidR="0067485E" w:rsidRPr="0067485E" w:rsidRDefault="0067485E" w:rsidP="0067485E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Zadavatel dále naplňuje předmětnou zásadu tím způsobem, že po </w:t>
      </w:r>
      <w:r w:rsidR="00497D7D">
        <w:t>d</w:t>
      </w:r>
      <w:r>
        <w:t xml:space="preserve">odavateli požaduje, aby zajistil účast alespoň jednoho (1) studenta stavebního </w:t>
      </w:r>
      <w:r w:rsidRPr="0067485E">
        <w:t>nebo architektonického oboru střední, vyšší odborné či vysoké školy, a to v rozsahu alespoň jednoho pracovního týdne studijní praxe</w:t>
      </w:r>
      <w:r>
        <w:t>, přičemž bližší podmínky jsou stanoveny ve Smlouvě.</w:t>
      </w:r>
    </w:p>
    <w:p w14:paraId="7998E5A8" w14:textId="77777777" w:rsidR="008C0060" w:rsidRPr="00765D50" w:rsidRDefault="008C0060" w:rsidP="00870856">
      <w:pPr>
        <w:pStyle w:val="Nadpis2"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765D50">
        <w:rPr>
          <w:rFonts w:cs="Tahoma"/>
          <w:b/>
          <w:bCs w:val="0"/>
          <w:szCs w:val="19"/>
          <w:u w:val="single"/>
        </w:rPr>
        <w:t>Zásada environmentálně odpovědného zadávaní</w:t>
      </w:r>
    </w:p>
    <w:p w14:paraId="79AF44FB" w14:textId="6C210315" w:rsidR="008C0060" w:rsidRPr="0067485E" w:rsidRDefault="008C0060" w:rsidP="008C0060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 w:rsidRPr="00765D50">
        <w:t xml:space="preserve">Ve vztahu k povaze a smyslu této Veřejné zakázky Zadavatel vyhodnocuje dopad na životní prostředí při plnění této Veřejné zakázky jako pozitivní, když výstupem z předmětu plnění zadávané Veřejné zakázky </w:t>
      </w:r>
      <w:r w:rsidR="000E5A50">
        <w:t xml:space="preserve">jsou </w:t>
      </w:r>
      <w:r w:rsidRPr="00765D50">
        <w:t>inženýrské a projekční služby směřující k hospodárnému nakládání s vodními zdroji.</w:t>
      </w:r>
    </w:p>
    <w:p w14:paraId="0A4BCE00" w14:textId="5791D25E" w:rsidR="0067485E" w:rsidRPr="00765D50" w:rsidRDefault="0067485E" w:rsidP="008C0060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Zadavatel mj. požaduje, aby </w:t>
      </w:r>
      <w:r w:rsidR="00497D7D">
        <w:t>d</w:t>
      </w:r>
      <w:r>
        <w:t xml:space="preserve">odavatel v maximálním možném rozsahu omezil tisk veškerých listinných výstupů, předcházel znečišťování ovzduší a snižoval úrovně znečišťování, pokud je to možné. Zadavatel dále požaduje, aby </w:t>
      </w:r>
      <w:r w:rsidR="00497D7D">
        <w:t>d</w:t>
      </w:r>
      <w:r>
        <w:t xml:space="preserve">odavatel předcházel vzniku odpadů stanovením hierarchie nakládání s nimi a aby prosazoval základní principy ochrany životního prostředí a zdraví lidí při nakládání s odpady. </w:t>
      </w:r>
    </w:p>
    <w:p w14:paraId="53F64133" w14:textId="77777777" w:rsidR="008C0060" w:rsidRPr="00765D50" w:rsidRDefault="008C0060" w:rsidP="00870856">
      <w:pPr>
        <w:pStyle w:val="Nadpis2"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765D50">
        <w:rPr>
          <w:rFonts w:cs="Tahoma"/>
          <w:b/>
          <w:bCs w:val="0"/>
          <w:szCs w:val="19"/>
          <w:u w:val="single"/>
        </w:rPr>
        <w:t>Zásada inovací</w:t>
      </w:r>
    </w:p>
    <w:p w14:paraId="02B86F33" w14:textId="0A40E1AE" w:rsidR="0067485E" w:rsidRPr="0067485E" w:rsidRDefault="008C0060" w:rsidP="008C0060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 w:rsidRPr="00765D50">
        <w:t xml:space="preserve">Ve vztahu k povaze a smyslu této Veřejné zakázky Zadavatel uvádí, že </w:t>
      </w:r>
      <w:r w:rsidR="0067485E">
        <w:t xml:space="preserve">po </w:t>
      </w:r>
      <w:r w:rsidR="00497D7D">
        <w:t>d</w:t>
      </w:r>
      <w:r w:rsidR="0067485E">
        <w:t>odavateli požaduje implementaci nového nebo značně zlepšeného produktu, služby nebo postupu souvisejícího s předmětem Veřejné zakázky, bude-li to vzhledem k plnění předmětu Veřejné zakázky možné a</w:t>
      </w:r>
      <w:r w:rsidR="00497D7D">
        <w:t> </w:t>
      </w:r>
      <w:r w:rsidR="0067485E">
        <w:t>vhodné.</w:t>
      </w:r>
    </w:p>
    <w:p w14:paraId="754FCE0C" w14:textId="418DF384" w:rsidR="008C0060" w:rsidRPr="00765D50" w:rsidRDefault="008C0060" w:rsidP="0067485E">
      <w:pPr>
        <w:pStyle w:val="Nadpis2"/>
        <w:spacing w:before="320" w:after="40"/>
        <w:ind w:left="720" w:hanging="720"/>
        <w:rPr>
          <w:rFonts w:cs="Tahoma"/>
          <w:szCs w:val="19"/>
        </w:rPr>
      </w:pPr>
      <w:r w:rsidRPr="00765D50">
        <w:t xml:space="preserve">Zadavatel tedy pečlivě zvážil možnosti aplikace zásad </w:t>
      </w:r>
      <w:r w:rsidR="00C8457A">
        <w:t>SOVZ</w:t>
      </w:r>
      <w:r w:rsidRPr="00765D50">
        <w:t xml:space="preserve"> a usoudil, že aplikace dalších požadavků kromě výše uvedených není vhodná, a to vzhledem k povaze a smyslu předmětu plnění Veřejné zakázky</w:t>
      </w:r>
      <w:r w:rsidRPr="00076255">
        <w:t>.</w:t>
      </w:r>
    </w:p>
    <w:p w14:paraId="04BABC77" w14:textId="25C009EB" w:rsidR="002F7731" w:rsidRPr="00ED22A4" w:rsidRDefault="0013508F" w:rsidP="00FE5E34">
      <w:pPr>
        <w:pStyle w:val="NADPIS11"/>
        <w:rPr>
          <w:i/>
          <w:iCs/>
        </w:rPr>
      </w:pPr>
      <w:bookmarkStart w:id="39" w:name="_Toc127864368"/>
      <w:bookmarkStart w:id="40" w:name="_Toc154740931"/>
      <w:bookmarkEnd w:id="37"/>
      <w:r w:rsidRPr="00ED22A4">
        <w:t>Z</w:t>
      </w:r>
      <w:r w:rsidR="00061C87" w:rsidRPr="00ED22A4">
        <w:t>droje financování</w:t>
      </w:r>
      <w:bookmarkEnd w:id="38"/>
      <w:bookmarkEnd w:id="39"/>
      <w:bookmarkEnd w:id="40"/>
    </w:p>
    <w:p w14:paraId="5338282D" w14:textId="2D563DB2" w:rsidR="0024613D" w:rsidRPr="0003757B" w:rsidRDefault="00535E6F" w:rsidP="004A2A68">
      <w:pPr>
        <w:pStyle w:val="Nadpis2"/>
        <w:spacing w:after="160"/>
        <w:ind w:left="720" w:hanging="720"/>
        <w:rPr>
          <w:rFonts w:cs="Tahoma"/>
          <w:szCs w:val="19"/>
        </w:rPr>
      </w:pPr>
      <w:r w:rsidRPr="0003757B">
        <w:rPr>
          <w:rFonts w:cs="Tahoma"/>
          <w:szCs w:val="19"/>
        </w:rPr>
        <w:t xml:space="preserve">Zadavatel předpokládá </w:t>
      </w:r>
      <w:r w:rsidR="003D7E20" w:rsidRPr="0003757B">
        <w:rPr>
          <w:rFonts w:cs="Tahoma"/>
          <w:szCs w:val="19"/>
        </w:rPr>
        <w:t xml:space="preserve">financování Veřejné zakázky </w:t>
      </w:r>
      <w:r w:rsidR="00614048" w:rsidRPr="0003757B">
        <w:rPr>
          <w:rFonts w:cs="Tahoma"/>
          <w:szCs w:val="19"/>
        </w:rPr>
        <w:t>z vlastního rozpočtu</w:t>
      </w:r>
      <w:r w:rsidR="0003757B" w:rsidRPr="0003757B">
        <w:rPr>
          <w:rFonts w:cs="Tahoma"/>
          <w:szCs w:val="19"/>
        </w:rPr>
        <w:t>.</w:t>
      </w:r>
    </w:p>
    <w:p w14:paraId="43E8CA83" w14:textId="017276FC" w:rsidR="002F7731" w:rsidRPr="00EE4532" w:rsidRDefault="00061C87" w:rsidP="00FE5E34">
      <w:pPr>
        <w:pStyle w:val="NADPIS11"/>
        <w:rPr>
          <w:i/>
          <w:iCs/>
        </w:rPr>
      </w:pPr>
      <w:bookmarkStart w:id="41" w:name="_Toc127864369"/>
      <w:bookmarkStart w:id="42" w:name="_Toc127864490"/>
      <w:bookmarkStart w:id="43" w:name="_Toc127865019"/>
      <w:bookmarkStart w:id="44" w:name="_Toc127881871"/>
      <w:bookmarkStart w:id="45" w:name="_Toc127881931"/>
      <w:bookmarkStart w:id="46" w:name="_Toc127864370"/>
      <w:bookmarkStart w:id="47" w:name="_Toc127864491"/>
      <w:bookmarkStart w:id="48" w:name="_Toc127865020"/>
      <w:bookmarkStart w:id="49" w:name="_Toc127881872"/>
      <w:bookmarkStart w:id="50" w:name="_Toc127881932"/>
      <w:bookmarkStart w:id="51" w:name="_Toc127864371"/>
      <w:bookmarkStart w:id="52" w:name="_Toc127864492"/>
      <w:bookmarkStart w:id="53" w:name="_Toc127865021"/>
      <w:bookmarkStart w:id="54" w:name="_Toc127881873"/>
      <w:bookmarkStart w:id="55" w:name="_Toc127881933"/>
      <w:bookmarkStart w:id="56" w:name="_Toc127864372"/>
      <w:bookmarkStart w:id="57" w:name="_Toc127864493"/>
      <w:bookmarkStart w:id="58" w:name="_Toc127865022"/>
      <w:bookmarkStart w:id="59" w:name="_Toc127881874"/>
      <w:bookmarkStart w:id="60" w:name="_Toc127881934"/>
      <w:bookmarkStart w:id="61" w:name="_Toc466456405"/>
      <w:bookmarkStart w:id="62" w:name="_Toc127864373"/>
      <w:bookmarkStart w:id="63" w:name="_Toc154740932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EE4532">
        <w:t>Účast poddodavatelů</w:t>
      </w:r>
      <w:bookmarkEnd w:id="61"/>
      <w:bookmarkEnd w:id="62"/>
      <w:bookmarkEnd w:id="63"/>
    </w:p>
    <w:p w14:paraId="54ADDF9A" w14:textId="0EAA84DF" w:rsidR="00F96F1C" w:rsidRPr="00A87A91" w:rsidRDefault="00990229" w:rsidP="004A2A68">
      <w:pPr>
        <w:pStyle w:val="Nadpis2"/>
        <w:spacing w:after="160"/>
        <w:ind w:left="720" w:hanging="720"/>
        <w:rPr>
          <w:rFonts w:cs="Tahoma"/>
          <w:b/>
          <w:szCs w:val="19"/>
        </w:rPr>
      </w:pPr>
      <w:r w:rsidRPr="00BB4D8E">
        <w:rPr>
          <w:rFonts w:cs="Tahoma"/>
          <w:szCs w:val="19"/>
        </w:rPr>
        <w:t xml:space="preserve">Zadavatel připouští, aby dodavatel plnil část předmětu </w:t>
      </w:r>
      <w:r w:rsidR="008A0569" w:rsidRPr="00BB4D8E">
        <w:rPr>
          <w:rFonts w:cs="Tahoma"/>
          <w:szCs w:val="19"/>
        </w:rPr>
        <w:t>V</w:t>
      </w:r>
      <w:r w:rsidR="00B10641" w:rsidRPr="00BB4D8E">
        <w:rPr>
          <w:rFonts w:cs="Tahoma"/>
          <w:szCs w:val="19"/>
        </w:rPr>
        <w:t>eřejné zakázky</w:t>
      </w:r>
      <w:r w:rsidRPr="00BB4D8E">
        <w:rPr>
          <w:rFonts w:cs="Tahoma"/>
          <w:szCs w:val="19"/>
        </w:rPr>
        <w:t xml:space="preserve"> prostřednictvím poddodavatele.</w:t>
      </w:r>
      <w:r w:rsidR="00F96F1C" w:rsidRPr="00BB4D8E">
        <w:rPr>
          <w:rFonts w:cs="Tahoma"/>
          <w:szCs w:val="19"/>
        </w:rPr>
        <w:t xml:space="preserve"> Zadavatel v souladu s</w:t>
      </w:r>
      <w:r w:rsidR="00A1701D" w:rsidRPr="00BB4D8E">
        <w:rPr>
          <w:rFonts w:cs="Tahoma"/>
          <w:szCs w:val="19"/>
        </w:rPr>
        <w:t xml:space="preserve"> ust. </w:t>
      </w:r>
      <w:r w:rsidR="00F96F1C" w:rsidRPr="00BB4D8E">
        <w:rPr>
          <w:rFonts w:cs="Tahoma"/>
          <w:szCs w:val="19"/>
        </w:rPr>
        <w:t>§ 105 ZZVZ požaduje, aby</w:t>
      </w:r>
      <w:r w:rsidR="008352A4" w:rsidRPr="00BB4D8E">
        <w:rPr>
          <w:rFonts w:cs="Tahoma"/>
          <w:szCs w:val="19"/>
        </w:rPr>
        <w:t> </w:t>
      </w:r>
      <w:r w:rsidR="00F96F1C" w:rsidRPr="00BB4D8E">
        <w:rPr>
          <w:rFonts w:cs="Tahoma"/>
          <w:szCs w:val="19"/>
        </w:rPr>
        <w:t>účastník zadávacího řízení</w:t>
      </w:r>
      <w:r w:rsidR="00B93F55" w:rsidRPr="00BB4D8E">
        <w:rPr>
          <w:rFonts w:cs="Tahoma"/>
          <w:szCs w:val="19"/>
        </w:rPr>
        <w:t xml:space="preserve"> </w:t>
      </w:r>
      <w:r w:rsidR="00A1701D" w:rsidRPr="00236591">
        <w:rPr>
          <w:rFonts w:cs="Tahoma"/>
          <w:szCs w:val="19"/>
        </w:rPr>
        <w:t>Z</w:t>
      </w:r>
      <w:r w:rsidRPr="00236591">
        <w:rPr>
          <w:rFonts w:cs="Tahoma"/>
          <w:szCs w:val="19"/>
        </w:rPr>
        <w:t>adavateli</w:t>
      </w:r>
      <w:r w:rsidR="00F96F1C" w:rsidRPr="00236591">
        <w:rPr>
          <w:rFonts w:cs="Tahoma"/>
          <w:szCs w:val="19"/>
        </w:rPr>
        <w:t xml:space="preserve"> v </w:t>
      </w:r>
      <w:r w:rsidR="00D55545">
        <w:rPr>
          <w:rFonts w:cs="Tahoma"/>
          <w:szCs w:val="19"/>
        </w:rPr>
        <w:t xml:space="preserve">žádosti o </w:t>
      </w:r>
      <w:r w:rsidR="00D55545" w:rsidRPr="0017113F">
        <w:t>účast/nabíd</w:t>
      </w:r>
      <w:r w:rsidR="00D55545">
        <w:t>ce</w:t>
      </w:r>
      <w:r w:rsidR="00F96F1C" w:rsidRPr="00236591">
        <w:rPr>
          <w:rFonts w:cs="Tahoma"/>
          <w:szCs w:val="19"/>
        </w:rPr>
        <w:t xml:space="preserve"> předložil</w:t>
      </w:r>
      <w:r w:rsidRPr="00236591">
        <w:rPr>
          <w:rFonts w:cs="Tahoma"/>
          <w:szCs w:val="19"/>
        </w:rPr>
        <w:t xml:space="preserve"> seznam svých poddodavatelů </w:t>
      </w:r>
      <w:r w:rsidR="004C4099" w:rsidRPr="00236591">
        <w:rPr>
          <w:rFonts w:cs="Tahoma"/>
          <w:szCs w:val="19"/>
        </w:rPr>
        <w:t>(</w:t>
      </w:r>
      <w:r w:rsidR="00433B01" w:rsidRPr="00FB5EFA">
        <w:rPr>
          <w:rFonts w:cs="Tahoma"/>
          <w:szCs w:val="19"/>
        </w:rPr>
        <w:t>v</w:t>
      </w:r>
      <w:r w:rsidR="004C4099" w:rsidRPr="00FB5EFA">
        <w:rPr>
          <w:rFonts w:cs="Tahoma"/>
          <w:szCs w:val="19"/>
        </w:rPr>
        <w:t xml:space="preserve">zor </w:t>
      </w:r>
      <w:r w:rsidR="00880A21">
        <w:rPr>
          <w:rFonts w:cs="Tahoma"/>
          <w:szCs w:val="19"/>
        </w:rPr>
        <w:t>s</w:t>
      </w:r>
      <w:r w:rsidR="004C4099" w:rsidRPr="00FB5EFA">
        <w:rPr>
          <w:rFonts w:cs="Tahoma"/>
          <w:szCs w:val="19"/>
        </w:rPr>
        <w:t>eznamu poddodavatelů viz</w:t>
      </w:r>
      <w:r w:rsidR="00572F3D">
        <w:rPr>
          <w:rFonts w:cs="Tahoma"/>
          <w:szCs w:val="19"/>
        </w:rPr>
        <w:t> </w:t>
      </w:r>
      <w:r w:rsidR="004C4099" w:rsidRPr="004535B3">
        <w:rPr>
          <w:rFonts w:cs="Tahoma"/>
          <w:szCs w:val="19"/>
        </w:rPr>
        <w:t>příloha</w:t>
      </w:r>
      <w:r w:rsidR="00572F3D" w:rsidRPr="004535B3">
        <w:rPr>
          <w:rFonts w:cs="Tahoma"/>
          <w:szCs w:val="19"/>
        </w:rPr>
        <w:t> </w:t>
      </w:r>
      <w:r w:rsidR="0094072A" w:rsidRPr="003E4711">
        <w:rPr>
          <w:rFonts w:cs="Tahoma"/>
          <w:szCs w:val="19"/>
        </w:rPr>
        <w:t>a</w:t>
      </w:r>
      <w:r w:rsidR="00497D7D">
        <w:rPr>
          <w:rFonts w:cs="Tahoma"/>
          <w:szCs w:val="19"/>
        </w:rPr>
        <w:t>0</w:t>
      </w:r>
      <w:r w:rsidR="00F66104" w:rsidRPr="003E4711">
        <w:rPr>
          <w:rFonts w:cs="Tahoma"/>
          <w:szCs w:val="19"/>
        </w:rPr>
        <w:t>6</w:t>
      </w:r>
      <w:r w:rsidR="0094072A" w:rsidRPr="00FB5EFA">
        <w:rPr>
          <w:rFonts w:cs="Tahoma"/>
          <w:szCs w:val="19"/>
        </w:rPr>
        <w:t xml:space="preserve"> </w:t>
      </w:r>
      <w:r w:rsidR="00E445A4">
        <w:rPr>
          <w:rFonts w:cs="Tahoma"/>
          <w:szCs w:val="19"/>
        </w:rPr>
        <w:t>Výzvy</w:t>
      </w:r>
      <w:r w:rsidR="004C4099" w:rsidRPr="00236591">
        <w:rPr>
          <w:rFonts w:cs="Tahoma"/>
          <w:szCs w:val="19"/>
        </w:rPr>
        <w:t xml:space="preserve">) </w:t>
      </w:r>
      <w:r w:rsidRPr="00236591">
        <w:rPr>
          <w:rFonts w:cs="Tahoma"/>
          <w:szCs w:val="19"/>
        </w:rPr>
        <w:t xml:space="preserve">s uvedením identifikačních údajů každého poddodavatele a části </w:t>
      </w:r>
      <w:r w:rsidR="00A1701D" w:rsidRPr="00236591">
        <w:rPr>
          <w:rFonts w:cs="Tahoma"/>
          <w:szCs w:val="19"/>
        </w:rPr>
        <w:t>V</w:t>
      </w:r>
      <w:r w:rsidR="00F96F1C" w:rsidRPr="00236591">
        <w:rPr>
          <w:rFonts w:cs="Tahoma"/>
          <w:szCs w:val="19"/>
        </w:rPr>
        <w:t>eřejné zakázky</w:t>
      </w:r>
      <w:r w:rsidRPr="00236591">
        <w:rPr>
          <w:rFonts w:cs="Tahoma"/>
          <w:szCs w:val="19"/>
        </w:rPr>
        <w:t xml:space="preserve">, </w:t>
      </w:r>
      <w:r w:rsidR="00522B7D" w:rsidRPr="00236591">
        <w:rPr>
          <w:rFonts w:cs="Tahoma"/>
          <w:szCs w:val="19"/>
        </w:rPr>
        <w:t>kterou</w:t>
      </w:r>
      <w:r w:rsidR="00522B7D">
        <w:rPr>
          <w:rFonts w:cs="Tahoma"/>
          <w:szCs w:val="19"/>
        </w:rPr>
        <w:t xml:space="preserve"> </w:t>
      </w:r>
      <w:r w:rsidR="004C4099" w:rsidRPr="00236591">
        <w:rPr>
          <w:rFonts w:cs="Tahoma"/>
          <w:szCs w:val="19"/>
        </w:rPr>
        <w:t xml:space="preserve">dodavatel hodlá daným </w:t>
      </w:r>
      <w:r w:rsidR="00F96F1C" w:rsidRPr="00236591">
        <w:rPr>
          <w:rFonts w:cs="Tahoma"/>
          <w:szCs w:val="19"/>
        </w:rPr>
        <w:t>poddodavatel</w:t>
      </w:r>
      <w:r w:rsidR="004C4099" w:rsidRPr="00236591">
        <w:rPr>
          <w:rFonts w:cs="Tahoma"/>
          <w:szCs w:val="19"/>
        </w:rPr>
        <w:t>em</w:t>
      </w:r>
      <w:r w:rsidR="00F96F1C" w:rsidRPr="00236591">
        <w:rPr>
          <w:rFonts w:cs="Tahoma"/>
          <w:szCs w:val="19"/>
        </w:rPr>
        <w:t xml:space="preserve"> plnit</w:t>
      </w:r>
      <w:r w:rsidR="002D3E95" w:rsidRPr="00236591">
        <w:rPr>
          <w:rFonts w:cs="Tahoma"/>
          <w:szCs w:val="19"/>
        </w:rPr>
        <w:t xml:space="preserve"> (pokud jsou poddodavatelé dodavateli v době podání </w:t>
      </w:r>
      <w:r w:rsidR="00D55545">
        <w:rPr>
          <w:rFonts w:cs="Tahoma"/>
          <w:szCs w:val="19"/>
        </w:rPr>
        <w:t xml:space="preserve">žádosti o </w:t>
      </w:r>
      <w:r w:rsidR="00D55545" w:rsidRPr="0017113F">
        <w:t>účast/nabídky</w:t>
      </w:r>
      <w:r w:rsidR="002D3E95" w:rsidRPr="00236591">
        <w:rPr>
          <w:rFonts w:cs="Tahoma"/>
          <w:szCs w:val="19"/>
        </w:rPr>
        <w:t xml:space="preserve"> známi)</w:t>
      </w:r>
      <w:r w:rsidRPr="00236591">
        <w:rPr>
          <w:rFonts w:cs="Tahoma"/>
          <w:szCs w:val="19"/>
        </w:rPr>
        <w:t xml:space="preserve">. </w:t>
      </w:r>
      <w:r w:rsidR="00B10CD8" w:rsidRPr="00236591">
        <w:rPr>
          <w:rFonts w:cs="Tahoma"/>
          <w:b/>
          <w:szCs w:val="19"/>
        </w:rPr>
        <w:t xml:space="preserve">Tuto skutečnost bude brát </w:t>
      </w:r>
      <w:r w:rsidR="00A1701D" w:rsidRPr="00236591">
        <w:rPr>
          <w:rFonts w:cs="Tahoma"/>
          <w:b/>
          <w:bCs w:val="0"/>
          <w:szCs w:val="19"/>
        </w:rPr>
        <w:t>Zadavatel</w:t>
      </w:r>
      <w:r w:rsidR="00B10CD8" w:rsidRPr="00236591">
        <w:rPr>
          <w:rFonts w:cs="Tahoma"/>
          <w:szCs w:val="19"/>
        </w:rPr>
        <w:t xml:space="preserve"> </w:t>
      </w:r>
      <w:r w:rsidR="00B10CD8" w:rsidRPr="00236591">
        <w:rPr>
          <w:rFonts w:cs="Tahoma"/>
          <w:b/>
          <w:szCs w:val="19"/>
        </w:rPr>
        <w:t>důrazně na zřetel při</w:t>
      </w:r>
      <w:r w:rsidR="00892EB5">
        <w:rPr>
          <w:rFonts w:cs="Tahoma"/>
          <w:b/>
          <w:szCs w:val="19"/>
        </w:rPr>
        <w:t> </w:t>
      </w:r>
      <w:r w:rsidR="00B10CD8" w:rsidRPr="00236591">
        <w:rPr>
          <w:rFonts w:cs="Tahoma"/>
          <w:b/>
          <w:szCs w:val="19"/>
        </w:rPr>
        <w:t>posuzování podmínek kvalifikace, zejména při</w:t>
      </w:r>
      <w:r w:rsidR="00E70F6F">
        <w:rPr>
          <w:rFonts w:cs="Tahoma"/>
          <w:b/>
          <w:szCs w:val="19"/>
        </w:rPr>
        <w:t> </w:t>
      </w:r>
      <w:r w:rsidR="00B10CD8" w:rsidRPr="00236591">
        <w:rPr>
          <w:rFonts w:cs="Tahoma"/>
          <w:b/>
          <w:szCs w:val="19"/>
        </w:rPr>
        <w:t xml:space="preserve">posuzování obsahu závazku případných poddodavatelů podílet se na plnění </w:t>
      </w:r>
      <w:r w:rsidR="009F3AB0" w:rsidRPr="00236591">
        <w:rPr>
          <w:rFonts w:cs="Tahoma"/>
          <w:b/>
          <w:szCs w:val="19"/>
        </w:rPr>
        <w:t>Veřejné</w:t>
      </w:r>
      <w:r w:rsidR="00B10CD8" w:rsidRPr="00236591">
        <w:rPr>
          <w:rFonts w:cs="Tahoma"/>
          <w:szCs w:val="19"/>
        </w:rPr>
        <w:t xml:space="preserve"> </w:t>
      </w:r>
      <w:r w:rsidR="00B10CD8" w:rsidRPr="00236591">
        <w:rPr>
          <w:rFonts w:cs="Tahoma"/>
          <w:b/>
          <w:szCs w:val="19"/>
        </w:rPr>
        <w:lastRenderedPageBreak/>
        <w:t>zakázky</w:t>
      </w:r>
      <w:r w:rsidR="00B10CD8" w:rsidRPr="00236591">
        <w:rPr>
          <w:rFonts w:cs="Tahoma"/>
          <w:szCs w:val="19"/>
        </w:rPr>
        <w:t xml:space="preserve"> </w:t>
      </w:r>
      <w:r w:rsidR="00B10CD8" w:rsidRPr="00236591">
        <w:rPr>
          <w:rFonts w:cs="Tahoma"/>
          <w:b/>
          <w:szCs w:val="19"/>
        </w:rPr>
        <w:t>v rozsahu, v jakém se</w:t>
      </w:r>
      <w:r w:rsidR="00892EB5">
        <w:rPr>
          <w:rFonts w:cs="Tahoma"/>
          <w:b/>
          <w:szCs w:val="19"/>
        </w:rPr>
        <w:t> </w:t>
      </w:r>
      <w:r w:rsidR="00B10CD8" w:rsidRPr="00236591">
        <w:rPr>
          <w:rFonts w:cs="Tahoma"/>
          <w:b/>
          <w:szCs w:val="19"/>
        </w:rPr>
        <w:t>podíleli na splnění podmínek kvalifikace</w:t>
      </w:r>
      <w:r w:rsidR="00AD21CD" w:rsidRPr="00236591">
        <w:rPr>
          <w:rFonts w:cs="Tahoma"/>
          <w:b/>
          <w:szCs w:val="19"/>
        </w:rPr>
        <w:t xml:space="preserve"> </w:t>
      </w:r>
      <w:r w:rsidR="00AD21CD" w:rsidRPr="00236591">
        <w:rPr>
          <w:rFonts w:cs="Tahoma"/>
          <w:bCs w:val="0"/>
          <w:szCs w:val="19"/>
        </w:rPr>
        <w:t xml:space="preserve">(k tomu blíže </w:t>
      </w:r>
      <w:r w:rsidR="00E70F6F">
        <w:rPr>
          <w:rFonts w:cs="Tahoma"/>
          <w:bCs w:val="0"/>
          <w:szCs w:val="19"/>
        </w:rPr>
        <w:t>odst.</w:t>
      </w:r>
      <w:r w:rsidR="003E4711">
        <w:rPr>
          <w:rFonts w:cs="Tahoma"/>
          <w:bCs w:val="0"/>
          <w:szCs w:val="19"/>
        </w:rPr>
        <w:t> </w:t>
      </w:r>
      <w:r w:rsidR="00AD21CD" w:rsidRPr="003E4711">
        <w:rPr>
          <w:rFonts w:cs="Tahoma"/>
          <w:bCs w:val="0"/>
          <w:szCs w:val="19"/>
        </w:rPr>
        <w:t>1</w:t>
      </w:r>
      <w:r w:rsidR="00824E87" w:rsidRPr="003E4711">
        <w:rPr>
          <w:rFonts w:cs="Tahoma"/>
          <w:bCs w:val="0"/>
          <w:szCs w:val="19"/>
        </w:rPr>
        <w:t>6</w:t>
      </w:r>
      <w:r w:rsidR="00AD21CD" w:rsidRPr="003E4711">
        <w:rPr>
          <w:rFonts w:cs="Tahoma"/>
          <w:bCs w:val="0"/>
          <w:szCs w:val="19"/>
        </w:rPr>
        <w:t>.4</w:t>
      </w:r>
      <w:r w:rsidR="00AD21CD" w:rsidRPr="005E3D6B">
        <w:rPr>
          <w:rFonts w:cs="Tahoma"/>
          <w:bCs w:val="0"/>
          <w:szCs w:val="19"/>
        </w:rPr>
        <w:t xml:space="preserve"> </w:t>
      </w:r>
      <w:r w:rsidR="00E445A4">
        <w:rPr>
          <w:rFonts w:cs="Tahoma"/>
          <w:bCs w:val="0"/>
          <w:szCs w:val="19"/>
        </w:rPr>
        <w:t>Výzvy</w:t>
      </w:r>
      <w:r w:rsidR="00AD21CD">
        <w:rPr>
          <w:rFonts w:cs="Tahoma"/>
          <w:bCs w:val="0"/>
          <w:szCs w:val="19"/>
        </w:rPr>
        <w:t>)</w:t>
      </w:r>
      <w:r w:rsidR="00B10CD8" w:rsidRPr="00A87A91">
        <w:rPr>
          <w:rFonts w:cs="Tahoma"/>
          <w:b/>
          <w:szCs w:val="19"/>
        </w:rPr>
        <w:t>.</w:t>
      </w:r>
    </w:p>
    <w:p w14:paraId="30D91633" w14:textId="49A97E1E" w:rsidR="00F23F43" w:rsidRPr="007D51C5" w:rsidRDefault="00F23F43" w:rsidP="00F23F43">
      <w:pPr>
        <w:pStyle w:val="Nadpis2"/>
        <w:spacing w:after="80"/>
        <w:rPr>
          <w:rFonts w:cs="Tahoma"/>
          <w:b/>
          <w:bCs w:val="0"/>
          <w:szCs w:val="19"/>
        </w:rPr>
      </w:pPr>
      <w:r w:rsidRPr="00811EA9">
        <w:rPr>
          <w:rFonts w:cs="Tahoma"/>
          <w:szCs w:val="19"/>
        </w:rPr>
        <w:t xml:space="preserve">Zadavatel z pohledu řádného plnění </w:t>
      </w:r>
      <w:r>
        <w:rPr>
          <w:rFonts w:cs="Tahoma"/>
          <w:szCs w:val="19"/>
        </w:rPr>
        <w:t>V</w:t>
      </w:r>
      <w:r w:rsidRPr="00811EA9">
        <w:rPr>
          <w:rFonts w:cs="Tahoma"/>
          <w:szCs w:val="19"/>
        </w:rPr>
        <w:t xml:space="preserve">eřejné zakázky jako klíčové identifikoval činnosti určených členů </w:t>
      </w:r>
      <w:r>
        <w:rPr>
          <w:rFonts w:cs="Tahoma"/>
          <w:szCs w:val="19"/>
        </w:rPr>
        <w:t xml:space="preserve">realizačního </w:t>
      </w:r>
      <w:r w:rsidRPr="00811EA9">
        <w:rPr>
          <w:rFonts w:cs="Tahoma"/>
          <w:szCs w:val="19"/>
        </w:rPr>
        <w:t>týmu dodavatele, v jejichž případě požaduje, aby je poskytoval výhradně přímo vybraný dodavatel. V části odpovídající činnosti následujících členů</w:t>
      </w:r>
      <w:r>
        <w:rPr>
          <w:rFonts w:cs="Tahoma"/>
          <w:szCs w:val="19"/>
        </w:rPr>
        <w:t xml:space="preserve"> realizačního</w:t>
      </w:r>
      <w:r w:rsidRPr="00811EA9">
        <w:rPr>
          <w:rFonts w:cs="Tahoma"/>
          <w:szCs w:val="19"/>
        </w:rPr>
        <w:t xml:space="preserve"> týmu dodavatele dle odst.</w:t>
      </w:r>
      <w:r>
        <w:rPr>
          <w:rFonts w:cs="Tahoma"/>
          <w:szCs w:val="19"/>
        </w:rPr>
        <w:t> </w:t>
      </w:r>
      <w:r w:rsidR="00531688" w:rsidRPr="003E4711">
        <w:rPr>
          <w:rFonts w:cs="Tahoma"/>
          <w:szCs w:val="19"/>
        </w:rPr>
        <w:t>19.3</w:t>
      </w:r>
      <w:r>
        <w:rPr>
          <w:rFonts w:cs="Tahoma"/>
          <w:szCs w:val="19"/>
        </w:rPr>
        <w:t> </w:t>
      </w:r>
      <w:r w:rsidR="00BA1DD9">
        <w:rPr>
          <w:rFonts w:cs="Tahoma"/>
          <w:b/>
          <w:bCs w:val="0"/>
          <w:szCs w:val="19"/>
        </w:rPr>
        <w:t>Výzvy</w:t>
      </w:r>
      <w:r w:rsidRPr="007D51C5">
        <w:rPr>
          <w:rFonts w:cs="Tahoma"/>
          <w:b/>
          <w:bCs w:val="0"/>
          <w:szCs w:val="19"/>
        </w:rPr>
        <w:t xml:space="preserve"> proto </w:t>
      </w:r>
      <w:r w:rsidR="002A36F8">
        <w:rPr>
          <w:rFonts w:cs="Tahoma"/>
          <w:b/>
          <w:bCs w:val="0"/>
          <w:szCs w:val="19"/>
        </w:rPr>
        <w:t>Z</w:t>
      </w:r>
      <w:r w:rsidRPr="007D51C5">
        <w:rPr>
          <w:rFonts w:cs="Tahoma"/>
          <w:b/>
          <w:bCs w:val="0"/>
          <w:szCs w:val="19"/>
        </w:rPr>
        <w:t>adavatel vylučuje plnění</w:t>
      </w:r>
      <w:r>
        <w:rPr>
          <w:rFonts w:cs="Tahoma"/>
          <w:b/>
          <w:bCs w:val="0"/>
          <w:szCs w:val="19"/>
        </w:rPr>
        <w:t xml:space="preserve"> části</w:t>
      </w:r>
      <w:r w:rsidRPr="007D51C5">
        <w:rPr>
          <w:rFonts w:cs="Tahoma"/>
          <w:b/>
          <w:bCs w:val="0"/>
          <w:szCs w:val="19"/>
        </w:rPr>
        <w:t xml:space="preserve"> předmětu </w:t>
      </w:r>
      <w:r>
        <w:rPr>
          <w:rFonts w:cs="Tahoma"/>
          <w:b/>
          <w:bCs w:val="0"/>
          <w:szCs w:val="19"/>
        </w:rPr>
        <w:t>V</w:t>
      </w:r>
      <w:r w:rsidRPr="007D51C5">
        <w:rPr>
          <w:rFonts w:cs="Tahoma"/>
          <w:b/>
          <w:bCs w:val="0"/>
          <w:szCs w:val="19"/>
        </w:rPr>
        <w:t>eřejné zakázky prostřednictvím poddodavatele</w:t>
      </w:r>
      <w:r>
        <w:rPr>
          <w:rFonts w:cs="Tahoma"/>
          <w:b/>
          <w:bCs w:val="0"/>
          <w:szCs w:val="19"/>
        </w:rPr>
        <w:t xml:space="preserve"> a v souladu s ust. § 105 odst. 2 ZZVZ požaduje, aby níže </w:t>
      </w:r>
      <w:r w:rsidRPr="00304C7C">
        <w:rPr>
          <w:rFonts w:cs="Tahoma"/>
          <w:b/>
          <w:bCs w:val="0"/>
          <w:szCs w:val="19"/>
        </w:rPr>
        <w:t xml:space="preserve">určené významné činnosti při plnění </w:t>
      </w:r>
      <w:r>
        <w:rPr>
          <w:rFonts w:cs="Tahoma"/>
          <w:b/>
          <w:bCs w:val="0"/>
          <w:szCs w:val="19"/>
        </w:rPr>
        <w:t>V</w:t>
      </w:r>
      <w:r w:rsidRPr="00304C7C">
        <w:rPr>
          <w:rFonts w:cs="Tahoma"/>
          <w:b/>
          <w:bCs w:val="0"/>
          <w:szCs w:val="19"/>
        </w:rPr>
        <w:t>eřejné zakázky byly plněny přímo vybraným dodavatelem</w:t>
      </w:r>
      <w:r w:rsidRPr="007D51C5">
        <w:rPr>
          <w:rFonts w:cs="Tahoma"/>
          <w:b/>
          <w:bCs w:val="0"/>
          <w:szCs w:val="19"/>
        </w:rPr>
        <w:t>:</w:t>
      </w:r>
    </w:p>
    <w:p w14:paraId="13357BEB" w14:textId="4B57F941" w:rsidR="00F23F43" w:rsidRPr="007D51C5" w:rsidRDefault="00F23F43" w:rsidP="0077322B">
      <w:pPr>
        <w:pStyle w:val="Nadpis2"/>
        <w:numPr>
          <w:ilvl w:val="0"/>
          <w:numId w:val="30"/>
        </w:numPr>
        <w:tabs>
          <w:tab w:val="num" w:pos="360"/>
        </w:tabs>
        <w:spacing w:after="80"/>
        <w:ind w:left="1418" w:hanging="425"/>
        <w:rPr>
          <w:rFonts w:cs="Tahoma"/>
          <w:b/>
          <w:bCs w:val="0"/>
          <w:szCs w:val="19"/>
        </w:rPr>
      </w:pPr>
      <w:bookmarkStart w:id="64" w:name="_Hlk128556283"/>
      <w:r w:rsidRPr="007D51C5">
        <w:rPr>
          <w:rFonts w:cs="Tahoma"/>
          <w:b/>
          <w:bCs w:val="0"/>
          <w:szCs w:val="19"/>
        </w:rPr>
        <w:t>Vedoucí projektového týmu</w:t>
      </w:r>
      <w:r>
        <w:rPr>
          <w:rFonts w:cs="Tahoma"/>
          <w:b/>
          <w:bCs w:val="0"/>
          <w:szCs w:val="19"/>
        </w:rPr>
        <w:t xml:space="preserve"> dle odst. </w:t>
      </w:r>
      <w:r w:rsidRPr="003E4711">
        <w:rPr>
          <w:rFonts w:cs="Tahoma"/>
          <w:b/>
          <w:bCs w:val="0"/>
          <w:szCs w:val="19"/>
        </w:rPr>
        <w:t>1</w:t>
      </w:r>
      <w:r w:rsidR="00531688" w:rsidRPr="003E4711">
        <w:rPr>
          <w:rFonts w:cs="Tahoma"/>
          <w:b/>
          <w:bCs w:val="0"/>
          <w:szCs w:val="19"/>
        </w:rPr>
        <w:t>9.3</w:t>
      </w:r>
      <w:r w:rsidR="00522B7D" w:rsidRPr="003E4711">
        <w:rPr>
          <w:rFonts w:cs="Tahoma"/>
          <w:b/>
          <w:bCs w:val="0"/>
          <w:szCs w:val="19"/>
        </w:rPr>
        <w:t>.4</w:t>
      </w:r>
      <w:r w:rsidRPr="003E4711">
        <w:rPr>
          <w:rFonts w:cs="Tahoma"/>
          <w:b/>
          <w:bCs w:val="0"/>
          <w:szCs w:val="19"/>
        </w:rPr>
        <w:t xml:space="preserve"> písm. a)</w:t>
      </w:r>
      <w:r w:rsidRPr="003A507E">
        <w:rPr>
          <w:rFonts w:cs="Tahoma"/>
          <w:b/>
          <w:bCs w:val="0"/>
          <w:szCs w:val="19"/>
        </w:rPr>
        <w:t xml:space="preserve"> </w:t>
      </w:r>
      <w:r>
        <w:rPr>
          <w:rFonts w:cs="Tahoma"/>
          <w:b/>
          <w:bCs w:val="0"/>
          <w:szCs w:val="19"/>
        </w:rPr>
        <w:t>Výzvy</w:t>
      </w:r>
      <w:r w:rsidRPr="007D51C5">
        <w:rPr>
          <w:rFonts w:cs="Tahoma"/>
          <w:b/>
          <w:bCs w:val="0"/>
          <w:szCs w:val="19"/>
        </w:rPr>
        <w:t>;</w:t>
      </w:r>
    </w:p>
    <w:p w14:paraId="05DFB49A" w14:textId="5CF41DC0" w:rsidR="00F23F43" w:rsidRDefault="00F23F43" w:rsidP="0077322B">
      <w:pPr>
        <w:pStyle w:val="Nadpis2"/>
        <w:numPr>
          <w:ilvl w:val="0"/>
          <w:numId w:val="30"/>
        </w:numPr>
        <w:tabs>
          <w:tab w:val="num" w:pos="360"/>
        </w:tabs>
        <w:spacing w:after="80"/>
        <w:ind w:left="1418" w:hanging="425"/>
        <w:rPr>
          <w:b/>
          <w:bCs w:val="0"/>
        </w:rPr>
      </w:pPr>
      <w:r w:rsidRPr="007D51C5">
        <w:rPr>
          <w:rFonts w:cs="Tahoma"/>
          <w:b/>
          <w:bCs w:val="0"/>
          <w:szCs w:val="19"/>
        </w:rPr>
        <w:t>Zástupce</w:t>
      </w:r>
      <w:r w:rsidRPr="007D51C5">
        <w:rPr>
          <w:b/>
          <w:bCs w:val="0"/>
        </w:rPr>
        <w:t xml:space="preserve"> vedoucího projektového týmu</w:t>
      </w:r>
      <w:r>
        <w:rPr>
          <w:b/>
          <w:bCs w:val="0"/>
        </w:rPr>
        <w:t xml:space="preserve"> dle odst. </w:t>
      </w:r>
      <w:r w:rsidRPr="003E4711">
        <w:rPr>
          <w:b/>
          <w:bCs w:val="0"/>
        </w:rPr>
        <w:t>1</w:t>
      </w:r>
      <w:r w:rsidR="00531688" w:rsidRPr="003E4711">
        <w:rPr>
          <w:b/>
          <w:bCs w:val="0"/>
        </w:rPr>
        <w:t>9.3</w:t>
      </w:r>
      <w:r w:rsidR="00522B7D" w:rsidRPr="003E4711">
        <w:rPr>
          <w:b/>
          <w:bCs w:val="0"/>
        </w:rPr>
        <w:t>.4</w:t>
      </w:r>
      <w:r w:rsidRPr="003E4711">
        <w:rPr>
          <w:b/>
          <w:bCs w:val="0"/>
        </w:rPr>
        <w:t xml:space="preserve"> písm. b)</w:t>
      </w:r>
      <w:r>
        <w:rPr>
          <w:b/>
          <w:bCs w:val="0"/>
        </w:rPr>
        <w:t xml:space="preserve"> Výzvy;</w:t>
      </w:r>
      <w:r w:rsidR="00880A21">
        <w:rPr>
          <w:b/>
          <w:bCs w:val="0"/>
        </w:rPr>
        <w:t xml:space="preserve"> a</w:t>
      </w:r>
    </w:p>
    <w:p w14:paraId="0690178E" w14:textId="546E07E4" w:rsidR="00F23F43" w:rsidRPr="00F23F43" w:rsidRDefault="00F23F43" w:rsidP="0077322B">
      <w:pPr>
        <w:pStyle w:val="Nadpis2"/>
        <w:numPr>
          <w:ilvl w:val="0"/>
          <w:numId w:val="30"/>
        </w:numPr>
        <w:tabs>
          <w:tab w:val="num" w:pos="360"/>
        </w:tabs>
        <w:ind w:left="1418" w:hanging="425"/>
        <w:rPr>
          <w:b/>
          <w:bCs w:val="0"/>
        </w:rPr>
      </w:pPr>
      <w:r w:rsidRPr="00F23F43">
        <w:rPr>
          <w:b/>
          <w:bCs w:val="0"/>
        </w:rPr>
        <w:t xml:space="preserve">Odborný člen týmu – specialista stavební inženýr v oboru pozemní stavby </w:t>
      </w:r>
      <w:r>
        <w:rPr>
          <w:b/>
          <w:bCs w:val="0"/>
        </w:rPr>
        <w:t>dle odst. </w:t>
      </w:r>
      <w:r w:rsidRPr="003E4711">
        <w:rPr>
          <w:b/>
          <w:bCs w:val="0"/>
        </w:rPr>
        <w:t>1</w:t>
      </w:r>
      <w:r w:rsidR="00531688" w:rsidRPr="003E4711">
        <w:rPr>
          <w:b/>
          <w:bCs w:val="0"/>
        </w:rPr>
        <w:t>9.3</w:t>
      </w:r>
      <w:r w:rsidR="00522B7D" w:rsidRPr="003E4711">
        <w:rPr>
          <w:b/>
          <w:bCs w:val="0"/>
        </w:rPr>
        <w:t>.4</w:t>
      </w:r>
      <w:r w:rsidRPr="003E4711">
        <w:rPr>
          <w:b/>
          <w:bCs w:val="0"/>
        </w:rPr>
        <w:t xml:space="preserve"> písm. c)</w:t>
      </w:r>
      <w:r>
        <w:rPr>
          <w:b/>
          <w:bCs w:val="0"/>
        </w:rPr>
        <w:t xml:space="preserve"> Výzvy</w:t>
      </w:r>
      <w:r w:rsidRPr="007D51C5">
        <w:rPr>
          <w:b/>
          <w:bCs w:val="0"/>
        </w:rPr>
        <w:t>.</w:t>
      </w:r>
      <w:r>
        <w:rPr>
          <w:b/>
          <w:bCs w:val="0"/>
        </w:rPr>
        <w:t xml:space="preserve"> </w:t>
      </w:r>
      <w:bookmarkEnd w:id="64"/>
    </w:p>
    <w:p w14:paraId="5CFA3B73" w14:textId="2AC5EFDF" w:rsidR="009F3AB0" w:rsidRPr="00BB4D8E" w:rsidRDefault="00E670C3" w:rsidP="004A2A68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Dodavatel odpovídá za činnost poddodavatele tak, jako by </w:t>
      </w:r>
      <w:r w:rsidR="00625B3A" w:rsidRPr="00BB4D8E">
        <w:rPr>
          <w:rFonts w:cs="Tahoma"/>
          <w:szCs w:val="19"/>
        </w:rPr>
        <w:t xml:space="preserve">dané plnění </w:t>
      </w:r>
      <w:r w:rsidRPr="00BB4D8E">
        <w:rPr>
          <w:rFonts w:cs="Tahoma"/>
          <w:szCs w:val="19"/>
        </w:rPr>
        <w:t>poskytoval sám. Ust. § 2589 občansk</w:t>
      </w:r>
      <w:r w:rsidR="00D55545">
        <w:rPr>
          <w:rFonts w:cs="Tahoma"/>
          <w:szCs w:val="19"/>
        </w:rPr>
        <w:t>ého</w:t>
      </w:r>
      <w:r w:rsidRPr="00BB4D8E">
        <w:rPr>
          <w:rFonts w:cs="Tahoma"/>
          <w:szCs w:val="19"/>
        </w:rPr>
        <w:t xml:space="preserve"> zákoník</w:t>
      </w:r>
      <w:r w:rsidR="00D55545">
        <w:rPr>
          <w:rFonts w:cs="Tahoma"/>
          <w:szCs w:val="19"/>
        </w:rPr>
        <w:t xml:space="preserve">u </w:t>
      </w:r>
      <w:r w:rsidRPr="00BB4D8E">
        <w:rPr>
          <w:rFonts w:cs="Tahoma"/>
          <w:szCs w:val="19"/>
        </w:rPr>
        <w:t>se nepoužije.</w:t>
      </w:r>
      <w:r w:rsidR="009F3AB0" w:rsidRPr="00BB4D8E">
        <w:rPr>
          <w:rFonts w:cs="Tahoma"/>
          <w:szCs w:val="19"/>
        </w:rPr>
        <w:t xml:space="preserve"> </w:t>
      </w:r>
    </w:p>
    <w:p w14:paraId="669CED2C" w14:textId="14DC533B" w:rsidR="00B93F55" w:rsidRPr="00F66BC2" w:rsidRDefault="00B93F55" w:rsidP="00FE5E34">
      <w:pPr>
        <w:pStyle w:val="NADPIS11"/>
      </w:pPr>
      <w:bookmarkStart w:id="65" w:name="_Toc465183796"/>
      <w:bookmarkStart w:id="66" w:name="_Toc465184068"/>
      <w:bookmarkStart w:id="67" w:name="_Toc465184139"/>
      <w:bookmarkStart w:id="68" w:name="_Toc465184210"/>
      <w:bookmarkStart w:id="69" w:name="_Toc465184282"/>
      <w:bookmarkStart w:id="70" w:name="_Toc465186121"/>
      <w:bookmarkStart w:id="71" w:name="_Toc465186190"/>
      <w:bookmarkStart w:id="72" w:name="_Toc465186257"/>
      <w:bookmarkStart w:id="73" w:name="_Toc465186995"/>
      <w:bookmarkStart w:id="74" w:name="_Toc127864374"/>
      <w:bookmarkStart w:id="75" w:name="_Toc154740933"/>
      <w:bookmarkStart w:id="76" w:name="_Toc466456406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F66BC2">
        <w:t>Přístup k </w:t>
      </w:r>
      <w:bookmarkEnd w:id="74"/>
      <w:r w:rsidR="00E96BD3" w:rsidRPr="00F66BC2">
        <w:t>Výzvě</w:t>
      </w:r>
      <w:bookmarkEnd w:id="75"/>
    </w:p>
    <w:p w14:paraId="01682C12" w14:textId="1767D549" w:rsidR="009E2CEE" w:rsidRPr="00F66BC2" w:rsidRDefault="00E96BD3" w:rsidP="0064554A">
      <w:pPr>
        <w:pStyle w:val="Nadpis2"/>
        <w:spacing w:after="160"/>
        <w:ind w:left="720" w:hanging="720"/>
        <w:rPr>
          <w:rFonts w:cs="Tahoma"/>
          <w:szCs w:val="19"/>
        </w:rPr>
      </w:pPr>
      <w:r w:rsidRPr="00F66BC2">
        <w:rPr>
          <w:rFonts w:cs="Tahoma"/>
          <w:szCs w:val="19"/>
        </w:rPr>
        <w:t>Výzva</w:t>
      </w:r>
      <w:r w:rsidR="00B93F55" w:rsidRPr="00F66BC2">
        <w:rPr>
          <w:rFonts w:cs="Tahoma"/>
          <w:szCs w:val="19"/>
        </w:rPr>
        <w:t xml:space="preserve"> této </w:t>
      </w:r>
      <w:r w:rsidR="00A1701D" w:rsidRPr="00F66BC2">
        <w:rPr>
          <w:rFonts w:cs="Tahoma"/>
          <w:szCs w:val="19"/>
        </w:rPr>
        <w:t>V</w:t>
      </w:r>
      <w:r w:rsidR="00B93F55" w:rsidRPr="00F66BC2">
        <w:rPr>
          <w:rFonts w:cs="Tahoma"/>
          <w:szCs w:val="19"/>
        </w:rPr>
        <w:t>eřejné zakázky je v souladu s</w:t>
      </w:r>
      <w:r w:rsidR="00A1701D" w:rsidRPr="00F66BC2">
        <w:rPr>
          <w:rFonts w:cs="Tahoma"/>
          <w:szCs w:val="19"/>
        </w:rPr>
        <w:t> ust.</w:t>
      </w:r>
      <w:r w:rsidR="00B93F55" w:rsidRPr="00F66BC2">
        <w:rPr>
          <w:rFonts w:cs="Tahoma"/>
          <w:szCs w:val="19"/>
        </w:rPr>
        <w:t xml:space="preserve"> § 96 odst. 1 ZZVZ uveřejněna </w:t>
      </w:r>
      <w:r w:rsidR="00C65EBA" w:rsidRPr="00F66BC2">
        <w:rPr>
          <w:rFonts w:cs="Tahoma"/>
          <w:szCs w:val="19"/>
        </w:rPr>
        <w:t>na</w:t>
      </w:r>
      <w:r w:rsidR="009E2CEE" w:rsidRPr="00F66BC2">
        <w:rPr>
          <w:rFonts w:cs="Tahoma"/>
          <w:szCs w:val="19"/>
        </w:rPr>
        <w:t xml:space="preserve"> </w:t>
      </w:r>
      <w:hyperlink r:id="rId15" w:history="1">
        <w:r w:rsidR="009E2CEE" w:rsidRPr="00F66BC2">
          <w:rPr>
            <w:rStyle w:val="Hypertextovodkaz"/>
            <w:rFonts w:cs="Tahoma"/>
            <w:szCs w:val="19"/>
          </w:rPr>
          <w:t>profilu Zadavatele</w:t>
        </w:r>
      </w:hyperlink>
      <w:r w:rsidR="00C65EBA" w:rsidRPr="00F66BC2">
        <w:rPr>
          <w:rFonts w:cs="Tahoma"/>
          <w:szCs w:val="19"/>
        </w:rPr>
        <w:t>, a</w:t>
      </w:r>
      <w:r w:rsidR="00524CB6">
        <w:rPr>
          <w:rFonts w:cs="Tahoma"/>
          <w:szCs w:val="19"/>
        </w:rPr>
        <w:t> </w:t>
      </w:r>
      <w:r w:rsidR="00C65EBA" w:rsidRPr="00F66BC2">
        <w:rPr>
          <w:rFonts w:cs="Tahoma"/>
          <w:szCs w:val="19"/>
        </w:rPr>
        <w:t xml:space="preserve">to ode dne uveřejnění </w:t>
      </w:r>
      <w:r w:rsidR="001B1659" w:rsidRPr="00F66BC2">
        <w:rPr>
          <w:rFonts w:cs="Tahoma"/>
          <w:szCs w:val="19"/>
        </w:rPr>
        <w:t>O</w:t>
      </w:r>
      <w:r w:rsidR="00C65EBA" w:rsidRPr="00F66BC2">
        <w:rPr>
          <w:rFonts w:cs="Tahoma"/>
          <w:szCs w:val="19"/>
        </w:rPr>
        <w:t xml:space="preserve">známení </w:t>
      </w:r>
      <w:r w:rsidR="001B1659" w:rsidRPr="00F66BC2">
        <w:rPr>
          <w:rFonts w:cs="Tahoma"/>
          <w:szCs w:val="19"/>
        </w:rPr>
        <w:t xml:space="preserve">o zahájení </w:t>
      </w:r>
      <w:r w:rsidR="00C65EBA" w:rsidRPr="00F66BC2">
        <w:rPr>
          <w:rFonts w:cs="Tahoma"/>
          <w:szCs w:val="19"/>
        </w:rPr>
        <w:t>zadávacího řízení</w:t>
      </w:r>
      <w:r w:rsidR="001B1659" w:rsidRPr="00F66BC2">
        <w:rPr>
          <w:rFonts w:cs="Tahoma"/>
          <w:szCs w:val="19"/>
        </w:rPr>
        <w:t xml:space="preserve"> ve Věstníku veřejných zakázek</w:t>
      </w:r>
      <w:r w:rsidR="00E14EBF" w:rsidRPr="00F66BC2">
        <w:rPr>
          <w:rFonts w:cs="Tahoma"/>
          <w:szCs w:val="19"/>
        </w:rPr>
        <w:t>,</w:t>
      </w:r>
      <w:r w:rsidR="00C65EBA" w:rsidRPr="00F66BC2">
        <w:rPr>
          <w:rFonts w:cs="Tahoma"/>
          <w:szCs w:val="19"/>
        </w:rPr>
        <w:t xml:space="preserve"> a bude takto uveřejněna nejméně do </w:t>
      </w:r>
      <w:r w:rsidR="00C65EBA" w:rsidRPr="00ED22A4">
        <w:rPr>
          <w:rFonts w:cs="Tahoma"/>
          <w:szCs w:val="19"/>
        </w:rPr>
        <w:t xml:space="preserve">konce lhůty pro podání </w:t>
      </w:r>
      <w:r w:rsidR="00AA75BA" w:rsidRPr="009948BA">
        <w:rPr>
          <w:rFonts w:cs="Tahoma"/>
          <w:szCs w:val="19"/>
        </w:rPr>
        <w:t>nabídek</w:t>
      </w:r>
      <w:r w:rsidR="00C65EBA" w:rsidRPr="009948BA">
        <w:rPr>
          <w:rFonts w:cs="Tahoma"/>
          <w:szCs w:val="19"/>
        </w:rPr>
        <w:t>.</w:t>
      </w:r>
      <w:r w:rsidR="00C65EBA" w:rsidRPr="00F66BC2">
        <w:rPr>
          <w:rFonts w:cs="Tahoma"/>
          <w:szCs w:val="19"/>
        </w:rPr>
        <w:t xml:space="preserve"> </w:t>
      </w:r>
    </w:p>
    <w:p w14:paraId="15CC7453" w14:textId="5AF561E4" w:rsidR="002F7731" w:rsidRPr="008709A4" w:rsidRDefault="0020527A" w:rsidP="00FE5E34">
      <w:pPr>
        <w:pStyle w:val="NADPIS11"/>
      </w:pPr>
      <w:bookmarkStart w:id="77" w:name="_Toc127864375"/>
      <w:bookmarkStart w:id="78" w:name="_Toc154740934"/>
      <w:r w:rsidRPr="008709A4">
        <w:t>Vysvětlení</w:t>
      </w:r>
      <w:r w:rsidR="00EC7FBA" w:rsidRPr="008709A4">
        <w:t xml:space="preserve">, změna a doplnění </w:t>
      </w:r>
      <w:bookmarkEnd w:id="76"/>
      <w:bookmarkEnd w:id="77"/>
      <w:r w:rsidR="008709A4" w:rsidRPr="008709A4">
        <w:t>Výzvy</w:t>
      </w:r>
      <w:bookmarkEnd w:id="78"/>
    </w:p>
    <w:p w14:paraId="2BBCC32F" w14:textId="67C587B0" w:rsidR="00C306B7" w:rsidRPr="008709A4" w:rsidRDefault="00EC7FBA" w:rsidP="008709A4">
      <w:pPr>
        <w:pStyle w:val="Nadpis2"/>
        <w:spacing w:after="160"/>
        <w:ind w:left="720" w:hanging="720"/>
        <w:rPr>
          <w:rFonts w:cs="Tahoma"/>
          <w:bCs w:val="0"/>
          <w:szCs w:val="19"/>
        </w:rPr>
      </w:pPr>
      <w:r w:rsidRPr="008709A4">
        <w:rPr>
          <w:rFonts w:cs="Tahoma"/>
          <w:bCs w:val="0"/>
          <w:szCs w:val="19"/>
        </w:rPr>
        <w:t xml:space="preserve">Vysvětlení </w:t>
      </w:r>
      <w:r w:rsidR="00E96BD3" w:rsidRPr="008709A4">
        <w:rPr>
          <w:rFonts w:cs="Tahoma"/>
          <w:bCs w:val="0"/>
          <w:szCs w:val="19"/>
        </w:rPr>
        <w:t>Výzvy</w:t>
      </w:r>
      <w:r w:rsidRPr="008709A4">
        <w:rPr>
          <w:rFonts w:cs="Tahoma"/>
          <w:bCs w:val="0"/>
          <w:szCs w:val="19"/>
        </w:rPr>
        <w:t xml:space="preserve"> se řídí</w:t>
      </w:r>
      <w:r w:rsidR="00A1701D" w:rsidRPr="008709A4">
        <w:rPr>
          <w:rFonts w:cs="Tahoma"/>
          <w:bCs w:val="0"/>
          <w:szCs w:val="19"/>
        </w:rPr>
        <w:t xml:space="preserve"> ust.</w:t>
      </w:r>
      <w:r w:rsidRPr="008709A4">
        <w:rPr>
          <w:rFonts w:cs="Tahoma"/>
          <w:bCs w:val="0"/>
          <w:szCs w:val="19"/>
        </w:rPr>
        <w:t xml:space="preserve"> § 98 ZZVZ. Zadavatel vždy uveřejní vysvětlení </w:t>
      </w:r>
      <w:r w:rsidR="00E96BD3" w:rsidRPr="008709A4">
        <w:rPr>
          <w:rFonts w:cs="Tahoma"/>
          <w:bCs w:val="0"/>
          <w:szCs w:val="19"/>
        </w:rPr>
        <w:t>Výzvy</w:t>
      </w:r>
      <w:r w:rsidRPr="008709A4">
        <w:rPr>
          <w:rFonts w:cs="Tahoma"/>
          <w:bCs w:val="0"/>
          <w:szCs w:val="19"/>
        </w:rPr>
        <w:t xml:space="preserve"> včetně přesného znění žádosti </w:t>
      </w:r>
      <w:r w:rsidR="00A50673" w:rsidRPr="008709A4">
        <w:rPr>
          <w:rFonts w:cs="Tahoma"/>
          <w:bCs w:val="0"/>
          <w:szCs w:val="19"/>
        </w:rPr>
        <w:t xml:space="preserve">dodavatele </w:t>
      </w:r>
      <w:r w:rsidRPr="008709A4">
        <w:rPr>
          <w:rFonts w:cs="Tahoma"/>
          <w:bCs w:val="0"/>
          <w:szCs w:val="19"/>
        </w:rPr>
        <w:t xml:space="preserve">na profilu </w:t>
      </w:r>
      <w:r w:rsidR="005E248D" w:rsidRPr="008709A4">
        <w:rPr>
          <w:rFonts w:cs="Tahoma"/>
          <w:bCs w:val="0"/>
          <w:szCs w:val="19"/>
        </w:rPr>
        <w:t>Z</w:t>
      </w:r>
      <w:r w:rsidRPr="008709A4">
        <w:rPr>
          <w:rFonts w:cs="Tahoma"/>
          <w:bCs w:val="0"/>
          <w:szCs w:val="19"/>
        </w:rPr>
        <w:t>adavatele</w:t>
      </w:r>
      <w:r w:rsidR="008709A4" w:rsidRPr="008709A4">
        <w:rPr>
          <w:rFonts w:cs="Tahoma"/>
          <w:bCs w:val="0"/>
          <w:szCs w:val="19"/>
        </w:rPr>
        <w:t xml:space="preserve">, a to nejméně 5 pracovních dnů před uplynutím lhůty pro podání </w:t>
      </w:r>
      <w:r w:rsidR="00A06D8A">
        <w:rPr>
          <w:rFonts w:cs="Tahoma"/>
          <w:bCs w:val="0"/>
          <w:szCs w:val="19"/>
        </w:rPr>
        <w:t>žádostí o účast</w:t>
      </w:r>
      <w:r w:rsidRPr="008709A4">
        <w:rPr>
          <w:rFonts w:cs="Tahoma"/>
          <w:bCs w:val="0"/>
          <w:szCs w:val="19"/>
        </w:rPr>
        <w:t>.</w:t>
      </w:r>
      <w:r w:rsidR="00C306B7" w:rsidRPr="008709A4">
        <w:rPr>
          <w:rFonts w:cs="Tahoma"/>
          <w:bCs w:val="0"/>
          <w:szCs w:val="19"/>
        </w:rPr>
        <w:t xml:space="preserve"> Zadavatel není povinen vysvětlení poskytnout, pokud není žádost o</w:t>
      </w:r>
      <w:r w:rsidR="00524CB6">
        <w:rPr>
          <w:rFonts w:cs="Tahoma"/>
          <w:bCs w:val="0"/>
          <w:szCs w:val="19"/>
        </w:rPr>
        <w:t> </w:t>
      </w:r>
      <w:r w:rsidR="00C306B7" w:rsidRPr="008709A4">
        <w:rPr>
          <w:rFonts w:cs="Tahoma"/>
          <w:bCs w:val="0"/>
          <w:szCs w:val="19"/>
        </w:rPr>
        <w:t xml:space="preserve">vysvětlení doručena včas. </w:t>
      </w:r>
    </w:p>
    <w:p w14:paraId="4A0578C3" w14:textId="1EAF7173" w:rsidR="00054E44" w:rsidRDefault="00054E44" w:rsidP="004A2A68">
      <w:pPr>
        <w:pStyle w:val="Nadpis2"/>
        <w:spacing w:after="160"/>
        <w:ind w:left="720" w:hanging="720"/>
        <w:rPr>
          <w:rFonts w:cs="Tahoma"/>
          <w:szCs w:val="19"/>
        </w:rPr>
      </w:pPr>
      <w:r w:rsidRPr="008709A4">
        <w:rPr>
          <w:rFonts w:cs="Tahoma"/>
          <w:b/>
          <w:bCs w:val="0"/>
          <w:szCs w:val="19"/>
        </w:rPr>
        <w:t xml:space="preserve">Pokud o vysvětlení </w:t>
      </w:r>
      <w:r w:rsidR="00E96BD3" w:rsidRPr="008709A4">
        <w:rPr>
          <w:rFonts w:cs="Tahoma"/>
          <w:b/>
          <w:bCs w:val="0"/>
          <w:szCs w:val="19"/>
        </w:rPr>
        <w:t>Výzvy</w:t>
      </w:r>
      <w:r w:rsidRPr="008709A4">
        <w:rPr>
          <w:rFonts w:cs="Tahoma"/>
          <w:b/>
          <w:bCs w:val="0"/>
          <w:szCs w:val="19"/>
        </w:rPr>
        <w:t xml:space="preserve"> písemně požádá dodavatel, </w:t>
      </w:r>
      <w:r w:rsidR="00206ACA" w:rsidRPr="008709A4">
        <w:rPr>
          <w:rFonts w:cs="Tahoma"/>
          <w:b/>
          <w:bCs w:val="0"/>
          <w:szCs w:val="19"/>
        </w:rPr>
        <w:t>Zadavatel</w:t>
      </w:r>
      <w:r w:rsidRPr="008709A4">
        <w:rPr>
          <w:rFonts w:cs="Tahoma"/>
          <w:b/>
          <w:bCs w:val="0"/>
          <w:szCs w:val="19"/>
        </w:rPr>
        <w:t xml:space="preserve"> vysvětlení uveřejní, odešle nebo předá včetně přesného znění žádosti bez identifikace tohoto dodavatele</w:t>
      </w:r>
      <w:r w:rsidRPr="008709A4">
        <w:rPr>
          <w:rFonts w:cs="Tahoma"/>
          <w:szCs w:val="19"/>
        </w:rPr>
        <w:t>.</w:t>
      </w:r>
    </w:p>
    <w:p w14:paraId="4BA006E4" w14:textId="352EBAB0" w:rsidR="008709A4" w:rsidRDefault="008709A4" w:rsidP="008709A4">
      <w:pPr>
        <w:pStyle w:val="Nadpis2"/>
        <w:spacing w:after="160"/>
        <w:ind w:left="720" w:hanging="720"/>
        <w:rPr>
          <w:rFonts w:cs="Tahoma"/>
          <w:bCs w:val="0"/>
          <w:szCs w:val="19"/>
        </w:rPr>
      </w:pPr>
      <w:r w:rsidRPr="008709A4">
        <w:rPr>
          <w:rFonts w:cs="Tahoma"/>
          <w:bCs w:val="0"/>
          <w:szCs w:val="19"/>
        </w:rPr>
        <w:t xml:space="preserve">Zadavatel není povinen vysvětlení poskytnout, pokud není žádost o vysvětlení doručena včas, </w:t>
      </w:r>
      <w:r w:rsidR="00B941A7">
        <w:rPr>
          <w:rFonts w:cs="Tahoma"/>
          <w:bCs w:val="0"/>
          <w:szCs w:val="19"/>
        </w:rPr>
        <w:t>tj.</w:t>
      </w:r>
      <w:r w:rsidR="00FA61B5">
        <w:rPr>
          <w:rFonts w:cs="Tahoma"/>
          <w:bCs w:val="0"/>
          <w:szCs w:val="19"/>
        </w:rPr>
        <w:t> </w:t>
      </w:r>
      <w:r w:rsidRPr="008709A4">
        <w:rPr>
          <w:rFonts w:cs="Tahoma"/>
          <w:bCs w:val="0"/>
          <w:szCs w:val="19"/>
        </w:rPr>
        <w:t xml:space="preserve">alespoň </w:t>
      </w:r>
      <w:r w:rsidR="00B941A7">
        <w:rPr>
          <w:rFonts w:cs="Tahoma"/>
          <w:bCs w:val="0"/>
          <w:szCs w:val="19"/>
        </w:rPr>
        <w:t>tři (</w:t>
      </w:r>
      <w:r w:rsidRPr="008709A4">
        <w:rPr>
          <w:rFonts w:cs="Tahoma"/>
          <w:bCs w:val="0"/>
          <w:szCs w:val="19"/>
        </w:rPr>
        <w:t>3</w:t>
      </w:r>
      <w:r w:rsidR="00B941A7">
        <w:rPr>
          <w:rFonts w:cs="Tahoma"/>
          <w:bCs w:val="0"/>
          <w:szCs w:val="19"/>
        </w:rPr>
        <w:t>)</w:t>
      </w:r>
      <w:r w:rsidRPr="008709A4">
        <w:rPr>
          <w:rFonts w:cs="Tahoma"/>
          <w:bCs w:val="0"/>
          <w:szCs w:val="19"/>
        </w:rPr>
        <w:t xml:space="preserve"> pracovní dny před uplynutím lhůty podle </w:t>
      </w:r>
      <w:r w:rsidR="009B6DAD">
        <w:rPr>
          <w:rFonts w:cs="Tahoma"/>
          <w:bCs w:val="0"/>
          <w:szCs w:val="19"/>
        </w:rPr>
        <w:t>odst</w:t>
      </w:r>
      <w:r w:rsidR="00F13834">
        <w:rPr>
          <w:rFonts w:cs="Tahoma"/>
          <w:bCs w:val="0"/>
          <w:szCs w:val="19"/>
        </w:rPr>
        <w:t>.</w:t>
      </w:r>
      <w:r>
        <w:rPr>
          <w:rFonts w:cs="Tahoma"/>
          <w:bCs w:val="0"/>
          <w:szCs w:val="19"/>
        </w:rPr>
        <w:t xml:space="preserve"> </w:t>
      </w:r>
      <w:r w:rsidRPr="003E4711">
        <w:rPr>
          <w:rFonts w:cs="Tahoma"/>
          <w:bCs w:val="0"/>
          <w:szCs w:val="19"/>
        </w:rPr>
        <w:t>1</w:t>
      </w:r>
      <w:r w:rsidR="00F9489D" w:rsidRPr="003E4711">
        <w:rPr>
          <w:rFonts w:cs="Tahoma"/>
          <w:bCs w:val="0"/>
          <w:szCs w:val="19"/>
        </w:rPr>
        <w:t>0</w:t>
      </w:r>
      <w:r w:rsidRPr="003E4711">
        <w:rPr>
          <w:rFonts w:cs="Tahoma"/>
          <w:bCs w:val="0"/>
          <w:szCs w:val="19"/>
        </w:rPr>
        <w:t>.1</w:t>
      </w:r>
      <w:r w:rsidR="00F13834">
        <w:rPr>
          <w:rFonts w:cs="Tahoma"/>
          <w:bCs w:val="0"/>
          <w:szCs w:val="19"/>
        </w:rPr>
        <w:t xml:space="preserve"> Výzvy</w:t>
      </w:r>
      <w:r w:rsidRPr="008709A4">
        <w:rPr>
          <w:rFonts w:cs="Tahoma"/>
          <w:bCs w:val="0"/>
          <w:szCs w:val="19"/>
        </w:rPr>
        <w:t xml:space="preserve"> (tzn., že včas doručená žádost je ta, která je </w:t>
      </w:r>
      <w:r>
        <w:rPr>
          <w:rFonts w:cs="Tahoma"/>
          <w:bCs w:val="0"/>
          <w:szCs w:val="19"/>
        </w:rPr>
        <w:t>Z</w:t>
      </w:r>
      <w:r w:rsidRPr="008709A4">
        <w:rPr>
          <w:rFonts w:cs="Tahoma"/>
          <w:bCs w:val="0"/>
          <w:szCs w:val="19"/>
        </w:rPr>
        <w:t>adavateli doručena nejpozději</w:t>
      </w:r>
      <w:r w:rsidR="00B941A7">
        <w:rPr>
          <w:rFonts w:cs="Tahoma"/>
          <w:bCs w:val="0"/>
          <w:szCs w:val="19"/>
        </w:rPr>
        <w:t xml:space="preserve"> osm</w:t>
      </w:r>
      <w:r w:rsidRPr="008709A4">
        <w:rPr>
          <w:rFonts w:cs="Tahoma"/>
          <w:bCs w:val="0"/>
          <w:szCs w:val="19"/>
        </w:rPr>
        <w:t xml:space="preserve"> </w:t>
      </w:r>
      <w:r w:rsidR="00B941A7">
        <w:rPr>
          <w:rFonts w:cs="Tahoma"/>
          <w:bCs w:val="0"/>
          <w:szCs w:val="19"/>
        </w:rPr>
        <w:t>(</w:t>
      </w:r>
      <w:r w:rsidRPr="008709A4">
        <w:rPr>
          <w:rFonts w:cs="Tahoma"/>
          <w:bCs w:val="0"/>
          <w:szCs w:val="19"/>
        </w:rPr>
        <w:t>8</w:t>
      </w:r>
      <w:r w:rsidR="00B941A7">
        <w:rPr>
          <w:rFonts w:cs="Tahoma"/>
          <w:bCs w:val="0"/>
          <w:szCs w:val="19"/>
        </w:rPr>
        <w:t>)</w:t>
      </w:r>
      <w:r w:rsidRPr="008709A4">
        <w:rPr>
          <w:rFonts w:cs="Tahoma"/>
          <w:bCs w:val="0"/>
          <w:szCs w:val="19"/>
        </w:rPr>
        <w:t xml:space="preserve"> pracovních dnů před uplynutím lhůty pro podání </w:t>
      </w:r>
      <w:r w:rsidR="00140D7A">
        <w:rPr>
          <w:rFonts w:cs="Tahoma"/>
          <w:bCs w:val="0"/>
          <w:szCs w:val="19"/>
        </w:rPr>
        <w:t>žádosti o účast</w:t>
      </w:r>
      <w:r w:rsidR="00B941A7">
        <w:rPr>
          <w:rFonts w:cs="Tahoma"/>
          <w:bCs w:val="0"/>
          <w:szCs w:val="19"/>
        </w:rPr>
        <w:t>/ nabídky</w:t>
      </w:r>
      <w:r w:rsidRPr="008709A4">
        <w:rPr>
          <w:rFonts w:cs="Tahoma"/>
          <w:bCs w:val="0"/>
          <w:szCs w:val="19"/>
        </w:rPr>
        <w:t>).</w:t>
      </w:r>
    </w:p>
    <w:p w14:paraId="24B1C7D0" w14:textId="48D03038" w:rsidR="008709A4" w:rsidRPr="008709A4" w:rsidRDefault="008709A4" w:rsidP="008709A4">
      <w:pPr>
        <w:pStyle w:val="Nadpis2"/>
        <w:spacing w:after="160"/>
        <w:ind w:left="720" w:hanging="720"/>
        <w:rPr>
          <w:rFonts w:cs="Tahoma"/>
          <w:bCs w:val="0"/>
          <w:szCs w:val="19"/>
        </w:rPr>
      </w:pPr>
      <w:r w:rsidRPr="008709A4">
        <w:rPr>
          <w:rFonts w:cs="Tahoma"/>
          <w:bCs w:val="0"/>
          <w:szCs w:val="19"/>
        </w:rPr>
        <w:t xml:space="preserve">Pokud je žádost o vysvětlení </w:t>
      </w:r>
      <w:r>
        <w:rPr>
          <w:rFonts w:cs="Tahoma"/>
          <w:bCs w:val="0"/>
          <w:szCs w:val="19"/>
        </w:rPr>
        <w:t>Výzvy</w:t>
      </w:r>
      <w:r w:rsidRPr="008709A4">
        <w:rPr>
          <w:rFonts w:cs="Tahoma"/>
          <w:bCs w:val="0"/>
          <w:szCs w:val="19"/>
        </w:rPr>
        <w:t xml:space="preserve"> doručena včas a </w:t>
      </w:r>
      <w:r>
        <w:rPr>
          <w:rFonts w:cs="Tahoma"/>
          <w:bCs w:val="0"/>
          <w:szCs w:val="19"/>
        </w:rPr>
        <w:t>Z</w:t>
      </w:r>
      <w:r w:rsidRPr="008709A4">
        <w:rPr>
          <w:rFonts w:cs="Tahoma"/>
          <w:bCs w:val="0"/>
          <w:szCs w:val="19"/>
        </w:rPr>
        <w:t xml:space="preserve">adavatel neuveřejní, neodešle nebo nepředá vysvětlení do </w:t>
      </w:r>
      <w:r w:rsidR="00B941A7">
        <w:rPr>
          <w:rFonts w:cs="Tahoma"/>
          <w:bCs w:val="0"/>
          <w:szCs w:val="19"/>
        </w:rPr>
        <w:t>tří (</w:t>
      </w:r>
      <w:r w:rsidRPr="008709A4">
        <w:rPr>
          <w:rFonts w:cs="Tahoma"/>
          <w:bCs w:val="0"/>
          <w:szCs w:val="19"/>
        </w:rPr>
        <w:t>3</w:t>
      </w:r>
      <w:r w:rsidR="00B941A7">
        <w:rPr>
          <w:rFonts w:cs="Tahoma"/>
          <w:bCs w:val="0"/>
          <w:szCs w:val="19"/>
        </w:rPr>
        <w:t>)</w:t>
      </w:r>
      <w:r w:rsidRPr="008709A4">
        <w:rPr>
          <w:rFonts w:cs="Tahoma"/>
          <w:bCs w:val="0"/>
          <w:szCs w:val="19"/>
        </w:rPr>
        <w:t xml:space="preserve"> pracovních dnů, prodlouží </w:t>
      </w:r>
      <w:r>
        <w:rPr>
          <w:rFonts w:cs="Tahoma"/>
          <w:bCs w:val="0"/>
          <w:szCs w:val="19"/>
        </w:rPr>
        <w:t>Z</w:t>
      </w:r>
      <w:r w:rsidRPr="008709A4">
        <w:rPr>
          <w:rFonts w:cs="Tahoma"/>
          <w:bCs w:val="0"/>
          <w:szCs w:val="19"/>
        </w:rPr>
        <w:t xml:space="preserve">adavatel lhůtu pro podání </w:t>
      </w:r>
      <w:r w:rsidR="00140D7A">
        <w:rPr>
          <w:rFonts w:cs="Tahoma"/>
          <w:bCs w:val="0"/>
          <w:szCs w:val="19"/>
        </w:rPr>
        <w:t>žádosti o účast</w:t>
      </w:r>
      <w:r w:rsidRPr="008709A4">
        <w:rPr>
          <w:rFonts w:cs="Tahoma"/>
          <w:bCs w:val="0"/>
          <w:szCs w:val="19"/>
        </w:rPr>
        <w:t xml:space="preserve"> nejméně o</w:t>
      </w:r>
      <w:r w:rsidR="00B941A7">
        <w:rPr>
          <w:rFonts w:cs="Tahoma"/>
          <w:bCs w:val="0"/>
          <w:szCs w:val="19"/>
        </w:rPr>
        <w:t> </w:t>
      </w:r>
      <w:r w:rsidRPr="008709A4">
        <w:rPr>
          <w:rFonts w:cs="Tahoma"/>
          <w:bCs w:val="0"/>
          <w:szCs w:val="19"/>
        </w:rPr>
        <w:t xml:space="preserve">tolik pracovních dnů, o kolik přesáhla doba od doručení žádosti o vysvětlení </w:t>
      </w:r>
      <w:r>
        <w:rPr>
          <w:rFonts w:cs="Tahoma"/>
          <w:bCs w:val="0"/>
          <w:szCs w:val="19"/>
        </w:rPr>
        <w:t>Výzvy</w:t>
      </w:r>
      <w:r w:rsidRPr="008709A4">
        <w:rPr>
          <w:rFonts w:cs="Tahoma"/>
          <w:bCs w:val="0"/>
          <w:szCs w:val="19"/>
        </w:rPr>
        <w:t xml:space="preserve"> do uveřejnění, odeslání nebo předání vysvětlení</w:t>
      </w:r>
      <w:r w:rsidR="00B941A7">
        <w:rPr>
          <w:rFonts w:cs="Tahoma"/>
          <w:bCs w:val="0"/>
          <w:szCs w:val="19"/>
        </w:rPr>
        <w:t xml:space="preserve"> tři</w:t>
      </w:r>
      <w:r w:rsidRPr="008709A4">
        <w:rPr>
          <w:rFonts w:cs="Tahoma"/>
          <w:bCs w:val="0"/>
          <w:szCs w:val="19"/>
        </w:rPr>
        <w:t xml:space="preserve"> </w:t>
      </w:r>
      <w:r w:rsidR="00B941A7">
        <w:rPr>
          <w:rFonts w:cs="Tahoma"/>
          <w:bCs w:val="0"/>
          <w:szCs w:val="19"/>
        </w:rPr>
        <w:t>(</w:t>
      </w:r>
      <w:r w:rsidRPr="008709A4">
        <w:rPr>
          <w:rFonts w:cs="Tahoma"/>
          <w:bCs w:val="0"/>
          <w:szCs w:val="19"/>
        </w:rPr>
        <w:t>3</w:t>
      </w:r>
      <w:r w:rsidR="00B941A7">
        <w:rPr>
          <w:rFonts w:cs="Tahoma"/>
          <w:bCs w:val="0"/>
          <w:szCs w:val="19"/>
        </w:rPr>
        <w:t>)</w:t>
      </w:r>
      <w:r w:rsidRPr="008709A4">
        <w:rPr>
          <w:rFonts w:cs="Tahoma"/>
          <w:bCs w:val="0"/>
          <w:szCs w:val="19"/>
        </w:rPr>
        <w:t xml:space="preserve"> pracovní dny.</w:t>
      </w:r>
    </w:p>
    <w:p w14:paraId="69ED10A3" w14:textId="5262D89E" w:rsidR="00AF4068" w:rsidRDefault="00AF4068" w:rsidP="004A2A68">
      <w:pPr>
        <w:pStyle w:val="Nadpis2"/>
        <w:spacing w:after="160"/>
        <w:ind w:left="720" w:hanging="720"/>
        <w:rPr>
          <w:rFonts w:cs="Tahoma"/>
          <w:szCs w:val="19"/>
        </w:rPr>
      </w:pPr>
      <w:r w:rsidRPr="008709A4">
        <w:rPr>
          <w:rFonts w:cs="Tahoma"/>
          <w:szCs w:val="19"/>
        </w:rPr>
        <w:t xml:space="preserve">Změna nebo doplnění </w:t>
      </w:r>
      <w:r w:rsidR="00E96BD3" w:rsidRPr="008709A4">
        <w:rPr>
          <w:rFonts w:cs="Tahoma"/>
          <w:szCs w:val="19"/>
        </w:rPr>
        <w:t>Výzvy</w:t>
      </w:r>
      <w:r w:rsidRPr="008709A4">
        <w:rPr>
          <w:rFonts w:cs="Tahoma"/>
          <w:szCs w:val="19"/>
        </w:rPr>
        <w:t xml:space="preserve"> se řídí</w:t>
      </w:r>
      <w:r w:rsidR="00A1701D" w:rsidRPr="008709A4">
        <w:rPr>
          <w:rFonts w:cs="Tahoma"/>
          <w:szCs w:val="19"/>
        </w:rPr>
        <w:t xml:space="preserve"> ust.</w:t>
      </w:r>
      <w:r w:rsidRPr="008709A4">
        <w:rPr>
          <w:rFonts w:cs="Tahoma"/>
          <w:szCs w:val="19"/>
        </w:rPr>
        <w:t xml:space="preserve"> § 99 ZZVZ. Zadavatel vždy uveřejní informaci o změně nebo</w:t>
      </w:r>
      <w:r w:rsidR="006D7610" w:rsidRPr="008709A4">
        <w:rPr>
          <w:rFonts w:cs="Tahoma"/>
          <w:szCs w:val="19"/>
        </w:rPr>
        <w:t> </w:t>
      </w:r>
      <w:r w:rsidRPr="008709A4">
        <w:rPr>
          <w:rFonts w:cs="Tahoma"/>
          <w:szCs w:val="19"/>
        </w:rPr>
        <w:t xml:space="preserve">doplnění </w:t>
      </w:r>
      <w:r w:rsidR="00E96BD3" w:rsidRPr="008709A4">
        <w:rPr>
          <w:rFonts w:cs="Tahoma"/>
          <w:szCs w:val="19"/>
        </w:rPr>
        <w:t>Výzvy</w:t>
      </w:r>
      <w:r w:rsidRPr="008709A4">
        <w:rPr>
          <w:rFonts w:cs="Tahoma"/>
          <w:szCs w:val="19"/>
        </w:rPr>
        <w:t xml:space="preserve"> na profilu </w:t>
      </w:r>
      <w:r w:rsidR="004D2AB4" w:rsidRPr="008709A4">
        <w:rPr>
          <w:rFonts w:cs="Tahoma"/>
          <w:szCs w:val="19"/>
        </w:rPr>
        <w:t>Z</w:t>
      </w:r>
      <w:r w:rsidRPr="008709A4">
        <w:rPr>
          <w:rFonts w:cs="Tahoma"/>
          <w:szCs w:val="19"/>
        </w:rPr>
        <w:t xml:space="preserve">adavatele. </w:t>
      </w:r>
    </w:p>
    <w:p w14:paraId="351CFCD7" w14:textId="044CD950" w:rsidR="008709A4" w:rsidRDefault="008709A4" w:rsidP="008709A4">
      <w:pPr>
        <w:pStyle w:val="Nadpis2"/>
        <w:spacing w:after="160"/>
        <w:ind w:left="720" w:hanging="720"/>
        <w:rPr>
          <w:rFonts w:cs="Tahoma"/>
          <w:szCs w:val="19"/>
        </w:rPr>
      </w:pPr>
      <w:r w:rsidRPr="008709A4">
        <w:rPr>
          <w:rFonts w:cs="Tahoma"/>
          <w:szCs w:val="19"/>
        </w:rPr>
        <w:t xml:space="preserve">Písemnou žádost o vysvětlení </w:t>
      </w:r>
      <w:r>
        <w:rPr>
          <w:rFonts w:cs="Tahoma"/>
          <w:szCs w:val="19"/>
        </w:rPr>
        <w:t>Výzvy</w:t>
      </w:r>
      <w:r w:rsidRPr="008709A4">
        <w:rPr>
          <w:rFonts w:cs="Tahoma"/>
          <w:szCs w:val="19"/>
        </w:rPr>
        <w:t xml:space="preserve"> </w:t>
      </w:r>
      <w:r w:rsidR="008C4997">
        <w:rPr>
          <w:rFonts w:cs="Tahoma"/>
          <w:szCs w:val="19"/>
        </w:rPr>
        <w:t>budou</w:t>
      </w:r>
      <w:r w:rsidR="008C4997" w:rsidRPr="008709A4">
        <w:rPr>
          <w:rFonts w:cs="Tahoma"/>
          <w:szCs w:val="19"/>
        </w:rPr>
        <w:t xml:space="preserve"> </w:t>
      </w:r>
      <w:r w:rsidRPr="008709A4">
        <w:rPr>
          <w:rFonts w:cs="Tahoma"/>
          <w:szCs w:val="19"/>
        </w:rPr>
        <w:t xml:space="preserve">dodavatelé zasílat </w:t>
      </w:r>
      <w:r w:rsidR="008C4997">
        <w:rPr>
          <w:rFonts w:cs="Tahoma"/>
          <w:szCs w:val="19"/>
        </w:rPr>
        <w:t xml:space="preserve">přednostně </w:t>
      </w:r>
      <w:r w:rsidRPr="008709A4">
        <w:rPr>
          <w:rFonts w:cs="Tahoma"/>
          <w:szCs w:val="19"/>
        </w:rPr>
        <w:t>prostřednictvím</w:t>
      </w:r>
      <w:r>
        <w:rPr>
          <w:rFonts w:cs="Tahoma"/>
          <w:szCs w:val="19"/>
        </w:rPr>
        <w:t xml:space="preserve"> systému</w:t>
      </w:r>
      <w:r w:rsidRPr="008709A4">
        <w:rPr>
          <w:rFonts w:cs="Tahoma"/>
          <w:szCs w:val="19"/>
        </w:rPr>
        <w:t xml:space="preserve"> </w:t>
      </w:r>
      <w:r w:rsidR="00F9489D">
        <w:rPr>
          <w:rFonts w:cs="Tahoma"/>
          <w:szCs w:val="19"/>
        </w:rPr>
        <w:t>E-ZAK</w:t>
      </w:r>
      <w:r w:rsidR="00F13834" w:rsidRPr="004535B3">
        <w:rPr>
          <w:rFonts w:cs="Tahoma"/>
          <w:szCs w:val="19"/>
        </w:rPr>
        <w:t>.</w:t>
      </w:r>
      <w:r w:rsidRPr="008709A4">
        <w:rPr>
          <w:rFonts w:cs="Tahoma"/>
          <w:szCs w:val="19"/>
        </w:rPr>
        <w:t xml:space="preserve"> V žádosti o vysvětlení </w:t>
      </w:r>
      <w:r w:rsidR="00140D7A">
        <w:rPr>
          <w:rFonts w:cs="Tahoma"/>
          <w:szCs w:val="19"/>
        </w:rPr>
        <w:t>Výzvy</w:t>
      </w:r>
      <w:r w:rsidRPr="008709A4">
        <w:rPr>
          <w:rFonts w:cs="Tahoma"/>
          <w:szCs w:val="19"/>
        </w:rPr>
        <w:t xml:space="preserve"> musí být uvedeny identifikovatelné kontaktní údaje dodavatele a</w:t>
      </w:r>
      <w:r w:rsidR="00E70F6F">
        <w:rPr>
          <w:rFonts w:cs="Tahoma"/>
          <w:szCs w:val="19"/>
        </w:rPr>
        <w:t> </w:t>
      </w:r>
      <w:r w:rsidRPr="008709A4">
        <w:rPr>
          <w:rFonts w:cs="Tahoma"/>
          <w:szCs w:val="19"/>
        </w:rPr>
        <w:t>informace o tom, ke které veřejné zakázce se žádost vztahuje.</w:t>
      </w:r>
    </w:p>
    <w:p w14:paraId="293B703C" w14:textId="7B1FA0A4" w:rsidR="009948BA" w:rsidRPr="00ED22A4" w:rsidRDefault="009948BA" w:rsidP="00D17FCC">
      <w:pPr>
        <w:pStyle w:val="Nadpis2"/>
        <w:spacing w:after="160"/>
        <w:ind w:left="720" w:hanging="720"/>
      </w:pPr>
      <w:r w:rsidRPr="00D17FCC">
        <w:rPr>
          <w:rFonts w:cs="Tahoma"/>
          <w:szCs w:val="19"/>
        </w:rPr>
        <w:t>Podrobnosti</w:t>
      </w:r>
      <w:r>
        <w:t xml:space="preserve"> k vysvětlení, změně a doplnění Výzvy ve vztahu k nabídkám budou uvedeny v příslušn</w:t>
      </w:r>
      <w:r w:rsidR="00F9489D">
        <w:t>é</w:t>
      </w:r>
      <w:r>
        <w:t xml:space="preserve"> výzv</w:t>
      </w:r>
      <w:r w:rsidR="00F9489D">
        <w:t>ě</w:t>
      </w:r>
      <w:r>
        <w:t xml:space="preserve"> dle přílohy č. 6 ZZVZ.</w:t>
      </w:r>
    </w:p>
    <w:p w14:paraId="46A42AAF" w14:textId="5901AE7D" w:rsidR="002F7731" w:rsidRPr="00BB2795" w:rsidRDefault="006C7937" w:rsidP="00FE5E34">
      <w:pPr>
        <w:pStyle w:val="NADPIS11"/>
      </w:pPr>
      <w:bookmarkStart w:id="79" w:name="_Toc333411217"/>
      <w:bookmarkStart w:id="80" w:name="_Toc466456408"/>
      <w:bookmarkStart w:id="81" w:name="_Toc127864376"/>
      <w:bookmarkStart w:id="82" w:name="_Toc154740935"/>
      <w:r w:rsidRPr="00BB2795">
        <w:lastRenderedPageBreak/>
        <w:t xml:space="preserve">Doba plnění </w:t>
      </w:r>
      <w:r w:rsidR="00977370" w:rsidRPr="00BB2795">
        <w:t>V</w:t>
      </w:r>
      <w:r w:rsidR="00224ABA" w:rsidRPr="00BB2795">
        <w:t xml:space="preserve">eřejné </w:t>
      </w:r>
      <w:r w:rsidRPr="00BB2795">
        <w:t>zakázky</w:t>
      </w:r>
      <w:bookmarkEnd w:id="79"/>
      <w:bookmarkEnd w:id="80"/>
      <w:bookmarkEnd w:id="81"/>
      <w:bookmarkEnd w:id="82"/>
    </w:p>
    <w:p w14:paraId="3A47E9DE" w14:textId="7D63CEFC" w:rsidR="003B289D" w:rsidRPr="00A95140" w:rsidRDefault="00E96BD3" w:rsidP="00A95140">
      <w:pPr>
        <w:pStyle w:val="Nadpis2"/>
        <w:spacing w:after="160"/>
        <w:ind w:hanging="718"/>
      </w:pPr>
      <w:bookmarkStart w:id="83" w:name="_Toc260957228"/>
      <w:bookmarkStart w:id="84" w:name="_Toc260957230"/>
      <w:bookmarkStart w:id="85" w:name="_Toc260957231"/>
      <w:bookmarkStart w:id="86" w:name="_Toc333411219"/>
      <w:bookmarkStart w:id="87" w:name="_Toc478638480"/>
      <w:bookmarkStart w:id="88" w:name="_Toc478638683"/>
      <w:bookmarkStart w:id="89" w:name="_Toc333411220"/>
      <w:bookmarkStart w:id="90" w:name="_Toc466456410"/>
      <w:bookmarkEnd w:id="83"/>
      <w:bookmarkEnd w:id="84"/>
      <w:bookmarkEnd w:id="85"/>
      <w:bookmarkEnd w:id="86"/>
      <w:bookmarkEnd w:id="87"/>
      <w:bookmarkEnd w:id="88"/>
      <w:r>
        <w:t xml:space="preserve">Předpokládaná doba </w:t>
      </w:r>
      <w:r w:rsidR="00F9489D">
        <w:t>plnění</w:t>
      </w:r>
      <w:r w:rsidRPr="002830CF">
        <w:t xml:space="preserve"> </w:t>
      </w:r>
      <w:r w:rsidR="00AE5533">
        <w:t xml:space="preserve">je v délce </w:t>
      </w:r>
      <w:r w:rsidR="00263911">
        <w:t xml:space="preserve">840 </w:t>
      </w:r>
      <w:r w:rsidR="00E67F25">
        <w:t xml:space="preserve">dnů </w:t>
      </w:r>
      <w:r w:rsidR="00AE5533">
        <w:t xml:space="preserve">od zahájení plnění předmětu </w:t>
      </w:r>
      <w:r w:rsidR="00522B7D">
        <w:t>V</w:t>
      </w:r>
      <w:r w:rsidR="00AE5533">
        <w:t>eřejné zakázky</w:t>
      </w:r>
      <w:r w:rsidR="00F9489D">
        <w:t>.</w:t>
      </w:r>
      <w:r w:rsidRPr="002830CF">
        <w:t xml:space="preserve"> </w:t>
      </w:r>
      <w:r w:rsidR="00F9489D">
        <w:t>Blíže ve</w:t>
      </w:r>
      <w:r w:rsidR="00E70F6F">
        <w:t> </w:t>
      </w:r>
      <w:r w:rsidR="00F9489D">
        <w:t xml:space="preserve">vztahu k době plnění </w:t>
      </w:r>
      <w:r w:rsidR="002A36F8">
        <w:t>Z</w:t>
      </w:r>
      <w:r w:rsidR="00F9489D">
        <w:t xml:space="preserve">adavatel odkazuje na přílohu </w:t>
      </w:r>
      <w:r w:rsidR="00F56F9D">
        <w:t>č</w:t>
      </w:r>
      <w:r w:rsidR="00F9489D" w:rsidRPr="00F45B1B">
        <w:t>.</w:t>
      </w:r>
      <w:r w:rsidR="00F56F9D">
        <w:t xml:space="preserve"> 11 </w:t>
      </w:r>
      <w:r w:rsidR="009C15A0">
        <w:t>této Výzvy</w:t>
      </w:r>
      <w:r w:rsidR="00F9489D">
        <w:t>.</w:t>
      </w:r>
    </w:p>
    <w:p w14:paraId="16600E88" w14:textId="045DCB3E" w:rsidR="002F7731" w:rsidRPr="00BB2795" w:rsidRDefault="006C7937" w:rsidP="00FE5E34">
      <w:pPr>
        <w:pStyle w:val="NADPIS11"/>
        <w:rPr>
          <w:i/>
        </w:rPr>
      </w:pPr>
      <w:bookmarkStart w:id="91" w:name="_Toc127881879"/>
      <w:bookmarkStart w:id="92" w:name="_Toc127881939"/>
      <w:bookmarkStart w:id="93" w:name="_Toc127881880"/>
      <w:bookmarkStart w:id="94" w:name="_Toc127881940"/>
      <w:bookmarkStart w:id="95" w:name="_Toc127864377"/>
      <w:bookmarkStart w:id="96" w:name="_Toc154740936"/>
      <w:bookmarkEnd w:id="91"/>
      <w:bookmarkEnd w:id="92"/>
      <w:bookmarkEnd w:id="93"/>
      <w:bookmarkEnd w:id="94"/>
      <w:r w:rsidRPr="00BB2795">
        <w:t xml:space="preserve">Místo plnění </w:t>
      </w:r>
      <w:r w:rsidR="005E248D" w:rsidRPr="00BB2795">
        <w:t>V</w:t>
      </w:r>
      <w:r w:rsidR="00224ABA" w:rsidRPr="00BB2795">
        <w:t xml:space="preserve">eřejné </w:t>
      </w:r>
      <w:r w:rsidRPr="00BB2795">
        <w:t>zakázky</w:t>
      </w:r>
      <w:bookmarkEnd w:id="89"/>
      <w:bookmarkEnd w:id="90"/>
      <w:bookmarkEnd w:id="95"/>
      <w:bookmarkEnd w:id="96"/>
    </w:p>
    <w:p w14:paraId="44747CC6" w14:textId="5CD1A67B" w:rsidR="001937B3" w:rsidRDefault="001937B3" w:rsidP="001937B3">
      <w:pPr>
        <w:pStyle w:val="Nadpis2"/>
        <w:spacing w:after="160"/>
        <w:ind w:hanging="718"/>
      </w:pPr>
      <w:bookmarkStart w:id="97" w:name="_Toc260957233"/>
      <w:bookmarkStart w:id="98" w:name="_Toc260957234"/>
      <w:bookmarkStart w:id="99" w:name="_Toc260957247"/>
      <w:bookmarkStart w:id="100" w:name="_Toc260957248"/>
      <w:bookmarkStart w:id="101" w:name="_Toc298317356"/>
      <w:bookmarkStart w:id="102" w:name="_Toc298342180"/>
      <w:bookmarkStart w:id="103" w:name="_Toc260957250"/>
      <w:bookmarkStart w:id="104" w:name="_Toc260957252"/>
      <w:bookmarkStart w:id="105" w:name="_Toc260957253"/>
      <w:bookmarkStart w:id="106" w:name="_Toc260957255"/>
      <w:bookmarkStart w:id="107" w:name="_Toc466455075"/>
      <w:bookmarkStart w:id="108" w:name="_Toc466455412"/>
      <w:bookmarkStart w:id="109" w:name="_Toc466455749"/>
      <w:bookmarkStart w:id="110" w:name="_Toc466456086"/>
      <w:bookmarkStart w:id="111" w:name="_Toc466456427"/>
      <w:bookmarkStart w:id="112" w:name="_Toc466457109"/>
      <w:bookmarkStart w:id="113" w:name="_Toc466474295"/>
      <w:bookmarkStart w:id="114" w:name="_Toc466455076"/>
      <w:bookmarkStart w:id="115" w:name="_Toc466455413"/>
      <w:bookmarkStart w:id="116" w:name="_Toc466455750"/>
      <w:bookmarkStart w:id="117" w:name="_Toc466456087"/>
      <w:bookmarkStart w:id="118" w:name="_Toc466456428"/>
      <w:bookmarkStart w:id="119" w:name="_Toc466457110"/>
      <w:bookmarkStart w:id="120" w:name="_Toc466474296"/>
      <w:bookmarkStart w:id="121" w:name="_Toc466455116"/>
      <w:bookmarkStart w:id="122" w:name="_Toc466455453"/>
      <w:bookmarkStart w:id="123" w:name="_Toc466455790"/>
      <w:bookmarkStart w:id="124" w:name="_Toc466456127"/>
      <w:bookmarkStart w:id="125" w:name="_Toc466456468"/>
      <w:bookmarkStart w:id="126" w:name="_Toc466457150"/>
      <w:bookmarkStart w:id="127" w:name="_Toc466474336"/>
      <w:bookmarkStart w:id="128" w:name="_Toc466455132"/>
      <w:bookmarkStart w:id="129" w:name="_Toc466455469"/>
      <w:bookmarkStart w:id="130" w:name="_Toc466455806"/>
      <w:bookmarkStart w:id="131" w:name="_Toc466456143"/>
      <w:bookmarkStart w:id="132" w:name="_Toc466456484"/>
      <w:bookmarkStart w:id="133" w:name="_Toc466457166"/>
      <w:bookmarkStart w:id="134" w:name="_Toc466474352"/>
      <w:bookmarkStart w:id="135" w:name="_Toc466455137"/>
      <w:bookmarkStart w:id="136" w:name="_Toc466455474"/>
      <w:bookmarkStart w:id="137" w:name="_Toc466455811"/>
      <w:bookmarkStart w:id="138" w:name="_Toc466456148"/>
      <w:bookmarkStart w:id="139" w:name="_Toc466456489"/>
      <w:bookmarkStart w:id="140" w:name="_Toc466457171"/>
      <w:bookmarkStart w:id="141" w:name="_Toc466474357"/>
      <w:bookmarkStart w:id="142" w:name="_Toc466455143"/>
      <w:bookmarkStart w:id="143" w:name="_Toc466455480"/>
      <w:bookmarkStart w:id="144" w:name="_Toc466455817"/>
      <w:bookmarkStart w:id="145" w:name="_Toc466456154"/>
      <w:bookmarkStart w:id="146" w:name="_Toc466456495"/>
      <w:bookmarkStart w:id="147" w:name="_Toc466457177"/>
      <w:bookmarkStart w:id="148" w:name="_Toc466474363"/>
      <w:bookmarkStart w:id="149" w:name="_Toc466455148"/>
      <w:bookmarkStart w:id="150" w:name="_Toc466455485"/>
      <w:bookmarkStart w:id="151" w:name="_Toc466455822"/>
      <w:bookmarkStart w:id="152" w:name="_Toc466456159"/>
      <w:bookmarkStart w:id="153" w:name="_Toc466456500"/>
      <w:bookmarkStart w:id="154" w:name="_Toc466457182"/>
      <w:bookmarkStart w:id="155" w:name="_Toc466474368"/>
      <w:bookmarkStart w:id="156" w:name="_Toc466455153"/>
      <w:bookmarkStart w:id="157" w:name="_Toc466455490"/>
      <w:bookmarkStart w:id="158" w:name="_Toc466455827"/>
      <w:bookmarkStart w:id="159" w:name="_Toc466456164"/>
      <w:bookmarkStart w:id="160" w:name="_Toc466456505"/>
      <w:bookmarkStart w:id="161" w:name="_Toc466457187"/>
      <w:bookmarkStart w:id="162" w:name="_Toc466474373"/>
      <w:bookmarkStart w:id="163" w:name="_Toc466455158"/>
      <w:bookmarkStart w:id="164" w:name="_Toc466455495"/>
      <w:bookmarkStart w:id="165" w:name="_Toc466455832"/>
      <w:bookmarkStart w:id="166" w:name="_Toc466456169"/>
      <w:bookmarkStart w:id="167" w:name="_Toc466456510"/>
      <w:bookmarkStart w:id="168" w:name="_Toc466457192"/>
      <w:bookmarkStart w:id="169" w:name="_Toc466474378"/>
      <w:bookmarkStart w:id="170" w:name="_Toc466455164"/>
      <w:bookmarkStart w:id="171" w:name="_Toc466455501"/>
      <w:bookmarkStart w:id="172" w:name="_Toc466455838"/>
      <w:bookmarkStart w:id="173" w:name="_Toc466456175"/>
      <w:bookmarkStart w:id="174" w:name="_Toc466456516"/>
      <w:bookmarkStart w:id="175" w:name="_Toc466457198"/>
      <w:bookmarkStart w:id="176" w:name="_Toc466474384"/>
      <w:bookmarkStart w:id="177" w:name="_Toc466455177"/>
      <w:bookmarkStart w:id="178" w:name="_Toc466455514"/>
      <w:bookmarkStart w:id="179" w:name="_Toc466455851"/>
      <w:bookmarkStart w:id="180" w:name="_Toc466456188"/>
      <w:bookmarkStart w:id="181" w:name="_Toc466456529"/>
      <w:bookmarkStart w:id="182" w:name="_Toc466457211"/>
      <w:bookmarkStart w:id="183" w:name="_Toc466474397"/>
      <w:bookmarkStart w:id="184" w:name="_Toc466455201"/>
      <w:bookmarkStart w:id="185" w:name="_Toc466455538"/>
      <w:bookmarkStart w:id="186" w:name="_Toc466455875"/>
      <w:bookmarkStart w:id="187" w:name="_Toc466456212"/>
      <w:bookmarkStart w:id="188" w:name="_Toc466456553"/>
      <w:bookmarkStart w:id="189" w:name="_Toc466457235"/>
      <w:bookmarkStart w:id="190" w:name="_Toc466474421"/>
      <w:bookmarkStart w:id="191" w:name="_Toc466455216"/>
      <w:bookmarkStart w:id="192" w:name="_Toc466455553"/>
      <w:bookmarkStart w:id="193" w:name="_Toc466455890"/>
      <w:bookmarkStart w:id="194" w:name="_Toc466456227"/>
      <w:bookmarkStart w:id="195" w:name="_Toc466456568"/>
      <w:bookmarkStart w:id="196" w:name="_Toc466457250"/>
      <w:bookmarkStart w:id="197" w:name="_Toc466474436"/>
      <w:bookmarkStart w:id="198" w:name="_Toc466455234"/>
      <w:bookmarkStart w:id="199" w:name="_Toc466455571"/>
      <w:bookmarkStart w:id="200" w:name="_Toc466455908"/>
      <w:bookmarkStart w:id="201" w:name="_Toc466456245"/>
      <w:bookmarkStart w:id="202" w:name="_Toc466456586"/>
      <w:bookmarkStart w:id="203" w:name="_Toc466457268"/>
      <w:bookmarkStart w:id="204" w:name="_Toc466474454"/>
      <w:bookmarkStart w:id="205" w:name="_Toc466474455"/>
      <w:bookmarkStart w:id="206" w:name="_Toc466456590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>
        <w:t xml:space="preserve">Místem plnění Veřejné zakázky je areál </w:t>
      </w:r>
      <w:r w:rsidR="00522B7D" w:rsidRPr="00522B7D">
        <w:t>Ústřední čistírn</w:t>
      </w:r>
      <w:r w:rsidR="00522B7D">
        <w:t>y</w:t>
      </w:r>
      <w:r w:rsidR="00522B7D" w:rsidRPr="00522B7D">
        <w:t xml:space="preserve"> odpadních vod</w:t>
      </w:r>
      <w:r w:rsidR="00522B7D">
        <w:t xml:space="preserve"> </w:t>
      </w:r>
      <w:r w:rsidRPr="001F1D03">
        <w:t xml:space="preserve">na </w:t>
      </w:r>
      <w:r w:rsidR="001F1D03" w:rsidRPr="00765D50">
        <w:t>Císařském ostrově v Praze</w:t>
      </w:r>
      <w:r w:rsidRPr="001F1D03">
        <w:t>, popř.</w:t>
      </w:r>
      <w:r>
        <w:t xml:space="preserve"> jiné prostory, jež budou pro určité činnosti Zadavatelem určeny a vybranému Dodavateli zpřístupněny. Podrobná specifikace místa plnění Veřejné zakázky je obsažena v </w:t>
      </w:r>
      <w:r w:rsidR="00B941A7">
        <w:t>t</w:t>
      </w:r>
      <w:r w:rsidRPr="00DC0D95">
        <w:t>echnické specifikaci</w:t>
      </w:r>
      <w:r w:rsidR="002B6093">
        <w:t>, která je přílohou a11. Výzvy.</w:t>
      </w:r>
      <w:r>
        <w:t xml:space="preserve"> </w:t>
      </w:r>
    </w:p>
    <w:p w14:paraId="1490E79E" w14:textId="40D4689C" w:rsidR="001937B3" w:rsidRPr="001937B3" w:rsidRDefault="001937B3" w:rsidP="001937B3">
      <w:pPr>
        <w:pStyle w:val="Nadpis2"/>
        <w:spacing w:after="160"/>
        <w:ind w:hanging="718"/>
      </w:pPr>
      <w:r>
        <w:t xml:space="preserve">Místem předání písemných výstupů z činnosti vybraného dodavatele je sídlo Zadavatele, tj. Evropská 866/67, </w:t>
      </w:r>
      <w:r w:rsidR="00C7495A">
        <w:t xml:space="preserve">160 00 </w:t>
      </w:r>
      <w:r>
        <w:t>Praha 6 – Vokovice, nebude-li v konkrétním případě sjednáno jiné místo předání.</w:t>
      </w:r>
    </w:p>
    <w:p w14:paraId="738A2E4B" w14:textId="5DA17945" w:rsidR="00A95140" w:rsidRPr="00006888" w:rsidRDefault="00A95140" w:rsidP="00572F3D">
      <w:pPr>
        <w:pStyle w:val="NADPIS11"/>
      </w:pPr>
      <w:bookmarkStart w:id="207" w:name="_Toc154740937"/>
      <w:r w:rsidRPr="00006888">
        <w:t>Předpokládaná hodnota plnění Veřejné zakázky</w:t>
      </w:r>
      <w:bookmarkEnd w:id="207"/>
    </w:p>
    <w:p w14:paraId="16B63FD5" w14:textId="592E01A6" w:rsidR="00A95140" w:rsidRPr="003C16A7" w:rsidRDefault="00E96BD3" w:rsidP="00905FD9">
      <w:pPr>
        <w:pStyle w:val="Nadpis2"/>
        <w:spacing w:after="0"/>
        <w:ind w:left="720" w:hanging="720"/>
      </w:pPr>
      <w:r>
        <w:t xml:space="preserve">Předpokládaná hodnota </w:t>
      </w:r>
      <w:r w:rsidR="00BA0A81">
        <w:t>V</w:t>
      </w:r>
      <w:r>
        <w:t xml:space="preserve">eřejné zakázky je </w:t>
      </w:r>
      <w:r w:rsidR="00BA0A81">
        <w:t>Z</w:t>
      </w:r>
      <w:r>
        <w:t xml:space="preserve">adavatelem stanovena ve výši </w:t>
      </w:r>
      <w:r w:rsidR="003C16A7">
        <w:t>100.000.000</w:t>
      </w:r>
      <w:r>
        <w:t xml:space="preserve"> Kč bez DPH</w:t>
      </w:r>
      <w:r w:rsidR="003C16A7">
        <w:t>.</w:t>
      </w:r>
      <w:r w:rsidR="00A71F75">
        <w:t xml:space="preserve"> Zadavatel zároveň uvádí, že předpokládaná hodnota Veřejné zakázky představuje maximální možnou nabídkovou cenu dle čl. </w:t>
      </w:r>
      <w:r w:rsidR="00A71F75" w:rsidRPr="00AF65CF">
        <w:t>23</w:t>
      </w:r>
      <w:r w:rsidR="00A71F75">
        <w:t xml:space="preserve"> Výzvy</w:t>
      </w:r>
      <w:r w:rsidR="000147EE">
        <w:t>. Nedodržení maximální výše nabídkové ceny ve smyslu předchozí věty bude považováno za nesplnění zadávacích podmínek s </w:t>
      </w:r>
      <w:r w:rsidR="000147EE" w:rsidRPr="00DC0D95">
        <w:t>důsledkem vyloučení ze zadávacího</w:t>
      </w:r>
      <w:r w:rsidR="000147EE">
        <w:t xml:space="preserve"> řízení postupem dle ust. § 48 odst. 2 písm. a) ZZVZ.</w:t>
      </w:r>
    </w:p>
    <w:p w14:paraId="4C68D3B7" w14:textId="2EF3E3F2" w:rsidR="007A325F" w:rsidRDefault="007A325F" w:rsidP="00FE5E34">
      <w:pPr>
        <w:pStyle w:val="NADPIS11"/>
      </w:pPr>
      <w:bookmarkStart w:id="208" w:name="_Toc154740938"/>
      <w:bookmarkStart w:id="209" w:name="_Toc517797646"/>
      <w:bookmarkStart w:id="210" w:name="_Toc127864378"/>
      <w:r>
        <w:t>Popis postupu v zadávacím řízení</w:t>
      </w:r>
      <w:bookmarkEnd w:id="208"/>
    </w:p>
    <w:p w14:paraId="31EE9500" w14:textId="030662AA" w:rsidR="007A325F" w:rsidRPr="00870856" w:rsidRDefault="007A325F" w:rsidP="00870856">
      <w:pPr>
        <w:pStyle w:val="Nadpis2"/>
        <w:spacing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 xml:space="preserve">1. </w:t>
      </w:r>
      <w:r w:rsidR="000A406E" w:rsidRPr="00870856">
        <w:rPr>
          <w:rFonts w:cs="Tahoma"/>
          <w:b/>
          <w:bCs w:val="0"/>
          <w:szCs w:val="19"/>
          <w:u w:val="single"/>
        </w:rPr>
        <w:t>fáze – podání</w:t>
      </w:r>
      <w:r w:rsidRPr="00870856">
        <w:rPr>
          <w:rFonts w:cs="Tahoma"/>
          <w:b/>
          <w:bCs w:val="0"/>
          <w:szCs w:val="19"/>
          <w:u w:val="single"/>
        </w:rPr>
        <w:t xml:space="preserve"> žádostí o účast</w:t>
      </w:r>
    </w:p>
    <w:p w14:paraId="28D6F7C5" w14:textId="72FEE282" w:rsidR="007A325F" w:rsidRPr="0064554A" w:rsidRDefault="007A325F" w:rsidP="00A06D8A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Zadavatel </w:t>
      </w:r>
      <w:r w:rsidR="00F338FD">
        <w:t>využívá</w:t>
      </w:r>
      <w:r>
        <w:t xml:space="preserve"> institutu </w:t>
      </w:r>
      <w:r w:rsidR="003C16A7">
        <w:t>užšího</w:t>
      </w:r>
      <w:r>
        <w:t xml:space="preserve"> řízení </w:t>
      </w:r>
      <w:r w:rsidR="003C16A7">
        <w:t>dle</w:t>
      </w:r>
      <w:r>
        <w:t xml:space="preserve"> ust</w:t>
      </w:r>
      <w:r w:rsidR="00F338FD">
        <w:t>.</w:t>
      </w:r>
      <w:r>
        <w:t xml:space="preserve"> § </w:t>
      </w:r>
      <w:r w:rsidR="003C16A7">
        <w:t>58 an.</w:t>
      </w:r>
      <w:r>
        <w:t xml:space="preserve"> </w:t>
      </w:r>
      <w:r>
        <w:rPr>
          <w:rFonts w:cs="Tahoma"/>
          <w:szCs w:val="19"/>
        </w:rPr>
        <w:t>ZZVZ</w:t>
      </w:r>
      <w:r>
        <w:t>.</w:t>
      </w:r>
    </w:p>
    <w:p w14:paraId="278AFB1D" w14:textId="7F8E1A23" w:rsidR="0064554A" w:rsidRPr="0064554A" w:rsidRDefault="0064554A" w:rsidP="00A06D8A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Zadavatel zahájí </w:t>
      </w:r>
      <w:r w:rsidR="003C16A7">
        <w:t>užší</w:t>
      </w:r>
      <w:r>
        <w:t xml:space="preserve"> řízení na základě </w:t>
      </w:r>
      <w:r w:rsidR="00BC5C54">
        <w:t xml:space="preserve">Oznámení </w:t>
      </w:r>
      <w:r>
        <w:t>o zahájení zadávacího řízení k</w:t>
      </w:r>
      <w:r w:rsidR="00A06D8A">
        <w:t> </w:t>
      </w:r>
      <w:r>
        <w:t xml:space="preserve">uveřejnění způsobem podle </w:t>
      </w:r>
      <w:r w:rsidR="000A406E">
        <w:t xml:space="preserve">ust. </w:t>
      </w:r>
      <w:r>
        <w:t xml:space="preserve">§ 212 </w:t>
      </w:r>
      <w:r w:rsidR="00F338FD">
        <w:t>ZZVZ</w:t>
      </w:r>
      <w:r>
        <w:t>, kterým vyzývá neomezený počet</w:t>
      </w:r>
      <w:r w:rsidR="00C7495A">
        <w:t xml:space="preserve"> potenciálních</w:t>
      </w:r>
      <w:r>
        <w:t xml:space="preserve"> účastníků řízení k</w:t>
      </w:r>
      <w:r w:rsidR="00A06D8A">
        <w:t> </w:t>
      </w:r>
      <w:r>
        <w:t>podání žádosti o účast v</w:t>
      </w:r>
      <w:r w:rsidR="003C16A7">
        <w:t> </w:t>
      </w:r>
      <w:r>
        <w:t>zadávacím řízení.</w:t>
      </w:r>
    </w:p>
    <w:p w14:paraId="0155151C" w14:textId="6A502C7B" w:rsidR="0064554A" w:rsidRPr="0064554A" w:rsidRDefault="0064554A" w:rsidP="00A06D8A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V rámci </w:t>
      </w:r>
      <w:r w:rsidR="003C16A7">
        <w:t>užšího</w:t>
      </w:r>
      <w:r>
        <w:t xml:space="preserve"> řízení podávají </w:t>
      </w:r>
      <w:r w:rsidR="00F338FD">
        <w:t>dodavatelé</w:t>
      </w:r>
      <w:r>
        <w:t xml:space="preserve"> </w:t>
      </w:r>
      <w:r w:rsidR="00F338FD">
        <w:t>Z</w:t>
      </w:r>
      <w:r>
        <w:t>adavateli nej</w:t>
      </w:r>
      <w:r w:rsidR="00F338FD">
        <w:t>dříve</w:t>
      </w:r>
      <w:r>
        <w:t xml:space="preserve"> žádost o účast v</w:t>
      </w:r>
      <w:r w:rsidR="00301872">
        <w:t> </w:t>
      </w:r>
      <w:r>
        <w:t>zadávacím řízení (</w:t>
      </w:r>
      <w:r w:rsidRPr="00975324">
        <w:t>viz</w:t>
      </w:r>
      <w:r w:rsidR="003C16A7">
        <w:t> </w:t>
      </w:r>
      <w:r w:rsidR="00F66104" w:rsidRPr="004535B3">
        <w:t xml:space="preserve">příloha </w:t>
      </w:r>
      <w:r w:rsidR="00F66104" w:rsidRPr="003E4711">
        <w:t>a</w:t>
      </w:r>
      <w:r w:rsidR="00C7495A">
        <w:t>0</w:t>
      </w:r>
      <w:r w:rsidR="00975324" w:rsidRPr="003E4711">
        <w:t>2</w:t>
      </w:r>
      <w:r w:rsidRPr="004535B3">
        <w:t xml:space="preserve"> </w:t>
      </w:r>
      <w:r w:rsidR="00F338FD" w:rsidRPr="004535B3">
        <w:t>Výzvy</w:t>
      </w:r>
      <w:r>
        <w:t>). Žádost o účast musí mimo jiné obsahovat doklady potvrzující splnění kvalifikace účastníka v souladu s</w:t>
      </w:r>
      <w:r w:rsidR="00F338FD">
        <w:t> touto Výzvou</w:t>
      </w:r>
      <w:r>
        <w:t xml:space="preserve">. Lhůta pro podání žádosti o účast je uvedena v </w:t>
      </w:r>
      <w:r w:rsidRPr="004535B3">
        <w:t xml:space="preserve">čl. </w:t>
      </w:r>
      <w:r w:rsidR="00824E87" w:rsidRPr="003E4711">
        <w:t>2</w:t>
      </w:r>
      <w:r w:rsidR="00975324" w:rsidRPr="003E4711">
        <w:t>8</w:t>
      </w:r>
      <w:r w:rsidR="00C7495A">
        <w:t>.</w:t>
      </w:r>
      <w:r>
        <w:t xml:space="preserve"> </w:t>
      </w:r>
      <w:r w:rsidR="00F338FD">
        <w:t>Výzvy</w:t>
      </w:r>
      <w:r>
        <w:t>. Zadavatel následně v souladu s</w:t>
      </w:r>
      <w:r w:rsidR="000A406E">
        <w:t xml:space="preserve"> ust. </w:t>
      </w:r>
      <w:r>
        <w:t xml:space="preserve">§ </w:t>
      </w:r>
      <w:r w:rsidR="00FE10FF">
        <w:t>58</w:t>
      </w:r>
      <w:r>
        <w:t xml:space="preserve"> odst. </w:t>
      </w:r>
      <w:r w:rsidR="00FE10FF">
        <w:t>3</w:t>
      </w:r>
      <w:r>
        <w:t xml:space="preserve"> </w:t>
      </w:r>
      <w:r w:rsidR="00F338FD">
        <w:t>ZZVZ</w:t>
      </w:r>
      <w:r>
        <w:t xml:space="preserve"> posoudí soulad kvalifikace </w:t>
      </w:r>
      <w:r w:rsidR="00F338FD">
        <w:t>dodavatelů</w:t>
      </w:r>
      <w:r>
        <w:t>, kteří podali žádost o účast, s</w:t>
      </w:r>
      <w:r w:rsidR="00F338FD">
        <w:t> požadavky uvedenými v této Výzvě</w:t>
      </w:r>
      <w:r>
        <w:t xml:space="preserve">. Zadavatel vyloučí všechny </w:t>
      </w:r>
      <w:r w:rsidR="00F338FD">
        <w:t>dodavatele</w:t>
      </w:r>
      <w:r>
        <w:t>, kteří neprokáží splnění kvalifikace.</w:t>
      </w:r>
    </w:p>
    <w:p w14:paraId="5625205F" w14:textId="1A8AF8DA" w:rsidR="0064554A" w:rsidRPr="0064554A" w:rsidRDefault="0064554A" w:rsidP="00A06D8A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V žádosti o účast musí </w:t>
      </w:r>
      <w:r w:rsidR="00F338FD">
        <w:t>dodavatel</w:t>
      </w:r>
      <w:r>
        <w:t xml:space="preserve"> prokázat splnění základní</w:t>
      </w:r>
      <w:r w:rsidR="008C3244">
        <w:t xml:space="preserve"> a</w:t>
      </w:r>
      <w:r>
        <w:t xml:space="preserve"> profesní způsobilosti</w:t>
      </w:r>
      <w:r w:rsidR="008C3244">
        <w:t xml:space="preserve"> a technické kvalifikace</w:t>
      </w:r>
      <w:r>
        <w:t xml:space="preserve"> dle </w:t>
      </w:r>
      <w:r w:rsidR="00AF65CF">
        <w:t>odst.</w:t>
      </w:r>
      <w:r w:rsidRPr="004535B3">
        <w:t xml:space="preserve"> </w:t>
      </w:r>
      <w:r w:rsidR="00824E87" w:rsidRPr="003E4711">
        <w:t>16.2</w:t>
      </w:r>
      <w:r w:rsidRPr="004535B3">
        <w:t xml:space="preserve"> </w:t>
      </w:r>
      <w:r>
        <w:t>Výzvy.</w:t>
      </w:r>
    </w:p>
    <w:p w14:paraId="23FEEC62" w14:textId="6B3569BF" w:rsidR="0064554A" w:rsidRDefault="0064554A" w:rsidP="00A06D8A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Zadavatel všem </w:t>
      </w:r>
      <w:r w:rsidR="00F338FD">
        <w:t>dodavatelům</w:t>
      </w:r>
      <w:r>
        <w:t xml:space="preserve">, kteří neprokázali splnění kvalifikace zadávacího řízení, odešle rozhodnutí o vyloučení ze zadávacího řízení prostřednictvím zprávy na profilu </w:t>
      </w:r>
      <w:r w:rsidR="00AF65CF">
        <w:t>Zadavatele</w:t>
      </w:r>
      <w:r>
        <w:t xml:space="preserve">. Zadavatel nevyloučené </w:t>
      </w:r>
      <w:r w:rsidR="00F338FD">
        <w:t>dodavatele</w:t>
      </w:r>
      <w:r>
        <w:t xml:space="preserve"> vyzve k</w:t>
      </w:r>
      <w:r w:rsidR="005A6699">
        <w:t> </w:t>
      </w:r>
      <w:r>
        <w:t>podání nabídek</w:t>
      </w:r>
      <w:r w:rsidR="008C3244">
        <w:t>, a to současně</w:t>
      </w:r>
      <w:r>
        <w:t>.</w:t>
      </w:r>
    </w:p>
    <w:p w14:paraId="59EC0114" w14:textId="4473ACF3" w:rsidR="007A325F" w:rsidRPr="00870856" w:rsidRDefault="00F338FD" w:rsidP="00870856">
      <w:pPr>
        <w:pStyle w:val="Nadpis2"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 xml:space="preserve">2. </w:t>
      </w:r>
      <w:r w:rsidR="000A406E" w:rsidRPr="00870856">
        <w:rPr>
          <w:rFonts w:cs="Tahoma"/>
          <w:b/>
          <w:bCs w:val="0"/>
          <w:szCs w:val="19"/>
          <w:u w:val="single"/>
        </w:rPr>
        <w:t>fáze – podání</w:t>
      </w:r>
      <w:r w:rsidRPr="00870856">
        <w:rPr>
          <w:rFonts w:cs="Tahoma"/>
          <w:b/>
          <w:bCs w:val="0"/>
          <w:szCs w:val="19"/>
          <w:u w:val="single"/>
        </w:rPr>
        <w:t xml:space="preserve"> nabídek</w:t>
      </w:r>
    </w:p>
    <w:p w14:paraId="5D7C865E" w14:textId="4DE7F87A" w:rsidR="007A325F" w:rsidRPr="00F338FD" w:rsidRDefault="00F338FD" w:rsidP="005A6699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 xml:space="preserve">Zadavatel v souladu s ust. § </w:t>
      </w:r>
      <w:r w:rsidR="00FE10FF">
        <w:t>58</w:t>
      </w:r>
      <w:r>
        <w:t xml:space="preserve"> odst. </w:t>
      </w:r>
      <w:r w:rsidR="00FE10FF">
        <w:t>3</w:t>
      </w:r>
      <w:r>
        <w:t xml:space="preserve"> ZZVZ vyzve dodavatele, kteří prokázali splnění kvalifikace k</w:t>
      </w:r>
      <w:r w:rsidR="005A6699">
        <w:t> </w:t>
      </w:r>
      <w:r>
        <w:t xml:space="preserve">podání nabídek. </w:t>
      </w:r>
      <w:r w:rsidR="00FE10FF">
        <w:t>N</w:t>
      </w:r>
      <w:r>
        <w:t>abídku mohou podat jen vyzvaní dodavatelé. Vyzvaní dodavatelé nemohou podat společnou nabídku.</w:t>
      </w:r>
      <w:r w:rsidR="007A325F">
        <w:t xml:space="preserve"> </w:t>
      </w:r>
    </w:p>
    <w:p w14:paraId="13421E8D" w14:textId="7C34F8AD" w:rsidR="004A0837" w:rsidRPr="00CB6162" w:rsidRDefault="00FE64EF" w:rsidP="005A6699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>
        <w:t>N</w:t>
      </w:r>
      <w:r w:rsidR="004A0837">
        <w:t>abídka</w:t>
      </w:r>
      <w:r>
        <w:t xml:space="preserve"> </w:t>
      </w:r>
      <w:r w:rsidR="004A0837">
        <w:t xml:space="preserve">dodavatele musí splňovat veškeré požadavky a podmínky </w:t>
      </w:r>
      <w:r w:rsidR="002A36F8">
        <w:t>Z</w:t>
      </w:r>
      <w:r w:rsidR="004A0837">
        <w:t>adavatele uvedené v této Výzvě</w:t>
      </w:r>
      <w:r w:rsidR="00EC5810">
        <w:t>, jejích změnách a doplnění</w:t>
      </w:r>
      <w:r w:rsidR="004A0837">
        <w:t>.</w:t>
      </w:r>
    </w:p>
    <w:p w14:paraId="7AF9C40F" w14:textId="2778C0C3" w:rsidR="007B0811" w:rsidRDefault="007B0811" w:rsidP="00FE5E34">
      <w:pPr>
        <w:pStyle w:val="NADPIS11"/>
      </w:pPr>
      <w:bookmarkStart w:id="211" w:name="_Toc154740939"/>
      <w:r>
        <w:lastRenderedPageBreak/>
        <w:t xml:space="preserve">Podmínky </w:t>
      </w:r>
      <w:r w:rsidRPr="00E46432">
        <w:t>účasti v zadávacím řízení</w:t>
      </w:r>
      <w:bookmarkEnd w:id="211"/>
    </w:p>
    <w:p w14:paraId="1A679992" w14:textId="74771E66" w:rsidR="00DD33FC" w:rsidRDefault="00DD33FC" w:rsidP="00DD33FC">
      <w:pPr>
        <w:pStyle w:val="Nadpis2"/>
        <w:keepNext/>
        <w:spacing w:after="80"/>
        <w:ind w:left="720" w:hanging="720"/>
        <w:rPr>
          <w:lang w:eastAsia="cs-CZ"/>
        </w:rPr>
      </w:pPr>
      <w:r w:rsidRPr="00DD33FC">
        <w:rPr>
          <w:lang w:eastAsia="cs-CZ"/>
        </w:rPr>
        <w:t>Podmínky účasti v zadávacím řízení Zadavatel stanovil jako</w:t>
      </w:r>
      <w:r>
        <w:rPr>
          <w:lang w:eastAsia="cs-CZ"/>
        </w:rPr>
        <w:t>:</w:t>
      </w:r>
    </w:p>
    <w:p w14:paraId="6C30451A" w14:textId="554F992B" w:rsidR="00DD33FC" w:rsidRDefault="00DD33FC" w:rsidP="0077322B">
      <w:pPr>
        <w:pStyle w:val="Odstavecseseznamem"/>
        <w:numPr>
          <w:ilvl w:val="0"/>
          <w:numId w:val="24"/>
        </w:numPr>
        <w:ind w:left="1134" w:hanging="425"/>
        <w:rPr>
          <w:lang w:eastAsia="cs-CZ"/>
        </w:rPr>
      </w:pPr>
      <w:r>
        <w:rPr>
          <w:lang w:eastAsia="cs-CZ"/>
        </w:rPr>
        <w:t xml:space="preserve">Podmínky kvalifikace (viz čl. </w:t>
      </w:r>
      <w:r w:rsidRPr="003E4711">
        <w:rPr>
          <w:lang w:eastAsia="cs-CZ"/>
        </w:rPr>
        <w:t>1</w:t>
      </w:r>
      <w:r w:rsidR="00DC589C" w:rsidRPr="003E4711">
        <w:rPr>
          <w:lang w:eastAsia="cs-CZ"/>
        </w:rPr>
        <w:t>7</w:t>
      </w:r>
      <w:r w:rsidR="002B6093">
        <w:rPr>
          <w:lang w:eastAsia="cs-CZ"/>
        </w:rPr>
        <w:t>.</w:t>
      </w:r>
      <w:r>
        <w:rPr>
          <w:lang w:eastAsia="cs-CZ"/>
        </w:rPr>
        <w:t xml:space="preserve"> an. Výzvy);</w:t>
      </w:r>
    </w:p>
    <w:p w14:paraId="5484B07F" w14:textId="5D0BC1C8" w:rsidR="00DD33FC" w:rsidRPr="009B6DAD" w:rsidRDefault="00DD33FC" w:rsidP="0077322B">
      <w:pPr>
        <w:pStyle w:val="Odstavecseseznamem"/>
        <w:numPr>
          <w:ilvl w:val="0"/>
          <w:numId w:val="24"/>
        </w:numPr>
        <w:ind w:left="1134" w:hanging="425"/>
        <w:rPr>
          <w:lang w:eastAsia="cs-CZ"/>
        </w:rPr>
      </w:pPr>
      <w:r w:rsidRPr="009B6DAD">
        <w:rPr>
          <w:lang w:eastAsia="cs-CZ"/>
        </w:rPr>
        <w:t>Technické podmínky vymezující předmět Veřejné zakázky včetně podmínek nakládání s právy k průmyslovému nebo duševnímu vlastnictví vzniklými v souvislosti s plněním smlouvy na</w:t>
      </w:r>
      <w:r w:rsidR="00E70F6F">
        <w:rPr>
          <w:lang w:eastAsia="cs-CZ"/>
        </w:rPr>
        <w:t> </w:t>
      </w:r>
      <w:r w:rsidRPr="009B6DAD">
        <w:rPr>
          <w:lang w:eastAsia="cs-CZ"/>
        </w:rPr>
        <w:t xml:space="preserve">Veřejnou zakázku (viz </w:t>
      </w:r>
      <w:r w:rsidR="001E4E79">
        <w:rPr>
          <w:lang w:eastAsia="cs-CZ"/>
        </w:rPr>
        <w:t>odst.</w:t>
      </w:r>
      <w:r w:rsidRPr="009B6DAD">
        <w:rPr>
          <w:lang w:eastAsia="cs-CZ"/>
        </w:rPr>
        <w:t xml:space="preserve"> 1</w:t>
      </w:r>
      <w:r w:rsidR="00037269" w:rsidRPr="009B6DAD">
        <w:rPr>
          <w:lang w:eastAsia="cs-CZ"/>
        </w:rPr>
        <w:t>5</w:t>
      </w:r>
      <w:r w:rsidRPr="009B6DAD">
        <w:rPr>
          <w:lang w:eastAsia="cs-CZ"/>
        </w:rPr>
        <w:t>.2 Výzvy);</w:t>
      </w:r>
    </w:p>
    <w:p w14:paraId="4F5D814E" w14:textId="0DD7D94F" w:rsidR="00DD33FC" w:rsidRDefault="00DD33FC" w:rsidP="0077322B">
      <w:pPr>
        <w:pStyle w:val="Odstavecseseznamem"/>
        <w:numPr>
          <w:ilvl w:val="0"/>
          <w:numId w:val="24"/>
        </w:numPr>
        <w:ind w:left="1134" w:hanging="425"/>
        <w:rPr>
          <w:lang w:eastAsia="cs-CZ"/>
        </w:rPr>
      </w:pPr>
      <w:r w:rsidRPr="00DD33FC">
        <w:rPr>
          <w:lang w:eastAsia="cs-CZ"/>
        </w:rPr>
        <w:t>Obchodní nebo jiné smluvní podmínky vztahující se k předmětu Veřejné zakázky</w:t>
      </w:r>
      <w:r>
        <w:rPr>
          <w:lang w:eastAsia="cs-CZ"/>
        </w:rPr>
        <w:t xml:space="preserve"> (viz </w:t>
      </w:r>
      <w:r w:rsidR="00AF65CF">
        <w:rPr>
          <w:lang w:eastAsia="cs-CZ"/>
        </w:rPr>
        <w:t xml:space="preserve">odst. </w:t>
      </w:r>
      <w:r w:rsidRPr="003E4711">
        <w:rPr>
          <w:lang w:eastAsia="cs-CZ"/>
        </w:rPr>
        <w:t>1</w:t>
      </w:r>
      <w:r w:rsidR="001E4E79" w:rsidRPr="003E4711">
        <w:rPr>
          <w:lang w:eastAsia="cs-CZ"/>
        </w:rPr>
        <w:t>5</w:t>
      </w:r>
      <w:r w:rsidRPr="003E4711">
        <w:rPr>
          <w:lang w:eastAsia="cs-CZ"/>
        </w:rPr>
        <w:t>.3</w:t>
      </w:r>
      <w:r>
        <w:rPr>
          <w:lang w:eastAsia="cs-CZ"/>
        </w:rPr>
        <w:t xml:space="preserve"> Výzvy).</w:t>
      </w:r>
    </w:p>
    <w:p w14:paraId="52C5E1E0" w14:textId="2973BF93" w:rsidR="00DD33FC" w:rsidRPr="00870856" w:rsidRDefault="00DD33FC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Technické podmínky vymezující předmět Veřejné zakázky včetně podmínek nakládání s právy k průmyslovému nebo duševnímu vlastnictví vzniklými v souvislosti s plněním smlouvy na Veřejnou zakázku</w:t>
      </w:r>
      <w:r w:rsidR="000D0923" w:rsidRPr="00870856">
        <w:rPr>
          <w:rFonts w:cs="Tahoma"/>
          <w:b/>
          <w:bCs w:val="0"/>
          <w:szCs w:val="19"/>
          <w:u w:val="single"/>
        </w:rPr>
        <w:t>.</w:t>
      </w:r>
    </w:p>
    <w:p w14:paraId="715E7940" w14:textId="4E8AECBC" w:rsidR="00DD33FC" w:rsidRPr="00DD4D13" w:rsidRDefault="00DD33FC" w:rsidP="00DD33FC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>
        <w:t xml:space="preserve">Technické podmínky (charakteristiky a požadavky na služby stanovené objektivně a jednoznačně způsobem vyjadřujícím účel využití požadovaného plnění zamýšlený </w:t>
      </w:r>
      <w:r w:rsidR="002A36F8">
        <w:t>Z</w:t>
      </w:r>
      <w:r>
        <w:t xml:space="preserve">adavatelem) jsou součástí přílohy </w:t>
      </w:r>
      <w:r w:rsidR="00F66104" w:rsidRPr="00DD4D13">
        <w:t>a1</w:t>
      </w:r>
      <w:r w:rsidR="00DC0D95" w:rsidRPr="00DD4D13">
        <w:t>1</w:t>
      </w:r>
      <w:r w:rsidR="00F66104" w:rsidRPr="00DD4D13">
        <w:t xml:space="preserve">. </w:t>
      </w:r>
      <w:r w:rsidRPr="00DD4D13">
        <w:t>Výzvy.</w:t>
      </w:r>
    </w:p>
    <w:p w14:paraId="76EC549C" w14:textId="0A4575AF" w:rsidR="00DD33FC" w:rsidRPr="00DD4D13" w:rsidRDefault="00A0342A" w:rsidP="00870856">
      <w:pPr>
        <w:pStyle w:val="Nadpis2"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DD4D13">
        <w:rPr>
          <w:rFonts w:cs="Tahoma"/>
          <w:b/>
          <w:bCs w:val="0"/>
          <w:szCs w:val="19"/>
          <w:u w:val="single"/>
        </w:rPr>
        <w:t>Obchodní nebo jiné smluvní podmínky vztahující se k předmětu Veřejné zakázky</w:t>
      </w:r>
    </w:p>
    <w:p w14:paraId="1937C37C" w14:textId="64812A4A" w:rsidR="00FE64EF" w:rsidRPr="00DD4D13" w:rsidRDefault="00A0342A" w:rsidP="00FE64EF">
      <w:pPr>
        <w:pStyle w:val="Styl1"/>
        <w:tabs>
          <w:tab w:val="clear" w:pos="862"/>
        </w:tabs>
        <w:spacing w:after="160"/>
        <w:ind w:left="709"/>
        <w:rPr>
          <w:lang w:eastAsia="x-none"/>
        </w:rPr>
      </w:pPr>
      <w:r w:rsidRPr="00DD4D13">
        <w:t>Zadavatel stanoví obchodní podmínky formou závazného textu návrhu smlouvy</w:t>
      </w:r>
      <w:r w:rsidR="00FE64EF" w:rsidRPr="00DD4D13">
        <w:t>, který tvoří přílohu a1</w:t>
      </w:r>
      <w:r w:rsidR="00DC0D95" w:rsidRPr="00DD4D13">
        <w:t>1</w:t>
      </w:r>
      <w:r w:rsidR="00FE64EF" w:rsidRPr="00DD4D13">
        <w:t>. Výzvy.</w:t>
      </w:r>
    </w:p>
    <w:p w14:paraId="70BBECC4" w14:textId="0F8B76D6" w:rsidR="00DD33FC" w:rsidRDefault="00A0342A" w:rsidP="001F3199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 w:rsidRPr="00A0342A">
        <w:rPr>
          <w:lang w:eastAsia="cs-CZ"/>
        </w:rPr>
        <w:t>V případě nejasností v obsahu obchodních podmínek má dodavatel možnost si případné nejasnosti vysvětlit ještě v průběhu lhůty pro podání žádosti o účast/nabídky způsobem dle ust. § 98 odst. 3 ZZVZ.</w:t>
      </w:r>
    </w:p>
    <w:p w14:paraId="73614FF9" w14:textId="2DBE5CC5" w:rsidR="00004A13" w:rsidRPr="00BB2795" w:rsidRDefault="00004A13" w:rsidP="00FE5E34">
      <w:pPr>
        <w:pStyle w:val="NADPIS11"/>
      </w:pPr>
      <w:bookmarkStart w:id="212" w:name="_Toc154740940"/>
      <w:r w:rsidRPr="00BB2795">
        <w:t xml:space="preserve">Obecné požadavky </w:t>
      </w:r>
      <w:r w:rsidR="004D2AB4" w:rsidRPr="00BB2795">
        <w:t>Zadavatele</w:t>
      </w:r>
      <w:r w:rsidRPr="00BB2795">
        <w:t xml:space="preserve"> na prokázání kvalifikace</w:t>
      </w:r>
      <w:bookmarkEnd w:id="209"/>
      <w:bookmarkEnd w:id="210"/>
      <w:bookmarkEnd w:id="212"/>
    </w:p>
    <w:p w14:paraId="77460A06" w14:textId="79BB63F9" w:rsidR="00004A13" w:rsidRPr="00870856" w:rsidRDefault="00004A13" w:rsidP="00870856">
      <w:pPr>
        <w:pStyle w:val="Nadpis2"/>
        <w:spacing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 xml:space="preserve">Obecně k požadavkům </w:t>
      </w:r>
      <w:r w:rsidR="004D2AB4" w:rsidRPr="00870856">
        <w:rPr>
          <w:rFonts w:cs="Tahoma"/>
          <w:b/>
          <w:bCs w:val="0"/>
          <w:szCs w:val="19"/>
          <w:u w:val="single"/>
        </w:rPr>
        <w:t>Z</w:t>
      </w:r>
      <w:r w:rsidRPr="00870856">
        <w:rPr>
          <w:rFonts w:cs="Tahoma"/>
          <w:b/>
          <w:bCs w:val="0"/>
          <w:szCs w:val="19"/>
          <w:u w:val="single"/>
        </w:rPr>
        <w:t xml:space="preserve">adavatele na kvalifikaci </w:t>
      </w:r>
    </w:p>
    <w:p w14:paraId="54FB9113" w14:textId="2EEFCA88" w:rsidR="00004A13" w:rsidRPr="00646948" w:rsidRDefault="00004A13" w:rsidP="00821491">
      <w:pPr>
        <w:pStyle w:val="Styl1"/>
        <w:tabs>
          <w:tab w:val="clear" w:pos="862"/>
        </w:tabs>
        <w:spacing w:after="160"/>
        <w:ind w:left="709"/>
      </w:pPr>
      <w:r w:rsidRPr="00646948">
        <w:t>Dodavatel je povinen ve smyslu</w:t>
      </w:r>
      <w:r w:rsidR="00302B36" w:rsidRPr="00646948">
        <w:t xml:space="preserve"> ust.</w:t>
      </w:r>
      <w:r w:rsidRPr="00646948">
        <w:t xml:space="preserve"> § 73 a násl. ZZVZ prokázat splnění kvalifikace dle</w:t>
      </w:r>
      <w:r w:rsidR="00C5504A" w:rsidRPr="00646948">
        <w:t> </w:t>
      </w:r>
      <w:r w:rsidRPr="00646948">
        <w:t xml:space="preserve">níže uvedených požadavků </w:t>
      </w:r>
      <w:r w:rsidR="004D2AB4" w:rsidRPr="00646948">
        <w:t>Z</w:t>
      </w:r>
      <w:r w:rsidRPr="00646948">
        <w:t xml:space="preserve">adavatele. </w:t>
      </w:r>
    </w:p>
    <w:p w14:paraId="51F95A59" w14:textId="77777777" w:rsidR="00004A13" w:rsidRPr="00870856" w:rsidRDefault="00004A13" w:rsidP="00870856">
      <w:pPr>
        <w:pStyle w:val="Nadpis2"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Rozsah splnění kvalifikace</w:t>
      </w:r>
    </w:p>
    <w:p w14:paraId="660BD701" w14:textId="6734D62F" w:rsidR="00004A13" w:rsidRPr="005E3D6B" w:rsidRDefault="00004A13" w:rsidP="00AE2E5B">
      <w:pPr>
        <w:pStyle w:val="Styl1"/>
        <w:numPr>
          <w:ilvl w:val="2"/>
          <w:numId w:val="19"/>
        </w:numPr>
        <w:tabs>
          <w:tab w:val="clear" w:pos="862"/>
        </w:tabs>
        <w:spacing w:after="80"/>
        <w:ind w:left="1276" w:hanging="425"/>
        <w:rPr>
          <w:rFonts w:cs="Tahoma"/>
          <w:szCs w:val="19"/>
        </w:rPr>
      </w:pPr>
      <w:bookmarkStart w:id="213" w:name="_Ref466469168"/>
      <w:r w:rsidRPr="00236591">
        <w:rPr>
          <w:rFonts w:cs="Tahoma"/>
          <w:szCs w:val="19"/>
        </w:rPr>
        <w:t xml:space="preserve">základní způsobilost dle </w:t>
      </w:r>
      <w:r w:rsidR="00302B36" w:rsidRPr="00236591">
        <w:rPr>
          <w:rFonts w:cs="Tahoma"/>
          <w:szCs w:val="19"/>
        </w:rPr>
        <w:t xml:space="preserve">ust. </w:t>
      </w:r>
      <w:r w:rsidRPr="00236591">
        <w:rPr>
          <w:rFonts w:cs="Tahoma"/>
          <w:szCs w:val="19"/>
        </w:rPr>
        <w:t>§ 74 ve spojení s</w:t>
      </w:r>
      <w:r w:rsidR="00302B36" w:rsidRPr="00236591">
        <w:rPr>
          <w:rFonts w:cs="Tahoma"/>
          <w:szCs w:val="19"/>
        </w:rPr>
        <w:t> ust.</w:t>
      </w:r>
      <w:r w:rsidRPr="00236591">
        <w:rPr>
          <w:rFonts w:cs="Tahoma"/>
          <w:szCs w:val="19"/>
        </w:rPr>
        <w:t xml:space="preserve"> § 75 odst. 1 ZZVZ (</w:t>
      </w:r>
      <w:r w:rsidRPr="005E3D6B">
        <w:rPr>
          <w:rFonts w:cs="Tahoma"/>
          <w:szCs w:val="19"/>
        </w:rPr>
        <w:t>viz</w:t>
      </w:r>
      <w:r w:rsidR="00C468B1" w:rsidRPr="005E3D6B">
        <w:rPr>
          <w:rFonts w:cs="Tahoma"/>
          <w:szCs w:val="19"/>
        </w:rPr>
        <w:t> </w:t>
      </w:r>
      <w:r w:rsidRPr="005E3D6B">
        <w:rPr>
          <w:rFonts w:cs="Tahoma"/>
          <w:szCs w:val="19"/>
        </w:rPr>
        <w:t>čl.</w:t>
      </w:r>
      <w:r w:rsidR="007A253D" w:rsidRPr="005E3D6B">
        <w:rPr>
          <w:rFonts w:cs="Tahoma"/>
          <w:szCs w:val="19"/>
        </w:rPr>
        <w:t> </w:t>
      </w:r>
      <w:r w:rsidR="006F1DB3" w:rsidRPr="003E4711">
        <w:rPr>
          <w:rFonts w:cs="Tahoma"/>
          <w:szCs w:val="19"/>
        </w:rPr>
        <w:t>1</w:t>
      </w:r>
      <w:r w:rsidR="00923E1D" w:rsidRPr="003E4711">
        <w:rPr>
          <w:rFonts w:cs="Tahoma"/>
          <w:szCs w:val="19"/>
        </w:rPr>
        <w:t>7</w:t>
      </w:r>
      <w:r w:rsidR="008D6971">
        <w:rPr>
          <w:rFonts w:cs="Tahoma"/>
          <w:szCs w:val="19"/>
        </w:rPr>
        <w:t>.</w:t>
      </w:r>
      <w:r w:rsidR="007A253D" w:rsidRPr="005E3D6B">
        <w:rPr>
          <w:rFonts w:cs="Tahoma"/>
          <w:szCs w:val="19"/>
        </w:rPr>
        <w:t> </w:t>
      </w:r>
      <w:r w:rsidR="004A0837">
        <w:rPr>
          <w:rFonts w:cs="Tahoma"/>
          <w:szCs w:val="19"/>
        </w:rPr>
        <w:t>Výzvy</w:t>
      </w:r>
      <w:r w:rsidRPr="005E3D6B">
        <w:rPr>
          <w:rFonts w:cs="Tahoma"/>
          <w:szCs w:val="19"/>
        </w:rPr>
        <w:t>);</w:t>
      </w:r>
      <w:bookmarkEnd w:id="213"/>
    </w:p>
    <w:p w14:paraId="6F4436EC" w14:textId="7109AC94" w:rsidR="00004A13" w:rsidRPr="005E3D6B" w:rsidRDefault="00004A13" w:rsidP="00AE2E5B">
      <w:pPr>
        <w:pStyle w:val="Styl1"/>
        <w:numPr>
          <w:ilvl w:val="2"/>
          <w:numId w:val="19"/>
        </w:numPr>
        <w:tabs>
          <w:tab w:val="clear" w:pos="862"/>
        </w:tabs>
        <w:spacing w:after="80"/>
        <w:ind w:left="1276" w:hanging="425"/>
        <w:rPr>
          <w:rFonts w:cs="Tahoma"/>
          <w:szCs w:val="19"/>
        </w:rPr>
      </w:pPr>
      <w:bookmarkStart w:id="214" w:name="_Ref466469228"/>
      <w:r w:rsidRPr="005E3D6B">
        <w:rPr>
          <w:rFonts w:cs="Tahoma"/>
          <w:szCs w:val="19"/>
        </w:rPr>
        <w:t>profesní způsobilost dle</w:t>
      </w:r>
      <w:r w:rsidR="00302B36" w:rsidRPr="005E3D6B">
        <w:rPr>
          <w:rFonts w:cs="Tahoma"/>
          <w:szCs w:val="19"/>
        </w:rPr>
        <w:t xml:space="preserve"> ust.</w:t>
      </w:r>
      <w:r w:rsidRPr="005E3D6B">
        <w:rPr>
          <w:rFonts w:cs="Tahoma"/>
          <w:szCs w:val="19"/>
        </w:rPr>
        <w:t xml:space="preserve"> § 77 ZZVZ (viz čl. </w:t>
      </w:r>
      <w:r w:rsidR="006F1DB3" w:rsidRPr="003E4711">
        <w:rPr>
          <w:rFonts w:cs="Tahoma"/>
          <w:szCs w:val="19"/>
        </w:rPr>
        <w:t>1</w:t>
      </w:r>
      <w:r w:rsidR="00923E1D" w:rsidRPr="003E4711">
        <w:rPr>
          <w:rFonts w:cs="Tahoma"/>
          <w:szCs w:val="19"/>
        </w:rPr>
        <w:t>8</w:t>
      </w:r>
      <w:r w:rsidR="008D6971">
        <w:rPr>
          <w:rFonts w:cs="Tahoma"/>
          <w:szCs w:val="19"/>
        </w:rPr>
        <w:t>.</w:t>
      </w:r>
      <w:r w:rsidRPr="005E3D6B">
        <w:rPr>
          <w:rFonts w:cs="Tahoma"/>
          <w:szCs w:val="19"/>
        </w:rPr>
        <w:t xml:space="preserve"> </w:t>
      </w:r>
      <w:r w:rsidR="004A0837">
        <w:rPr>
          <w:rFonts w:cs="Tahoma"/>
          <w:szCs w:val="19"/>
        </w:rPr>
        <w:t>Výzvy</w:t>
      </w:r>
      <w:r w:rsidRPr="005E3D6B">
        <w:rPr>
          <w:rFonts w:cs="Tahoma"/>
          <w:szCs w:val="19"/>
        </w:rPr>
        <w:t>);</w:t>
      </w:r>
      <w:bookmarkEnd w:id="214"/>
    </w:p>
    <w:p w14:paraId="2BF45840" w14:textId="1B2E8C00" w:rsidR="00004A13" w:rsidRPr="005E3D6B" w:rsidRDefault="00004A13" w:rsidP="00AE2E5B">
      <w:pPr>
        <w:pStyle w:val="Styl1"/>
        <w:numPr>
          <w:ilvl w:val="2"/>
          <w:numId w:val="19"/>
        </w:numPr>
        <w:tabs>
          <w:tab w:val="clear" w:pos="862"/>
        </w:tabs>
        <w:spacing w:after="160"/>
        <w:ind w:left="1276" w:hanging="425"/>
        <w:rPr>
          <w:rFonts w:cs="Tahoma"/>
          <w:szCs w:val="19"/>
        </w:rPr>
      </w:pPr>
      <w:bookmarkStart w:id="215" w:name="_Ref466469264"/>
      <w:r w:rsidRPr="005E3D6B">
        <w:rPr>
          <w:rFonts w:cs="Tahoma"/>
          <w:szCs w:val="19"/>
        </w:rPr>
        <w:t>kritéria technické kvalifikace dle</w:t>
      </w:r>
      <w:r w:rsidR="00302B36" w:rsidRPr="005E3D6B">
        <w:rPr>
          <w:rFonts w:cs="Tahoma"/>
          <w:szCs w:val="19"/>
        </w:rPr>
        <w:t xml:space="preserve"> ust.</w:t>
      </w:r>
      <w:r w:rsidRPr="005E3D6B">
        <w:rPr>
          <w:rFonts w:cs="Tahoma"/>
          <w:szCs w:val="19"/>
        </w:rPr>
        <w:t xml:space="preserve"> § 79 ZZVZ (viz čl. </w:t>
      </w:r>
      <w:r w:rsidR="00923E1D" w:rsidRPr="003E4711">
        <w:rPr>
          <w:rFonts w:cs="Tahoma"/>
          <w:szCs w:val="19"/>
        </w:rPr>
        <w:t>19</w:t>
      </w:r>
      <w:r w:rsidR="008D6971">
        <w:rPr>
          <w:rFonts w:cs="Tahoma"/>
          <w:szCs w:val="19"/>
        </w:rPr>
        <w:t>.</w:t>
      </w:r>
      <w:r w:rsidR="00417F2B" w:rsidRPr="005E3D6B">
        <w:rPr>
          <w:rFonts w:cs="Tahoma"/>
          <w:szCs w:val="19"/>
        </w:rPr>
        <w:t xml:space="preserve"> </w:t>
      </w:r>
      <w:r w:rsidR="004A0837">
        <w:rPr>
          <w:rFonts w:cs="Tahoma"/>
          <w:szCs w:val="19"/>
        </w:rPr>
        <w:t>Výzvy</w:t>
      </w:r>
      <w:r w:rsidRPr="005E3D6B">
        <w:rPr>
          <w:rFonts w:cs="Tahoma"/>
          <w:szCs w:val="19"/>
        </w:rPr>
        <w:t>).</w:t>
      </w:r>
      <w:bookmarkEnd w:id="215"/>
    </w:p>
    <w:p w14:paraId="57EA4EA3" w14:textId="77777777" w:rsidR="00004A13" w:rsidRPr="00870856" w:rsidRDefault="00004A13" w:rsidP="00870856">
      <w:pPr>
        <w:pStyle w:val="Nadpis2"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bookmarkStart w:id="216" w:name="_Toc466456414"/>
      <w:r w:rsidRPr="00870856">
        <w:rPr>
          <w:rFonts w:cs="Tahoma"/>
          <w:b/>
          <w:bCs w:val="0"/>
          <w:szCs w:val="19"/>
          <w:u w:val="single"/>
        </w:rPr>
        <w:t>Výpis ze seznamu kvalifikovaných dodavatelů, prokazování kvalifikace certifikátem</w:t>
      </w:r>
      <w:bookmarkEnd w:id="216"/>
    </w:p>
    <w:p w14:paraId="52D7B6AE" w14:textId="4A9AD2A6" w:rsidR="00004A13" w:rsidRPr="00646948" w:rsidRDefault="00004A13" w:rsidP="00821491">
      <w:pPr>
        <w:pStyle w:val="Styl1"/>
        <w:tabs>
          <w:tab w:val="clear" w:pos="862"/>
        </w:tabs>
        <w:spacing w:after="160"/>
        <w:ind w:left="709"/>
      </w:pPr>
      <w:r w:rsidRPr="00646948">
        <w:t>Dodavatelé mohou k prokázání základní způsobilosti dle</w:t>
      </w:r>
      <w:r w:rsidR="00302B36" w:rsidRPr="00646948">
        <w:t xml:space="preserve"> ust.</w:t>
      </w:r>
      <w:r w:rsidRPr="00646948">
        <w:t xml:space="preserve"> § 74 ve spojení s</w:t>
      </w:r>
      <w:r w:rsidR="00302B36" w:rsidRPr="00646948">
        <w:t> ust.</w:t>
      </w:r>
      <w:r w:rsidRPr="00646948">
        <w:t> §</w:t>
      </w:r>
      <w:r w:rsidR="00302B36" w:rsidRPr="00646948">
        <w:t> </w:t>
      </w:r>
      <w:r w:rsidRPr="00646948">
        <w:t>75 odst. 1 ZZVZ a profesní způsobilosti dle</w:t>
      </w:r>
      <w:r w:rsidR="00302B36" w:rsidRPr="00646948">
        <w:t xml:space="preserve"> ust.</w:t>
      </w:r>
      <w:r w:rsidRPr="00646948">
        <w:t xml:space="preserve"> § 77 ZZVZ předložit výpis ze</w:t>
      </w:r>
      <w:r w:rsidR="00302B36" w:rsidRPr="00646948">
        <w:t> </w:t>
      </w:r>
      <w:r w:rsidRPr="00646948">
        <w:t>seznamu kvalifikovaných dodavatelů v</w:t>
      </w:r>
      <w:r w:rsidR="00D90757" w:rsidRPr="00646948">
        <w:t> </w:t>
      </w:r>
      <w:r w:rsidRPr="00646948">
        <w:t>souladu a za podmínek stanovených v</w:t>
      </w:r>
      <w:r w:rsidR="00302B36" w:rsidRPr="00646948">
        <w:t> ust.</w:t>
      </w:r>
      <w:r w:rsidRPr="00646948">
        <w:t> §</w:t>
      </w:r>
      <w:r w:rsidR="00302B36" w:rsidRPr="00646948">
        <w:t> </w:t>
      </w:r>
      <w:r w:rsidRPr="00646948">
        <w:t>228</w:t>
      </w:r>
      <w:r w:rsidR="00302B36" w:rsidRPr="00646948">
        <w:t> </w:t>
      </w:r>
      <w:r w:rsidRPr="00646948">
        <w:t xml:space="preserve">ZZVZ. </w:t>
      </w:r>
    </w:p>
    <w:p w14:paraId="38880787" w14:textId="533A51B7" w:rsidR="00004A13" w:rsidRPr="00646948" w:rsidRDefault="00004A13" w:rsidP="00821491">
      <w:pPr>
        <w:pStyle w:val="Styl1"/>
        <w:tabs>
          <w:tab w:val="clear" w:pos="862"/>
        </w:tabs>
        <w:spacing w:after="160"/>
        <w:ind w:left="709"/>
      </w:pPr>
      <w:r w:rsidRPr="00646948">
        <w:t>Dodavatelé mohou k prokázání základní a profesní způsobilosti předložit certifikát vydaný v rámci systému certifikovaných dodavatelů v souladu a za podmínek stanovených v</w:t>
      </w:r>
      <w:r w:rsidR="00302B36" w:rsidRPr="00646948">
        <w:t> ust.</w:t>
      </w:r>
      <w:r w:rsidRPr="00646948">
        <w:t> § 234 ZZVZ.</w:t>
      </w:r>
    </w:p>
    <w:p w14:paraId="5595A979" w14:textId="672354F2" w:rsidR="00004A13" w:rsidRPr="00646948" w:rsidRDefault="00004A13" w:rsidP="00821491">
      <w:pPr>
        <w:pStyle w:val="Styl1"/>
        <w:tabs>
          <w:tab w:val="clear" w:pos="862"/>
        </w:tabs>
        <w:spacing w:after="160"/>
        <w:ind w:left="709"/>
      </w:pPr>
      <w:r w:rsidRPr="00646948">
        <w:t xml:space="preserve">Zadavatel výslovně uvádí, že pokud dodavatel předloží </w:t>
      </w:r>
      <w:r w:rsidR="00E43C9F" w:rsidRPr="00646948">
        <w:t>Z</w:t>
      </w:r>
      <w:r w:rsidRPr="00646948">
        <w:t xml:space="preserve">adavateli výpis ze seznamu kvalifikovaných dodavatelů nebo certifikát vydaný v rámci systému certifikovaných dodavatelů, není dodavatel povinen ve své </w:t>
      </w:r>
      <w:r w:rsidR="00646948" w:rsidRPr="00646948">
        <w:t xml:space="preserve">žádosti o účast </w:t>
      </w:r>
      <w:r w:rsidRPr="00646948">
        <w:t>předkládat doklady prokazující splnění kvalifikace v tom rozsahu, v</w:t>
      </w:r>
      <w:r w:rsidR="00821491">
        <w:t> </w:t>
      </w:r>
      <w:r w:rsidRPr="00646948">
        <w:t xml:space="preserve">němž výpis ze seznamu nebo certifikát pokrývají požadavky </w:t>
      </w:r>
      <w:r w:rsidR="004D2AB4" w:rsidRPr="00646948">
        <w:t>Z</w:t>
      </w:r>
      <w:r w:rsidRPr="00646948">
        <w:t>adavatele na prokázání splnění kvalifikačních předpokladů.</w:t>
      </w:r>
    </w:p>
    <w:p w14:paraId="69936238" w14:textId="4597A3A0" w:rsidR="00004A13" w:rsidRPr="00646948" w:rsidRDefault="00004A13" w:rsidP="00821491">
      <w:pPr>
        <w:pStyle w:val="Styl1"/>
        <w:tabs>
          <w:tab w:val="clear" w:pos="862"/>
        </w:tabs>
        <w:spacing w:after="160"/>
        <w:ind w:left="709"/>
      </w:pPr>
      <w:r w:rsidRPr="00646948">
        <w:lastRenderedPageBreak/>
        <w:t xml:space="preserve">Požadavky </w:t>
      </w:r>
      <w:r w:rsidR="00E43C9F" w:rsidRPr="00646948">
        <w:t>Z</w:t>
      </w:r>
      <w:r w:rsidRPr="00646948">
        <w:t xml:space="preserve">adavatele na prokázání splnění kvalifikace, které nemá dodavatel v seznamu kvalifikovaných dodavatelů (či v příslušném certifikátu) zapsány, je tento povinen prokázat předložením požadovaných dokladů. </w:t>
      </w:r>
    </w:p>
    <w:p w14:paraId="562BE153" w14:textId="77777777" w:rsidR="00004A13" w:rsidRPr="00870856" w:rsidRDefault="00004A1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bookmarkStart w:id="217" w:name="__RefHeading__23_2138858144"/>
      <w:bookmarkStart w:id="218" w:name="_Toc478638499"/>
      <w:bookmarkStart w:id="219" w:name="_Toc478638702"/>
      <w:bookmarkStart w:id="220" w:name="_Toc466456415"/>
      <w:bookmarkStart w:id="221" w:name="_Ref466469702"/>
      <w:bookmarkStart w:id="222" w:name="_Ref466471777"/>
      <w:bookmarkEnd w:id="217"/>
      <w:bookmarkEnd w:id="218"/>
      <w:bookmarkEnd w:id="219"/>
      <w:r w:rsidRPr="00870856">
        <w:rPr>
          <w:rFonts w:cs="Tahoma"/>
          <w:b/>
          <w:bCs w:val="0"/>
          <w:szCs w:val="19"/>
          <w:u w:val="single"/>
        </w:rPr>
        <w:t>Prokazování kvalifikace prostřednictvím jiné osoby</w:t>
      </w:r>
      <w:bookmarkEnd w:id="220"/>
      <w:bookmarkEnd w:id="221"/>
      <w:bookmarkEnd w:id="222"/>
    </w:p>
    <w:p w14:paraId="6C7004F7" w14:textId="416C8014" w:rsidR="00004A13" w:rsidRPr="00646948" w:rsidRDefault="00004A13" w:rsidP="00821491">
      <w:pPr>
        <w:pStyle w:val="Styl1"/>
        <w:tabs>
          <w:tab w:val="clear" w:pos="862"/>
        </w:tabs>
        <w:spacing w:after="80"/>
        <w:ind w:left="709"/>
      </w:pPr>
      <w:r w:rsidRPr="00646948">
        <w:t>Pokud není dodavatel schopen prokázat splnění profesní způsobilosti dle čl.</w:t>
      </w:r>
      <w:r w:rsidR="00247B2E" w:rsidRPr="00646948">
        <w:t xml:space="preserve"> </w:t>
      </w:r>
      <w:r w:rsidR="005E6F5B" w:rsidRPr="003E4711">
        <w:t>1</w:t>
      </w:r>
      <w:r w:rsidR="00923E1D" w:rsidRPr="003E4711">
        <w:t>8</w:t>
      </w:r>
      <w:r w:rsidR="00E60EF8">
        <w:t>.</w:t>
      </w:r>
      <w:r w:rsidRPr="00646948">
        <w:t xml:space="preserve"> </w:t>
      </w:r>
      <w:r w:rsidR="00646948" w:rsidRPr="00646948">
        <w:t>Výzvy</w:t>
      </w:r>
      <w:r w:rsidRPr="00646948">
        <w:t xml:space="preserve"> (vyjma </w:t>
      </w:r>
      <w:r w:rsidR="006F1DB3" w:rsidRPr="004535B3">
        <w:t xml:space="preserve">odst. </w:t>
      </w:r>
      <w:r w:rsidR="002200BD">
        <w:t>18.</w:t>
      </w:r>
      <w:r w:rsidR="00367F92">
        <w:t>1</w:t>
      </w:r>
      <w:r w:rsidR="00247B2E" w:rsidRPr="00646948">
        <w:t xml:space="preserve"> </w:t>
      </w:r>
      <w:r w:rsidR="00646948" w:rsidRPr="00646948">
        <w:t>Výzvy</w:t>
      </w:r>
      <w:r w:rsidRPr="00646948">
        <w:t>) nebo technické kvalifikace dle</w:t>
      </w:r>
      <w:r w:rsidR="008352A4" w:rsidRPr="00646948">
        <w:t> </w:t>
      </w:r>
      <w:r w:rsidRPr="00646948">
        <w:t>čl.</w:t>
      </w:r>
      <w:r w:rsidR="0097159F" w:rsidRPr="00646948">
        <w:t xml:space="preserve"> </w:t>
      </w:r>
      <w:r w:rsidR="00923E1D" w:rsidRPr="003E4711">
        <w:t>19</w:t>
      </w:r>
      <w:r w:rsidR="00E60EF8">
        <w:t>.</w:t>
      </w:r>
      <w:r w:rsidR="00247B2E" w:rsidRPr="00646948">
        <w:t xml:space="preserve"> </w:t>
      </w:r>
      <w:r w:rsidR="00646948" w:rsidRPr="00646948">
        <w:t>Výzvy</w:t>
      </w:r>
      <w:r w:rsidRPr="00646948">
        <w:t xml:space="preserve"> požadovaných </w:t>
      </w:r>
      <w:r w:rsidR="00E43C9F" w:rsidRPr="00646948">
        <w:t>Z</w:t>
      </w:r>
      <w:r w:rsidRPr="00646948">
        <w:t>adavatelem v plném rozsahu, je oprávněn splnění kvalifikace v chybějícím rozsahu prokázat prostřednictvím jiných osob. Dodavatel je v takovém případě v souladu s</w:t>
      </w:r>
      <w:r w:rsidR="002B578D" w:rsidRPr="00646948">
        <w:t> ust.</w:t>
      </w:r>
      <w:r w:rsidRPr="00646948">
        <w:t> § 83 ZZVZ povinen předložit:</w:t>
      </w:r>
    </w:p>
    <w:p w14:paraId="207B7370" w14:textId="41ED1BAA" w:rsidR="00004A13" w:rsidRPr="00236591" w:rsidRDefault="00004A13" w:rsidP="001427B5">
      <w:pPr>
        <w:numPr>
          <w:ilvl w:val="0"/>
          <w:numId w:val="12"/>
        </w:numPr>
        <w:suppressAutoHyphens w:val="0"/>
        <w:ind w:left="1276" w:hanging="425"/>
        <w:rPr>
          <w:rFonts w:cs="Tahoma"/>
          <w:szCs w:val="19"/>
          <w:lang w:eastAsia="x-none"/>
        </w:rPr>
      </w:pPr>
      <w:r w:rsidRPr="00236591">
        <w:rPr>
          <w:rFonts w:cs="Tahoma"/>
          <w:szCs w:val="19"/>
          <w:lang w:eastAsia="x-none"/>
        </w:rPr>
        <w:t xml:space="preserve">doklady prokazující splnění základní způsobilosti dle </w:t>
      </w:r>
      <w:r w:rsidR="002B578D" w:rsidRPr="00236591">
        <w:rPr>
          <w:rFonts w:cs="Tahoma"/>
          <w:szCs w:val="19"/>
          <w:lang w:eastAsia="x-none"/>
        </w:rPr>
        <w:t xml:space="preserve">ust. </w:t>
      </w:r>
      <w:r w:rsidRPr="00236591">
        <w:rPr>
          <w:rFonts w:cs="Tahoma"/>
          <w:szCs w:val="19"/>
          <w:lang w:eastAsia="x-none"/>
        </w:rPr>
        <w:t>§ 74 ve spojení s</w:t>
      </w:r>
      <w:r w:rsidR="002B578D" w:rsidRPr="00236591">
        <w:rPr>
          <w:rFonts w:cs="Tahoma"/>
          <w:szCs w:val="19"/>
          <w:lang w:eastAsia="x-none"/>
        </w:rPr>
        <w:t> ust. </w:t>
      </w:r>
      <w:r w:rsidRPr="00236591">
        <w:rPr>
          <w:rFonts w:cs="Tahoma"/>
          <w:szCs w:val="19"/>
          <w:lang w:eastAsia="x-none"/>
        </w:rPr>
        <w:t>§</w:t>
      </w:r>
      <w:r w:rsidR="008352A4" w:rsidRPr="00236591">
        <w:rPr>
          <w:rFonts w:cs="Tahoma"/>
          <w:szCs w:val="19"/>
          <w:lang w:eastAsia="x-none"/>
        </w:rPr>
        <w:t> </w:t>
      </w:r>
      <w:r w:rsidRPr="00236591">
        <w:rPr>
          <w:rFonts w:cs="Tahoma"/>
          <w:szCs w:val="19"/>
          <w:lang w:eastAsia="x-none"/>
        </w:rPr>
        <w:t>75</w:t>
      </w:r>
      <w:r w:rsidR="008352A4" w:rsidRPr="00236591">
        <w:rPr>
          <w:rFonts w:cs="Tahoma"/>
          <w:szCs w:val="19"/>
          <w:lang w:eastAsia="x-none"/>
        </w:rPr>
        <w:t> </w:t>
      </w:r>
      <w:r w:rsidRPr="00236591">
        <w:rPr>
          <w:rFonts w:cs="Tahoma"/>
          <w:szCs w:val="19"/>
          <w:lang w:eastAsia="x-none"/>
        </w:rPr>
        <w:t>odst. 1 ZZVZ a profesní způsobilosti dle</w:t>
      </w:r>
      <w:r w:rsidR="002B578D" w:rsidRPr="00236591">
        <w:rPr>
          <w:rFonts w:cs="Tahoma"/>
          <w:szCs w:val="19"/>
          <w:lang w:eastAsia="x-none"/>
        </w:rPr>
        <w:t xml:space="preserve"> ust.</w:t>
      </w:r>
      <w:r w:rsidRPr="00236591">
        <w:rPr>
          <w:rFonts w:cs="Tahoma"/>
          <w:szCs w:val="19"/>
          <w:lang w:eastAsia="x-none"/>
        </w:rPr>
        <w:t xml:space="preserve"> § 77 </w:t>
      </w:r>
      <w:r w:rsidRPr="005E3D6B">
        <w:rPr>
          <w:rFonts w:cs="Tahoma"/>
          <w:szCs w:val="19"/>
          <w:lang w:eastAsia="x-none"/>
        </w:rPr>
        <w:t>odst. 1 ZZVZ touto jinou osobou, tj. ve stejném rozsahu a</w:t>
      </w:r>
      <w:r w:rsidR="00E70F6F">
        <w:rPr>
          <w:rFonts w:cs="Tahoma"/>
          <w:szCs w:val="19"/>
          <w:lang w:eastAsia="x-none"/>
        </w:rPr>
        <w:t> </w:t>
      </w:r>
      <w:r w:rsidRPr="005E3D6B">
        <w:rPr>
          <w:rFonts w:cs="Tahoma"/>
          <w:szCs w:val="19"/>
          <w:lang w:eastAsia="x-none"/>
        </w:rPr>
        <w:t>stejným způsobem jako dodavatel dle čl.</w:t>
      </w:r>
      <w:r w:rsidR="0094289B" w:rsidRPr="005E3D6B">
        <w:rPr>
          <w:rFonts w:cs="Tahoma"/>
          <w:szCs w:val="19"/>
          <w:lang w:eastAsia="x-none"/>
        </w:rPr>
        <w:t> </w:t>
      </w:r>
      <w:r w:rsidR="006152DD" w:rsidRPr="003E4711">
        <w:rPr>
          <w:rFonts w:cs="Tahoma"/>
          <w:szCs w:val="19"/>
          <w:lang w:eastAsia="x-none"/>
        </w:rPr>
        <w:t>1</w:t>
      </w:r>
      <w:r w:rsidR="00796CC0" w:rsidRPr="003E4711">
        <w:rPr>
          <w:rFonts w:cs="Tahoma"/>
          <w:szCs w:val="19"/>
          <w:lang w:eastAsia="x-none"/>
        </w:rPr>
        <w:t>6</w:t>
      </w:r>
      <w:r w:rsidR="00E60EF8">
        <w:rPr>
          <w:rFonts w:cs="Tahoma"/>
          <w:szCs w:val="19"/>
          <w:lang w:eastAsia="x-none"/>
        </w:rPr>
        <w:t>.</w:t>
      </w:r>
      <w:r w:rsidRPr="004535B3">
        <w:rPr>
          <w:rFonts w:cs="Tahoma"/>
          <w:szCs w:val="19"/>
          <w:lang w:eastAsia="x-none"/>
        </w:rPr>
        <w:t xml:space="preserve"> a </w:t>
      </w:r>
      <w:r w:rsidR="006152DD" w:rsidRPr="003E4711">
        <w:rPr>
          <w:rFonts w:cs="Tahoma"/>
          <w:szCs w:val="19"/>
          <w:lang w:eastAsia="x-none"/>
        </w:rPr>
        <w:t>1</w:t>
      </w:r>
      <w:r w:rsidR="00796CC0" w:rsidRPr="003E4711">
        <w:rPr>
          <w:rFonts w:cs="Tahoma"/>
          <w:szCs w:val="19"/>
          <w:lang w:eastAsia="x-none"/>
        </w:rPr>
        <w:t>7</w:t>
      </w:r>
      <w:r w:rsidR="00E60EF8">
        <w:rPr>
          <w:rFonts w:cs="Tahoma"/>
          <w:szCs w:val="19"/>
          <w:lang w:eastAsia="x-none"/>
        </w:rPr>
        <w:t>.</w:t>
      </w:r>
      <w:r w:rsidRPr="005E3D6B">
        <w:rPr>
          <w:rFonts w:cs="Tahoma"/>
          <w:szCs w:val="19"/>
          <w:lang w:eastAsia="x-none"/>
        </w:rPr>
        <w:t xml:space="preserve"> </w:t>
      </w:r>
      <w:r w:rsidR="00646948">
        <w:rPr>
          <w:rFonts w:cs="Tahoma"/>
          <w:szCs w:val="19"/>
          <w:lang w:eastAsia="x-none"/>
        </w:rPr>
        <w:t>Výzvy</w:t>
      </w:r>
      <w:r w:rsidRPr="00236591">
        <w:rPr>
          <w:rFonts w:cs="Tahoma"/>
          <w:szCs w:val="19"/>
          <w:lang w:eastAsia="x-none"/>
        </w:rPr>
        <w:t>;</w:t>
      </w:r>
    </w:p>
    <w:p w14:paraId="3B086555" w14:textId="77777777" w:rsidR="00004A13" w:rsidRPr="00236591" w:rsidRDefault="00004A13" w:rsidP="001427B5">
      <w:pPr>
        <w:numPr>
          <w:ilvl w:val="0"/>
          <w:numId w:val="12"/>
        </w:numPr>
        <w:suppressAutoHyphens w:val="0"/>
        <w:ind w:left="1276" w:hanging="425"/>
        <w:rPr>
          <w:rFonts w:cs="Tahoma"/>
          <w:szCs w:val="19"/>
          <w:lang w:eastAsia="x-none"/>
        </w:rPr>
      </w:pPr>
      <w:r w:rsidRPr="00236591">
        <w:rPr>
          <w:rFonts w:cs="Tahoma"/>
          <w:szCs w:val="19"/>
          <w:lang w:eastAsia="x-none"/>
        </w:rPr>
        <w:t>doklady prokazující splnění chybějící části kvalifikace prostřednictvím této jiné osoby;</w:t>
      </w:r>
    </w:p>
    <w:p w14:paraId="4C2438F5" w14:textId="6EDCF536" w:rsidR="00004A13" w:rsidRPr="00BB4D8E" w:rsidRDefault="00367F92" w:rsidP="001427B5">
      <w:pPr>
        <w:numPr>
          <w:ilvl w:val="0"/>
          <w:numId w:val="12"/>
        </w:numPr>
        <w:suppressAutoHyphens w:val="0"/>
        <w:ind w:left="1276" w:hanging="425"/>
        <w:rPr>
          <w:rFonts w:cs="Tahoma"/>
          <w:szCs w:val="19"/>
          <w:lang w:eastAsia="x-none"/>
        </w:rPr>
      </w:pPr>
      <w:bookmarkStart w:id="223" w:name="_Ref466471789"/>
      <w:r w:rsidRPr="00367F92">
        <w:rPr>
          <w:rFonts w:cs="Tahoma"/>
          <w:szCs w:val="19"/>
          <w:lang w:eastAsia="x-none"/>
        </w:rPr>
        <w:t>smlouvu nebo jinou osobou podepsané potvrzení o její existenci, jejímž obsahem je závazek jiné osoby</w:t>
      </w:r>
      <w:r>
        <w:rPr>
          <w:rFonts w:cs="Tahoma"/>
          <w:szCs w:val="19"/>
          <w:lang w:eastAsia="x-none"/>
        </w:rPr>
        <w:t xml:space="preserve"> </w:t>
      </w:r>
      <w:r w:rsidR="00004A13" w:rsidRPr="00236591">
        <w:rPr>
          <w:rFonts w:cs="Tahoma"/>
          <w:szCs w:val="19"/>
          <w:lang w:eastAsia="x-none"/>
        </w:rPr>
        <w:t xml:space="preserve">k poskytnutí plnění určeného k plnění </w:t>
      </w:r>
      <w:r w:rsidR="00850A4F" w:rsidRPr="00236591">
        <w:rPr>
          <w:rFonts w:cs="Tahoma"/>
          <w:szCs w:val="19"/>
          <w:lang w:eastAsia="x-none"/>
        </w:rPr>
        <w:t>Veřejné</w:t>
      </w:r>
      <w:r w:rsidR="00004A13" w:rsidRPr="00236591">
        <w:rPr>
          <w:rFonts w:cs="Tahoma"/>
          <w:szCs w:val="19"/>
          <w:lang w:eastAsia="x-none"/>
        </w:rPr>
        <w:t xml:space="preserve"> zakázky nebo</w:t>
      </w:r>
      <w:r w:rsidR="006D7610">
        <w:rPr>
          <w:rFonts w:cs="Tahoma"/>
          <w:szCs w:val="19"/>
          <w:lang w:eastAsia="x-none"/>
        </w:rPr>
        <w:t> </w:t>
      </w:r>
      <w:r w:rsidR="00004A13" w:rsidRPr="00236591">
        <w:rPr>
          <w:rFonts w:cs="Tahoma"/>
          <w:szCs w:val="19"/>
          <w:lang w:eastAsia="x-none"/>
        </w:rPr>
        <w:t xml:space="preserve">k poskytnutí věcí nebo práv, s nimiž bude dodavatel oprávněn disponovat </w:t>
      </w:r>
      <w:r>
        <w:rPr>
          <w:rFonts w:cs="Tahoma"/>
          <w:szCs w:val="19"/>
          <w:lang w:eastAsia="x-none"/>
        </w:rPr>
        <w:t>při</w:t>
      </w:r>
      <w:r w:rsidR="00004A13" w:rsidRPr="00236591">
        <w:rPr>
          <w:rFonts w:cs="Tahoma"/>
          <w:szCs w:val="19"/>
          <w:lang w:eastAsia="x-none"/>
        </w:rPr>
        <w:t xml:space="preserve"> plnění </w:t>
      </w:r>
      <w:r w:rsidR="00850A4F" w:rsidRPr="00236591">
        <w:rPr>
          <w:rFonts w:cs="Tahoma"/>
          <w:szCs w:val="19"/>
          <w:lang w:eastAsia="x-none"/>
        </w:rPr>
        <w:t>Veřejné</w:t>
      </w:r>
      <w:r w:rsidR="00004A13" w:rsidRPr="00236591">
        <w:rPr>
          <w:rFonts w:cs="Tahoma"/>
          <w:szCs w:val="19"/>
          <w:lang w:eastAsia="x-none"/>
        </w:rPr>
        <w:t xml:space="preserve"> zakázky, a to alespoň v rozsahu, v jakém tato jiná osoba prokázala</w:t>
      </w:r>
      <w:r w:rsidR="00004A13" w:rsidRPr="00BB4D8E">
        <w:rPr>
          <w:rFonts w:cs="Tahoma"/>
          <w:szCs w:val="19"/>
          <w:lang w:eastAsia="x-none"/>
        </w:rPr>
        <w:t xml:space="preserve"> kvalifikaci za</w:t>
      </w:r>
      <w:r w:rsidR="00A111DA">
        <w:rPr>
          <w:rFonts w:cs="Tahoma"/>
          <w:szCs w:val="19"/>
          <w:lang w:eastAsia="x-none"/>
        </w:rPr>
        <w:t> </w:t>
      </w:r>
      <w:r w:rsidR="00004A13" w:rsidRPr="00BB4D8E">
        <w:rPr>
          <w:rFonts w:cs="Tahoma"/>
          <w:szCs w:val="19"/>
          <w:lang w:eastAsia="x-none"/>
        </w:rPr>
        <w:t>dodavatele, přičemž:</w:t>
      </w:r>
      <w:bookmarkEnd w:id="223"/>
    </w:p>
    <w:p w14:paraId="24A9E8FF" w14:textId="3E9FE759" w:rsidR="00004A13" w:rsidRPr="00BB4D8E" w:rsidRDefault="00004A13" w:rsidP="001427B5">
      <w:pPr>
        <w:numPr>
          <w:ilvl w:val="0"/>
          <w:numId w:val="13"/>
        </w:numPr>
        <w:suppressAutoHyphens w:val="0"/>
        <w:ind w:left="1843" w:hanging="425"/>
        <w:rPr>
          <w:rFonts w:cs="Tahoma"/>
          <w:szCs w:val="19"/>
          <w:lang w:eastAsia="x-none"/>
        </w:rPr>
      </w:pPr>
      <w:r w:rsidRPr="00BB4D8E">
        <w:rPr>
          <w:rFonts w:cs="Tahoma"/>
          <w:szCs w:val="19"/>
          <w:lang w:eastAsia="x-none"/>
        </w:rPr>
        <w:t xml:space="preserve">se má za to, že požadavek je splněn, pokud </w:t>
      </w:r>
      <w:r w:rsidR="00367F92">
        <w:rPr>
          <w:rFonts w:cs="Tahoma"/>
          <w:szCs w:val="19"/>
          <w:lang w:eastAsia="x-none"/>
        </w:rPr>
        <w:t xml:space="preserve">z obsahu smlouvy nebo potvrzení o její existenci vyplývá závazek jiné osoby plnit </w:t>
      </w:r>
      <w:r w:rsidR="00367F92" w:rsidRPr="00BB4D8E">
        <w:rPr>
          <w:rFonts w:cs="Tahoma"/>
          <w:szCs w:val="19"/>
          <w:lang w:eastAsia="x-none"/>
        </w:rPr>
        <w:t>Veřejn</w:t>
      </w:r>
      <w:r w:rsidR="00367F92">
        <w:rPr>
          <w:rFonts w:cs="Tahoma"/>
          <w:szCs w:val="19"/>
          <w:lang w:eastAsia="x-none"/>
        </w:rPr>
        <w:t>ou</w:t>
      </w:r>
      <w:r w:rsidR="00367F92" w:rsidRPr="00BB4D8E">
        <w:rPr>
          <w:rFonts w:cs="Tahoma"/>
          <w:szCs w:val="19"/>
          <w:lang w:eastAsia="x-none"/>
        </w:rPr>
        <w:t xml:space="preserve"> zakázk</w:t>
      </w:r>
      <w:r w:rsidR="00367F92">
        <w:rPr>
          <w:rFonts w:cs="Tahoma"/>
          <w:szCs w:val="19"/>
          <w:lang w:eastAsia="x-none"/>
        </w:rPr>
        <w:t>u</w:t>
      </w:r>
      <w:r w:rsidR="00367F92" w:rsidRPr="00BB4D8E">
        <w:rPr>
          <w:rFonts w:cs="Tahoma"/>
          <w:szCs w:val="19"/>
          <w:lang w:eastAsia="x-none"/>
        </w:rPr>
        <w:t xml:space="preserve"> </w:t>
      </w:r>
      <w:r w:rsidRPr="00BB4D8E">
        <w:rPr>
          <w:rFonts w:cs="Tahoma"/>
          <w:szCs w:val="19"/>
          <w:lang w:eastAsia="x-none"/>
        </w:rPr>
        <w:t xml:space="preserve">společně </w:t>
      </w:r>
      <w:r w:rsidR="00367F92">
        <w:rPr>
          <w:rFonts w:cs="Tahoma"/>
          <w:szCs w:val="19"/>
          <w:lang w:eastAsia="x-none"/>
        </w:rPr>
        <w:t xml:space="preserve">a nerozdílně </w:t>
      </w:r>
      <w:r w:rsidRPr="00BB4D8E">
        <w:rPr>
          <w:rFonts w:cs="Tahoma"/>
          <w:szCs w:val="19"/>
          <w:lang w:eastAsia="x-none"/>
        </w:rPr>
        <w:t>s dodavatelem;</w:t>
      </w:r>
    </w:p>
    <w:p w14:paraId="255C37E2" w14:textId="76D2F056" w:rsidR="00004A13" w:rsidRPr="00BB4D8E" w:rsidRDefault="00004A13" w:rsidP="001427B5">
      <w:pPr>
        <w:numPr>
          <w:ilvl w:val="0"/>
          <w:numId w:val="13"/>
        </w:numPr>
        <w:suppressAutoHyphens w:val="0"/>
        <w:spacing w:after="160"/>
        <w:ind w:left="1843" w:hanging="425"/>
        <w:rPr>
          <w:rFonts w:cs="Tahoma"/>
          <w:szCs w:val="19"/>
          <w:lang w:eastAsia="x-none"/>
        </w:rPr>
      </w:pPr>
      <w:r w:rsidRPr="00BB4D8E">
        <w:rPr>
          <w:rFonts w:cs="Tahoma"/>
          <w:szCs w:val="19"/>
          <w:lang w:eastAsia="x-none"/>
        </w:rPr>
        <w:t>prokazuje-li však dodavatel prostřednictvím jiné osoby kvalifikaci a</w:t>
      </w:r>
      <w:r w:rsidR="00BA53FD" w:rsidRPr="00BB4D8E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předkládá doklady dle</w:t>
      </w:r>
      <w:r w:rsidR="002B578D" w:rsidRPr="00BB4D8E">
        <w:rPr>
          <w:rFonts w:cs="Tahoma"/>
          <w:szCs w:val="19"/>
          <w:lang w:eastAsia="x-none"/>
        </w:rPr>
        <w:t xml:space="preserve"> ust.</w:t>
      </w:r>
      <w:r w:rsidRPr="00BB4D8E">
        <w:rPr>
          <w:rFonts w:cs="Tahoma"/>
          <w:szCs w:val="19"/>
          <w:lang w:eastAsia="x-none"/>
        </w:rPr>
        <w:t xml:space="preserve"> § 79 odst. 2 písm. b) nebo d) ZZVZ vztahující se k takové osobě, musí </w:t>
      </w:r>
      <w:r w:rsidR="00367F92">
        <w:rPr>
          <w:rFonts w:cs="Tahoma"/>
          <w:szCs w:val="19"/>
          <w:lang w:eastAsia="x-none"/>
        </w:rPr>
        <w:t>ze smlouvy nebo potvrzení o její existenci vyplývat závazek</w:t>
      </w:r>
      <w:r w:rsidRPr="00BB4D8E">
        <w:rPr>
          <w:rFonts w:cs="Tahoma"/>
          <w:szCs w:val="19"/>
          <w:lang w:eastAsia="x-none"/>
        </w:rPr>
        <w:t xml:space="preserve">, že jiná osoba bude </w:t>
      </w:r>
      <w:r w:rsidR="00367F92">
        <w:rPr>
          <w:rFonts w:cs="Tahoma"/>
          <w:szCs w:val="19"/>
          <w:lang w:eastAsia="x-none"/>
        </w:rPr>
        <w:t>vykonávat</w:t>
      </w:r>
      <w:r w:rsidRPr="00BB4D8E">
        <w:rPr>
          <w:rFonts w:cs="Tahoma"/>
          <w:szCs w:val="19"/>
          <w:lang w:eastAsia="x-none"/>
        </w:rPr>
        <w:t xml:space="preserve"> služby, ke</w:t>
      </w:r>
      <w:r w:rsidR="00E70F6F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kterým se prokazované kritérium kvalifikace vztahuje.</w:t>
      </w:r>
    </w:p>
    <w:p w14:paraId="5DD8AA3F" w14:textId="632E77B6" w:rsidR="00004A13" w:rsidRPr="00BB4D8E" w:rsidRDefault="00004A13" w:rsidP="006925B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Pro předejití případným nejasnostem </w:t>
      </w:r>
      <w:r w:rsidR="00E43C9F" w:rsidRPr="00BB4D8E">
        <w:rPr>
          <w:rFonts w:cs="Tahoma"/>
          <w:szCs w:val="19"/>
        </w:rPr>
        <w:t>Z</w:t>
      </w:r>
      <w:r w:rsidRPr="00BB4D8E">
        <w:rPr>
          <w:rFonts w:cs="Tahoma"/>
          <w:szCs w:val="19"/>
        </w:rPr>
        <w:t>adavatel uvádí, že úplnost závazku vyjádřeného v</w:t>
      </w:r>
      <w:r w:rsidR="00063DAB">
        <w:rPr>
          <w:rFonts w:cs="Tahoma"/>
          <w:szCs w:val="19"/>
        </w:rPr>
        <w:t>e</w:t>
      </w:r>
      <w:r w:rsidRPr="00BB4D8E">
        <w:rPr>
          <w:rFonts w:cs="Tahoma"/>
          <w:szCs w:val="19"/>
        </w:rPr>
        <w:t xml:space="preserve"> smlouvě </w:t>
      </w:r>
      <w:r w:rsidR="00063DAB">
        <w:rPr>
          <w:rFonts w:cs="Tahoma"/>
          <w:szCs w:val="19"/>
        </w:rPr>
        <w:t xml:space="preserve">nebo podepsaném potvrzení o její existenci </w:t>
      </w:r>
      <w:r w:rsidRPr="00BB4D8E">
        <w:rPr>
          <w:rFonts w:cs="Tahoma"/>
          <w:szCs w:val="19"/>
        </w:rPr>
        <w:t>bude posuzovat v souladu s aktuální rozhodovací praxí Úřadu pro</w:t>
      </w:r>
      <w:r w:rsidR="00A111DA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ochranu hospodářské soutěže a judikaturou správních soudů. </w:t>
      </w:r>
      <w:r w:rsidR="00602BC4" w:rsidRPr="00BB4D8E">
        <w:rPr>
          <w:rFonts w:cs="Tahoma"/>
          <w:szCs w:val="19"/>
        </w:rPr>
        <w:t>Konkrétně se</w:t>
      </w:r>
      <w:r w:rsidR="00E43C9F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jedná </w:t>
      </w:r>
      <w:r w:rsidR="00884967">
        <w:rPr>
          <w:rFonts w:cs="Tahoma"/>
          <w:szCs w:val="19"/>
        </w:rPr>
        <w:t>např. </w:t>
      </w:r>
      <w:r w:rsidRPr="00BB4D8E">
        <w:rPr>
          <w:rFonts w:cs="Tahoma"/>
          <w:szCs w:val="19"/>
        </w:rPr>
        <w:t>o</w:t>
      </w:r>
      <w:r w:rsidR="00884967">
        <w:rPr>
          <w:rFonts w:cs="Tahoma"/>
          <w:szCs w:val="19"/>
        </w:rPr>
        <w:t> rozhodnutí předsedy Úřadu pro ochranu hospodářské soutěže ze dne 22. května 2023, sp. zn.</w:t>
      </w:r>
      <w:r w:rsidR="00923E1D">
        <w:rPr>
          <w:rFonts w:cs="Tahoma"/>
          <w:szCs w:val="19"/>
        </w:rPr>
        <w:t> </w:t>
      </w:r>
      <w:r w:rsidR="00884967" w:rsidRPr="00884967">
        <w:rPr>
          <w:rFonts w:cs="Tahoma"/>
          <w:szCs w:val="19"/>
        </w:rPr>
        <w:t>ÚOHS-R0037/2023/VZ</w:t>
      </w:r>
      <w:r w:rsidR="005D4141">
        <w:rPr>
          <w:rStyle w:val="Znakapoznpodarou"/>
          <w:rFonts w:cs="Tahoma"/>
          <w:szCs w:val="19"/>
        </w:rPr>
        <w:footnoteReference w:id="2"/>
      </w:r>
      <w:r w:rsidRPr="00BB4D8E">
        <w:rPr>
          <w:rFonts w:cs="Tahoma"/>
          <w:szCs w:val="19"/>
        </w:rPr>
        <w:t xml:space="preserve">. </w:t>
      </w:r>
      <w:r w:rsidRPr="00BB4D8E">
        <w:rPr>
          <w:rFonts w:cs="Tahoma"/>
          <w:b/>
          <w:szCs w:val="19"/>
        </w:rPr>
        <w:t>Dle uveden</w:t>
      </w:r>
      <w:r w:rsidR="00884967">
        <w:rPr>
          <w:rFonts w:cs="Tahoma"/>
          <w:b/>
          <w:szCs w:val="19"/>
        </w:rPr>
        <w:t>ého</w:t>
      </w:r>
      <w:r w:rsidRPr="00BB4D8E">
        <w:rPr>
          <w:rFonts w:cs="Tahoma"/>
          <w:b/>
          <w:szCs w:val="19"/>
        </w:rPr>
        <w:t xml:space="preserve"> rozhodnutí je</w:t>
      </w:r>
      <w:r w:rsidR="006D7610">
        <w:rPr>
          <w:rFonts w:cs="Tahoma"/>
          <w:b/>
          <w:szCs w:val="19"/>
        </w:rPr>
        <w:t> </w:t>
      </w:r>
      <w:r w:rsidRPr="00BB4D8E">
        <w:rPr>
          <w:rFonts w:cs="Tahoma"/>
          <w:b/>
          <w:szCs w:val="19"/>
        </w:rPr>
        <w:t>nezbytné, aby všechny poddodavatelské smlouvy obsahovaly závazek každého z</w:t>
      </w:r>
      <w:r w:rsidR="005D1DDE" w:rsidRPr="00BB4D8E">
        <w:rPr>
          <w:rFonts w:cs="Tahoma"/>
          <w:b/>
          <w:szCs w:val="19"/>
        </w:rPr>
        <w:t> </w:t>
      </w:r>
      <w:r w:rsidRPr="00BB4D8E">
        <w:rPr>
          <w:rFonts w:cs="Tahoma"/>
          <w:b/>
          <w:szCs w:val="19"/>
        </w:rPr>
        <w:t>těchto poddodavatelů vykonávat služby, ke kterým se prokazované kritérium kvalifikace vztahuje</w:t>
      </w:r>
      <w:r w:rsidRPr="00BB4D8E">
        <w:rPr>
          <w:rFonts w:cs="Tahoma"/>
          <w:szCs w:val="19"/>
        </w:rPr>
        <w:t xml:space="preserve"> (dle</w:t>
      </w:r>
      <w:r w:rsidR="00E43C9F" w:rsidRPr="00BB4D8E">
        <w:rPr>
          <w:rFonts w:cs="Tahoma"/>
          <w:szCs w:val="19"/>
        </w:rPr>
        <w:t> </w:t>
      </w:r>
      <w:r w:rsidR="00611D42" w:rsidRPr="00BB4D8E">
        <w:rPr>
          <w:rFonts w:cs="Tahoma"/>
          <w:szCs w:val="19"/>
        </w:rPr>
        <w:t>ust. </w:t>
      </w:r>
      <w:r w:rsidRPr="00BB4D8E">
        <w:rPr>
          <w:rFonts w:cs="Tahoma"/>
          <w:szCs w:val="19"/>
        </w:rPr>
        <w:t>§</w:t>
      </w:r>
      <w:r w:rsidR="00611D42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83 odst. 2</w:t>
      </w:r>
      <w:r w:rsidR="00353973">
        <w:rPr>
          <w:rFonts w:cs="Tahoma"/>
          <w:szCs w:val="19"/>
        </w:rPr>
        <w:t xml:space="preserve"> a 3</w:t>
      </w:r>
      <w:r w:rsidRPr="00BB4D8E">
        <w:rPr>
          <w:rFonts w:cs="Tahoma"/>
          <w:szCs w:val="19"/>
        </w:rPr>
        <w:t xml:space="preserve"> ZZVZ), </w:t>
      </w:r>
      <w:r w:rsidRPr="00BB4D8E">
        <w:rPr>
          <w:rFonts w:cs="Tahoma"/>
          <w:b/>
          <w:szCs w:val="19"/>
        </w:rPr>
        <w:t>a aby tento závazek byl vždy zcela konkrétní a spolehlivě dokládal reálnou míru participace předmětného poddodavatele na</w:t>
      </w:r>
      <w:r w:rsidR="00A111DA">
        <w:rPr>
          <w:rFonts w:cs="Tahoma"/>
          <w:b/>
          <w:szCs w:val="19"/>
        </w:rPr>
        <w:t> </w:t>
      </w:r>
      <w:r w:rsidRPr="00BB4D8E">
        <w:rPr>
          <w:rFonts w:cs="Tahoma"/>
          <w:b/>
          <w:szCs w:val="19"/>
        </w:rPr>
        <w:t xml:space="preserve">samotném plnění, tedy </w:t>
      </w:r>
      <w:r w:rsidRPr="00BB4D8E">
        <w:rPr>
          <w:rFonts w:cs="Tahoma"/>
          <w:b/>
          <w:szCs w:val="19"/>
          <w:u w:val="single"/>
        </w:rPr>
        <w:t>vykonání konkrétních činností nebo poskytnutí konkrétních osob</w:t>
      </w:r>
      <w:r w:rsidRPr="00BB4D8E">
        <w:rPr>
          <w:rFonts w:cs="Tahoma"/>
          <w:szCs w:val="19"/>
        </w:rPr>
        <w:t xml:space="preserve">. Vágní formulaci ve smyslu, že se poddodavatel </w:t>
      </w:r>
      <w:r w:rsidRPr="00BB4D8E">
        <w:rPr>
          <w:rFonts w:cs="Tahoma"/>
          <w:i/>
          <w:iCs w:val="0"/>
          <w:szCs w:val="19"/>
        </w:rPr>
        <w:t>„</w:t>
      </w:r>
      <w:r w:rsidRPr="00BB4D8E">
        <w:rPr>
          <w:rFonts w:cs="Tahoma"/>
          <w:b/>
          <w:i/>
          <w:iCs w:val="0"/>
          <w:szCs w:val="19"/>
        </w:rPr>
        <w:t xml:space="preserve">bude podílet na plnění předmětu Veřejné zakázky v rozsahu, v jakém </w:t>
      </w:r>
      <w:r w:rsidR="00940945">
        <w:rPr>
          <w:rFonts w:cs="Tahoma"/>
          <w:b/>
          <w:i/>
          <w:iCs w:val="0"/>
          <w:szCs w:val="19"/>
        </w:rPr>
        <w:t>účastník</w:t>
      </w:r>
      <w:r w:rsidR="00940945" w:rsidRPr="00BB4D8E">
        <w:rPr>
          <w:rFonts w:cs="Tahoma"/>
          <w:b/>
          <w:i/>
          <w:iCs w:val="0"/>
          <w:szCs w:val="19"/>
        </w:rPr>
        <w:t xml:space="preserve"> </w:t>
      </w:r>
      <w:r w:rsidRPr="00BB4D8E">
        <w:rPr>
          <w:rFonts w:cs="Tahoma"/>
          <w:b/>
          <w:i/>
          <w:iCs w:val="0"/>
          <w:szCs w:val="19"/>
        </w:rPr>
        <w:t>jeho prostřednictvím prokázal v nabídce na</w:t>
      </w:r>
      <w:r w:rsidR="00A111DA">
        <w:rPr>
          <w:rFonts w:cs="Tahoma"/>
          <w:b/>
          <w:i/>
          <w:iCs w:val="0"/>
          <w:szCs w:val="19"/>
        </w:rPr>
        <w:t> </w:t>
      </w:r>
      <w:r w:rsidRPr="00BB4D8E">
        <w:rPr>
          <w:rFonts w:cs="Tahoma"/>
          <w:b/>
          <w:i/>
          <w:iCs w:val="0"/>
          <w:szCs w:val="19"/>
        </w:rPr>
        <w:t>Veřejnou zakázku splnění technických kvalifikačních předpokladů</w:t>
      </w:r>
      <w:r w:rsidRPr="00BB4D8E">
        <w:rPr>
          <w:rFonts w:cs="Tahoma"/>
          <w:i/>
          <w:iCs w:val="0"/>
          <w:szCs w:val="19"/>
        </w:rPr>
        <w:t>“</w:t>
      </w:r>
      <w:r w:rsidR="00A111DA">
        <w:rPr>
          <w:rFonts w:cs="Tahoma"/>
          <w:i/>
          <w:iCs w:val="0"/>
          <w:szCs w:val="19"/>
        </w:rPr>
        <w:t>,</w:t>
      </w:r>
      <w:r w:rsidRPr="00BB4D8E">
        <w:rPr>
          <w:rFonts w:cs="Tahoma"/>
          <w:i/>
          <w:iCs w:val="0"/>
          <w:szCs w:val="19"/>
        </w:rPr>
        <w:t xml:space="preserve"> </w:t>
      </w:r>
      <w:r w:rsidRPr="00BB4D8E">
        <w:rPr>
          <w:rFonts w:cs="Tahoma"/>
          <w:szCs w:val="19"/>
        </w:rPr>
        <w:t xml:space="preserve">tak nelze považovat za dostačující. </w:t>
      </w:r>
    </w:p>
    <w:p w14:paraId="5C082839" w14:textId="5C3D2042" w:rsidR="00004A13" w:rsidRPr="00352FB8" w:rsidRDefault="00004A13" w:rsidP="006925B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352FB8">
        <w:rPr>
          <w:rFonts w:cs="Tahoma"/>
          <w:szCs w:val="19"/>
        </w:rPr>
        <w:t>Dodavatel není oprávněn prostřednictvím jiné osoby prokázat splnění podmínek základní způsobilosti dle</w:t>
      </w:r>
      <w:r w:rsidR="002B578D" w:rsidRPr="00352FB8">
        <w:rPr>
          <w:rFonts w:cs="Tahoma"/>
          <w:szCs w:val="19"/>
        </w:rPr>
        <w:t xml:space="preserve"> ust.</w:t>
      </w:r>
      <w:r w:rsidRPr="00352FB8">
        <w:rPr>
          <w:rFonts w:cs="Tahoma"/>
          <w:szCs w:val="19"/>
        </w:rPr>
        <w:t xml:space="preserve"> § 74 ve spojení s</w:t>
      </w:r>
      <w:r w:rsidR="002B578D" w:rsidRPr="00352FB8">
        <w:rPr>
          <w:rFonts w:cs="Tahoma"/>
          <w:szCs w:val="19"/>
        </w:rPr>
        <w:t> ust.</w:t>
      </w:r>
      <w:r w:rsidRPr="00352FB8">
        <w:rPr>
          <w:rFonts w:cs="Tahoma"/>
          <w:szCs w:val="19"/>
        </w:rPr>
        <w:t> § 75 odst. 1 ZZVZ a podmínky profesní způsobilosti dle</w:t>
      </w:r>
      <w:r w:rsidR="006D7610">
        <w:rPr>
          <w:rFonts w:cs="Tahoma"/>
          <w:szCs w:val="19"/>
        </w:rPr>
        <w:t> </w:t>
      </w:r>
      <w:r w:rsidR="002B578D" w:rsidRPr="00352FB8">
        <w:rPr>
          <w:rFonts w:cs="Tahoma"/>
          <w:szCs w:val="19"/>
        </w:rPr>
        <w:t>ust.</w:t>
      </w:r>
      <w:r w:rsidR="006D7610">
        <w:rPr>
          <w:rFonts w:cs="Tahoma"/>
          <w:szCs w:val="19"/>
        </w:rPr>
        <w:t> </w:t>
      </w:r>
      <w:r w:rsidRPr="00352FB8">
        <w:rPr>
          <w:rFonts w:cs="Tahoma"/>
          <w:szCs w:val="19"/>
        </w:rPr>
        <w:t>§</w:t>
      </w:r>
      <w:r w:rsidR="006D7610">
        <w:rPr>
          <w:rFonts w:cs="Tahoma"/>
          <w:szCs w:val="19"/>
        </w:rPr>
        <w:t> </w:t>
      </w:r>
      <w:r w:rsidRPr="00352FB8">
        <w:rPr>
          <w:rFonts w:cs="Tahoma"/>
          <w:szCs w:val="19"/>
        </w:rPr>
        <w:t>77</w:t>
      </w:r>
      <w:r w:rsidR="006D7610">
        <w:rPr>
          <w:rFonts w:cs="Tahoma"/>
          <w:szCs w:val="19"/>
        </w:rPr>
        <w:t> </w:t>
      </w:r>
      <w:r w:rsidRPr="00352FB8">
        <w:rPr>
          <w:rFonts w:cs="Tahoma"/>
          <w:szCs w:val="19"/>
        </w:rPr>
        <w:t>odst.</w:t>
      </w:r>
      <w:r w:rsidR="001F491C" w:rsidRPr="00352FB8">
        <w:rPr>
          <w:rFonts w:cs="Tahoma"/>
          <w:szCs w:val="19"/>
        </w:rPr>
        <w:t> </w:t>
      </w:r>
      <w:r w:rsidRPr="00352FB8">
        <w:rPr>
          <w:rFonts w:cs="Tahoma"/>
          <w:szCs w:val="19"/>
        </w:rPr>
        <w:t>1 ZZVZ.</w:t>
      </w:r>
    </w:p>
    <w:p w14:paraId="6558146B" w14:textId="5A1D5370" w:rsidR="00004A13" w:rsidRPr="00870856" w:rsidRDefault="00004A13" w:rsidP="00DC0D95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bookmarkStart w:id="224" w:name="_Toc466456416"/>
      <w:r w:rsidRPr="00870856">
        <w:rPr>
          <w:rFonts w:cs="Tahoma"/>
          <w:b/>
          <w:bCs w:val="0"/>
          <w:szCs w:val="19"/>
          <w:u w:val="single"/>
        </w:rPr>
        <w:t xml:space="preserve">Podání </w:t>
      </w:r>
      <w:bookmarkEnd w:id="224"/>
      <w:r w:rsidR="00646948" w:rsidRPr="00870856">
        <w:rPr>
          <w:rFonts w:cs="Tahoma"/>
          <w:b/>
          <w:bCs w:val="0"/>
          <w:szCs w:val="19"/>
          <w:u w:val="single"/>
        </w:rPr>
        <w:t>žádosti o účast</w:t>
      </w:r>
      <w:r w:rsidRPr="00870856">
        <w:rPr>
          <w:rFonts w:cs="Tahoma"/>
          <w:b/>
          <w:bCs w:val="0"/>
          <w:szCs w:val="19"/>
          <w:u w:val="single"/>
        </w:rPr>
        <w:t xml:space="preserve"> v případě společné účasti dodavatelů</w:t>
      </w:r>
    </w:p>
    <w:p w14:paraId="7F143B9D" w14:textId="19A339EA" w:rsidR="00004A13" w:rsidRPr="00BB4D8E" w:rsidRDefault="00004A13" w:rsidP="006925B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V případě </w:t>
      </w:r>
      <w:r w:rsidRPr="00BB4D8E">
        <w:rPr>
          <w:rFonts w:cs="Tahoma"/>
          <w:b/>
          <w:szCs w:val="19"/>
        </w:rPr>
        <w:t>společné účasti dodavatelů prokazuje</w:t>
      </w:r>
      <w:r w:rsidRPr="00BB4D8E">
        <w:rPr>
          <w:rFonts w:cs="Tahoma"/>
          <w:szCs w:val="19"/>
        </w:rPr>
        <w:t xml:space="preserve"> základní způsobilost dle </w:t>
      </w:r>
      <w:r w:rsidR="002B578D" w:rsidRPr="00BB4D8E">
        <w:rPr>
          <w:rFonts w:cs="Tahoma"/>
          <w:szCs w:val="19"/>
        </w:rPr>
        <w:t xml:space="preserve">ust. </w:t>
      </w:r>
      <w:r w:rsidRPr="00BB4D8E">
        <w:rPr>
          <w:rFonts w:cs="Tahoma"/>
          <w:szCs w:val="19"/>
        </w:rPr>
        <w:t>§ 74 ve</w:t>
      </w:r>
      <w:r w:rsidR="008352A4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spojení s</w:t>
      </w:r>
      <w:r w:rsidR="002B578D" w:rsidRPr="00BB4D8E">
        <w:rPr>
          <w:rFonts w:cs="Tahoma"/>
          <w:szCs w:val="19"/>
        </w:rPr>
        <w:t xml:space="preserve"> ust. </w:t>
      </w:r>
      <w:r w:rsidRPr="00BB4D8E">
        <w:rPr>
          <w:rFonts w:cs="Tahoma"/>
          <w:szCs w:val="19"/>
        </w:rPr>
        <w:t xml:space="preserve">§ 75 odst. 1 ZZVZ a profesní způsobilost dle </w:t>
      </w:r>
      <w:r w:rsidR="00451DDC" w:rsidRPr="00BB4D8E">
        <w:rPr>
          <w:rFonts w:cs="Tahoma"/>
          <w:szCs w:val="19"/>
        </w:rPr>
        <w:t xml:space="preserve">ust. </w:t>
      </w:r>
      <w:r w:rsidRPr="00BB4D8E">
        <w:rPr>
          <w:rFonts w:cs="Tahoma"/>
          <w:szCs w:val="19"/>
        </w:rPr>
        <w:t xml:space="preserve">§ 77 odst. 1 ZZVZ </w:t>
      </w:r>
      <w:r w:rsidRPr="00BB4D8E">
        <w:rPr>
          <w:rFonts w:cs="Tahoma"/>
          <w:b/>
          <w:szCs w:val="19"/>
        </w:rPr>
        <w:t>každý dodavatel samostatně</w:t>
      </w:r>
      <w:r w:rsidRPr="00BB4D8E">
        <w:rPr>
          <w:rFonts w:cs="Tahoma"/>
          <w:szCs w:val="19"/>
        </w:rPr>
        <w:t xml:space="preserve">. </w:t>
      </w:r>
    </w:p>
    <w:p w14:paraId="463FE1B5" w14:textId="46BE5C5A" w:rsidR="00004A13" w:rsidRPr="00BB4D8E" w:rsidRDefault="00004A13" w:rsidP="006925B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lastRenderedPageBreak/>
        <w:t>Zadavatel v souladu s</w:t>
      </w:r>
      <w:r w:rsidR="00451DDC" w:rsidRPr="00BB4D8E">
        <w:rPr>
          <w:rFonts w:cs="Tahoma"/>
          <w:szCs w:val="19"/>
        </w:rPr>
        <w:t> ust.</w:t>
      </w:r>
      <w:r w:rsidRPr="00BB4D8E">
        <w:rPr>
          <w:rFonts w:cs="Tahoma"/>
          <w:szCs w:val="19"/>
        </w:rPr>
        <w:t xml:space="preserve"> § 103 odst. 1 písm. f) ZZVZ požaduje, aby v případě společné účasti dodavatelů </w:t>
      </w:r>
      <w:r w:rsidR="00E60EF8">
        <w:rPr>
          <w:rFonts w:cs="Tahoma"/>
          <w:szCs w:val="19"/>
        </w:rPr>
        <w:t>tito</w:t>
      </w:r>
      <w:r w:rsidR="00E60EF8" w:rsidRPr="00BB4D8E">
        <w:rPr>
          <w:rFonts w:cs="Tahoma"/>
          <w:szCs w:val="19"/>
        </w:rPr>
        <w:t xml:space="preserve"> </w:t>
      </w:r>
      <w:r w:rsidR="00A1461F" w:rsidRPr="00BB4D8E">
        <w:rPr>
          <w:rFonts w:cs="Tahoma"/>
          <w:szCs w:val="19"/>
        </w:rPr>
        <w:t xml:space="preserve">v </w:t>
      </w:r>
      <w:r w:rsidR="00646948">
        <w:rPr>
          <w:rFonts w:cs="Tahoma"/>
          <w:szCs w:val="19"/>
        </w:rPr>
        <w:t>žádosti o účast</w:t>
      </w:r>
      <w:r w:rsidR="00646948" w:rsidRPr="00BB4D8E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 xml:space="preserve">doložili, že </w:t>
      </w:r>
      <w:r w:rsidRPr="00BB4D8E">
        <w:rPr>
          <w:rFonts w:cs="Tahoma"/>
          <w:b/>
          <w:szCs w:val="19"/>
        </w:rPr>
        <w:t xml:space="preserve">odpovědnost za plnění </w:t>
      </w:r>
      <w:r w:rsidR="00EE1F00" w:rsidRPr="00BB4D8E">
        <w:rPr>
          <w:rFonts w:cs="Tahoma"/>
          <w:b/>
          <w:szCs w:val="19"/>
        </w:rPr>
        <w:t>V</w:t>
      </w:r>
      <w:r w:rsidRPr="00BB4D8E">
        <w:rPr>
          <w:rFonts w:cs="Tahoma"/>
          <w:b/>
          <w:szCs w:val="19"/>
        </w:rPr>
        <w:t>eřejné zakázky nesou všichni dodavatelé podávající společnou</w:t>
      </w:r>
      <w:r w:rsidRPr="00BB4D8E">
        <w:rPr>
          <w:rFonts w:cs="Tahoma"/>
          <w:szCs w:val="19"/>
        </w:rPr>
        <w:t xml:space="preserve"> </w:t>
      </w:r>
      <w:r w:rsidR="00646948" w:rsidRPr="00646948">
        <w:rPr>
          <w:rFonts w:cs="Tahoma"/>
          <w:b/>
          <w:szCs w:val="19"/>
        </w:rPr>
        <w:t>žádost o účast</w:t>
      </w:r>
      <w:r w:rsidRPr="00BB4D8E">
        <w:rPr>
          <w:rFonts w:cs="Tahoma"/>
          <w:b/>
          <w:szCs w:val="19"/>
        </w:rPr>
        <w:t xml:space="preserve"> společně a</w:t>
      </w:r>
      <w:r w:rsidR="004D09C7" w:rsidRPr="00BB4D8E">
        <w:rPr>
          <w:rFonts w:cs="Tahoma"/>
          <w:b/>
          <w:szCs w:val="19"/>
        </w:rPr>
        <w:t> </w:t>
      </w:r>
      <w:r w:rsidRPr="00BB4D8E">
        <w:rPr>
          <w:rFonts w:cs="Tahoma"/>
          <w:b/>
          <w:szCs w:val="19"/>
        </w:rPr>
        <w:t>nerozdílně</w:t>
      </w:r>
      <w:r w:rsidRPr="00BB4D8E">
        <w:rPr>
          <w:rFonts w:cs="Tahoma"/>
          <w:szCs w:val="19"/>
        </w:rPr>
        <w:t>.</w:t>
      </w:r>
      <w:bookmarkStart w:id="225" w:name="_Toc260957240"/>
      <w:bookmarkEnd w:id="225"/>
    </w:p>
    <w:p w14:paraId="1BC2B758" w14:textId="77777777" w:rsidR="00004A13" w:rsidRPr="00870856" w:rsidRDefault="00004A1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bookmarkStart w:id="226" w:name="_Toc465183812"/>
      <w:bookmarkStart w:id="227" w:name="_Toc465184083"/>
      <w:bookmarkStart w:id="228" w:name="_Toc465184154"/>
      <w:bookmarkStart w:id="229" w:name="_Toc465184226"/>
      <w:bookmarkStart w:id="230" w:name="_Toc465184296"/>
      <w:bookmarkStart w:id="231" w:name="_Toc465186134"/>
      <w:bookmarkStart w:id="232" w:name="_Toc465186203"/>
      <w:bookmarkStart w:id="233" w:name="_Toc465186270"/>
      <w:bookmarkStart w:id="234" w:name="_Toc465187008"/>
      <w:bookmarkStart w:id="235" w:name="_Toc466456417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r w:rsidRPr="00870856">
        <w:rPr>
          <w:rFonts w:cs="Tahoma"/>
          <w:b/>
          <w:bCs w:val="0"/>
          <w:szCs w:val="19"/>
          <w:u w:val="single"/>
        </w:rPr>
        <w:t xml:space="preserve">Prokázání kvalifikace </w:t>
      </w:r>
      <w:bookmarkEnd w:id="235"/>
      <w:r w:rsidRPr="00870856">
        <w:rPr>
          <w:rFonts w:cs="Tahoma"/>
          <w:b/>
          <w:bCs w:val="0"/>
          <w:szCs w:val="19"/>
          <w:u w:val="single"/>
        </w:rPr>
        <w:t xml:space="preserve">získané v zahraničí  </w:t>
      </w:r>
    </w:p>
    <w:p w14:paraId="1800759A" w14:textId="29494DD5" w:rsidR="00004A13" w:rsidRPr="00BB4D8E" w:rsidRDefault="00004A13" w:rsidP="006925B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>V případě, že byla kvalifikace získána v zahraničí, prokazuje se v souladu s</w:t>
      </w:r>
      <w:r w:rsidR="00451DDC" w:rsidRPr="00BB4D8E">
        <w:rPr>
          <w:rFonts w:cs="Tahoma"/>
          <w:szCs w:val="19"/>
        </w:rPr>
        <w:t> ust.</w:t>
      </w:r>
      <w:r w:rsidRPr="00BB4D8E">
        <w:rPr>
          <w:rFonts w:cs="Tahoma"/>
          <w:szCs w:val="19"/>
        </w:rPr>
        <w:t xml:space="preserve"> § 81 ZZVZ doklady vydanými podle právního řádu této země, a to v rozsahu požadovaném </w:t>
      </w:r>
      <w:r w:rsidR="000A0714" w:rsidRPr="00BB4D8E">
        <w:rPr>
          <w:rFonts w:cs="Tahoma"/>
          <w:szCs w:val="19"/>
        </w:rPr>
        <w:t>Zadavatelem</w:t>
      </w:r>
      <w:r w:rsidRPr="00BB4D8E">
        <w:rPr>
          <w:rFonts w:cs="Tahoma"/>
          <w:szCs w:val="19"/>
        </w:rPr>
        <w:t xml:space="preserve">. </w:t>
      </w:r>
    </w:p>
    <w:p w14:paraId="3FE4AE99" w14:textId="006BADAF" w:rsidR="00004A13" w:rsidRPr="00BB4D8E" w:rsidRDefault="00004A13" w:rsidP="006925B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bookmarkStart w:id="236" w:name="_Toc325009613"/>
      <w:bookmarkStart w:id="237" w:name="_Toc325026797"/>
      <w:bookmarkStart w:id="238" w:name="_Toc325026930"/>
      <w:r w:rsidRPr="00BB4D8E">
        <w:rPr>
          <w:rFonts w:cs="Tahoma"/>
          <w:szCs w:val="19"/>
        </w:rPr>
        <w:t>Dodavatelé, kteří mají sídlo v jiném členském státě</w:t>
      </w:r>
      <w:r w:rsidR="00D46FF7">
        <w:rPr>
          <w:rFonts w:cs="Tahoma"/>
          <w:szCs w:val="19"/>
        </w:rPr>
        <w:t xml:space="preserve"> Evropské unie</w:t>
      </w:r>
      <w:r w:rsidRPr="00BB4D8E">
        <w:rPr>
          <w:rFonts w:cs="Tahoma"/>
          <w:szCs w:val="19"/>
        </w:rPr>
        <w:t>, mohou prokázat kvalifikaci osvědčením, resp.</w:t>
      </w:r>
      <w:r w:rsidR="00043E39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certifikátem, které pochází z členského státu, v němž má dodavatel sídlo, a které je obdobné výpisu ze seznamu kvalifikovaných dodavatelů. </w:t>
      </w:r>
    </w:p>
    <w:p w14:paraId="430AF27B" w14:textId="77777777" w:rsidR="00004A13" w:rsidRPr="00870856" w:rsidRDefault="00004A1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bookmarkStart w:id="239" w:name="_Toc415324981"/>
      <w:bookmarkStart w:id="240" w:name="_Toc416686750"/>
      <w:r w:rsidRPr="00870856">
        <w:rPr>
          <w:rFonts w:cs="Tahoma"/>
          <w:b/>
          <w:bCs w:val="0"/>
          <w:szCs w:val="19"/>
          <w:u w:val="single"/>
        </w:rPr>
        <w:t>Změny v kvalifikaci</w:t>
      </w:r>
      <w:bookmarkEnd w:id="239"/>
      <w:bookmarkEnd w:id="240"/>
    </w:p>
    <w:p w14:paraId="16053CCA" w14:textId="33C8D970" w:rsidR="00004A13" w:rsidRPr="00BB4D8E" w:rsidRDefault="00004A13" w:rsidP="0060623A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Dojde-li v průběhu zadávacího řízení ke změně v kvalifikaci účastníka, je účastník </w:t>
      </w:r>
      <w:r w:rsidR="004D09C7" w:rsidRPr="00BB4D8E">
        <w:rPr>
          <w:rFonts w:cs="Tahoma"/>
          <w:szCs w:val="19"/>
        </w:rPr>
        <w:t xml:space="preserve">zadávacího řízení </w:t>
      </w:r>
      <w:r w:rsidRPr="00BB4D8E">
        <w:rPr>
          <w:rFonts w:cs="Tahoma"/>
          <w:szCs w:val="19"/>
        </w:rPr>
        <w:t>povinen postupovat v souladu s</w:t>
      </w:r>
      <w:r w:rsidR="000A0714" w:rsidRPr="00BB4D8E">
        <w:rPr>
          <w:rFonts w:cs="Tahoma"/>
          <w:szCs w:val="19"/>
        </w:rPr>
        <w:t xml:space="preserve"> ust. </w:t>
      </w:r>
      <w:r w:rsidRPr="00BB4D8E">
        <w:rPr>
          <w:rFonts w:cs="Tahoma"/>
          <w:szCs w:val="19"/>
        </w:rPr>
        <w:t>§ 88 ZZVZ.</w:t>
      </w:r>
    </w:p>
    <w:p w14:paraId="61F9DEA2" w14:textId="77777777" w:rsidR="00004A13" w:rsidRPr="00870856" w:rsidRDefault="00004A1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bookmarkStart w:id="241" w:name="_Toc465183816"/>
      <w:bookmarkStart w:id="242" w:name="_Toc465184087"/>
      <w:bookmarkStart w:id="243" w:name="_Toc465184158"/>
      <w:bookmarkStart w:id="244" w:name="_Toc465184230"/>
      <w:bookmarkStart w:id="245" w:name="_Toc465184300"/>
      <w:bookmarkStart w:id="246" w:name="_Toc465186138"/>
      <w:bookmarkStart w:id="247" w:name="_Toc465186205"/>
      <w:bookmarkStart w:id="248" w:name="_Toc465186272"/>
      <w:bookmarkStart w:id="249" w:name="_Toc465187010"/>
      <w:bookmarkStart w:id="250" w:name="_Toc260957242"/>
      <w:bookmarkStart w:id="251" w:name="_Toc333411224"/>
      <w:bookmarkStart w:id="252" w:name="_Toc466456418"/>
      <w:bookmarkEnd w:id="236"/>
      <w:bookmarkEnd w:id="237"/>
      <w:bookmarkEnd w:id="238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r w:rsidRPr="00870856">
        <w:rPr>
          <w:rFonts w:cs="Tahoma"/>
          <w:b/>
          <w:bCs w:val="0"/>
          <w:szCs w:val="19"/>
          <w:u w:val="single"/>
        </w:rPr>
        <w:t>Pravost a stáří dokladů</w:t>
      </w:r>
      <w:bookmarkEnd w:id="251"/>
      <w:bookmarkEnd w:id="252"/>
      <w:r w:rsidRPr="00870856">
        <w:rPr>
          <w:rFonts w:cs="Tahoma"/>
          <w:b/>
          <w:bCs w:val="0"/>
          <w:szCs w:val="19"/>
          <w:u w:val="single"/>
        </w:rPr>
        <w:t xml:space="preserve"> </w:t>
      </w:r>
    </w:p>
    <w:p w14:paraId="53642F9E" w14:textId="5CB8D308" w:rsidR="00D34B54" w:rsidRPr="00D34B54" w:rsidRDefault="00004A13" w:rsidP="003E4711">
      <w:pPr>
        <w:pStyle w:val="Styl1"/>
        <w:tabs>
          <w:tab w:val="clear" w:pos="862"/>
          <w:tab w:val="num" w:pos="709"/>
        </w:tabs>
        <w:ind w:left="709"/>
        <w:rPr>
          <w:rFonts w:cs="Tahoma"/>
          <w:szCs w:val="19"/>
        </w:rPr>
      </w:pPr>
      <w:r w:rsidRPr="003E4711">
        <w:t>Dodavatel předkládá doklady prokazující splnění kvalifikace ve formě prosté kopie</w:t>
      </w:r>
      <w:r w:rsidRPr="00BB4D8E">
        <w:t>. Zadavatel může postupem podle</w:t>
      </w:r>
      <w:r w:rsidR="000A0714" w:rsidRPr="00BB4D8E">
        <w:t xml:space="preserve"> ust.</w:t>
      </w:r>
      <w:r w:rsidRPr="00BB4D8E">
        <w:t xml:space="preserve"> § 46 odst. 1 ZZVZ požadovat předložení originálu nebo </w:t>
      </w:r>
      <w:r w:rsidR="00063DAB">
        <w:t xml:space="preserve">úředně </w:t>
      </w:r>
      <w:r w:rsidRPr="00BB4D8E">
        <w:t xml:space="preserve">ověřené kopie dokladu. Před uzavřením </w:t>
      </w:r>
      <w:r w:rsidR="00FD5659">
        <w:t>s</w:t>
      </w:r>
      <w:r w:rsidR="000A0714" w:rsidRPr="00BB4D8E">
        <w:t>mlouvy</w:t>
      </w:r>
      <w:r w:rsidR="00A46613" w:rsidRPr="00BB4D8E">
        <w:t xml:space="preserve"> </w:t>
      </w:r>
      <w:r w:rsidRPr="00BB4D8E">
        <w:t xml:space="preserve">si </w:t>
      </w:r>
      <w:r w:rsidR="00EE1F00" w:rsidRPr="00BB4D8E">
        <w:t>Z</w:t>
      </w:r>
      <w:r w:rsidRPr="00BB4D8E">
        <w:t>adavatel od vybraného dodavatele vyžádá předložení dokladů o</w:t>
      </w:r>
      <w:r w:rsidR="00EE1F00" w:rsidRPr="00BB4D8E">
        <w:t> </w:t>
      </w:r>
      <w:r w:rsidR="00BB2F54">
        <w:t xml:space="preserve">jeho </w:t>
      </w:r>
      <w:r w:rsidRPr="00BB4D8E">
        <w:t xml:space="preserve">kvalifikaci, </w:t>
      </w:r>
      <w:r w:rsidR="00D34B54" w:rsidRPr="00D34B54">
        <w:rPr>
          <w:rFonts w:cs="Tahoma"/>
          <w:szCs w:val="19"/>
        </w:rPr>
        <w:t xml:space="preserve">a to včetně dokladů podle </w:t>
      </w:r>
      <w:r w:rsidR="00D34B54">
        <w:rPr>
          <w:rFonts w:cs="Tahoma"/>
          <w:szCs w:val="19"/>
        </w:rPr>
        <w:t xml:space="preserve">ust. </w:t>
      </w:r>
      <w:r w:rsidR="00D34B54" w:rsidRPr="00D34B54">
        <w:rPr>
          <w:rFonts w:cs="Tahoma"/>
          <w:szCs w:val="19"/>
        </w:rPr>
        <w:t xml:space="preserve">§ 83 odst. 1 </w:t>
      </w:r>
      <w:r w:rsidR="00D34B54">
        <w:rPr>
          <w:rFonts w:cs="Tahoma"/>
          <w:szCs w:val="19"/>
        </w:rPr>
        <w:t>ZZVZ,</w:t>
      </w:r>
      <w:r w:rsidR="00D34B54" w:rsidRPr="00D34B54">
        <w:rPr>
          <w:rFonts w:cs="Tahoma"/>
          <w:szCs w:val="19"/>
        </w:rPr>
        <w:t xml:space="preserve"> resp. dalších dokladů </w:t>
      </w:r>
      <w:r w:rsidR="006A71AD">
        <w:rPr>
          <w:rFonts w:cs="Tahoma"/>
          <w:szCs w:val="19"/>
        </w:rPr>
        <w:t>Výzvy</w:t>
      </w:r>
      <w:r w:rsidR="00D34B54" w:rsidRPr="00D34B54">
        <w:rPr>
          <w:rFonts w:cs="Tahoma"/>
          <w:szCs w:val="19"/>
        </w:rPr>
        <w:t xml:space="preserve"> a</w:t>
      </w:r>
      <w:r w:rsidR="00E70F6F">
        <w:rPr>
          <w:rFonts w:cs="Tahoma"/>
          <w:szCs w:val="19"/>
        </w:rPr>
        <w:t> </w:t>
      </w:r>
      <w:r w:rsidR="00D34B54" w:rsidRPr="00D34B54">
        <w:rPr>
          <w:rFonts w:cs="Tahoma"/>
          <w:szCs w:val="19"/>
        </w:rPr>
        <w:t>jejích příloh, pokud je již nemá k dispozici.</w:t>
      </w:r>
    </w:p>
    <w:p w14:paraId="67AC4635" w14:textId="4D370A89" w:rsidR="00D34B54" w:rsidRPr="00D34B54" w:rsidRDefault="00D34B54" w:rsidP="003E4711">
      <w:pPr>
        <w:pStyle w:val="Styl1"/>
        <w:tabs>
          <w:tab w:val="clear" w:pos="862"/>
          <w:tab w:val="num" w:pos="709"/>
        </w:tabs>
        <w:ind w:left="709"/>
        <w:rPr>
          <w:rFonts w:cs="Tahoma"/>
          <w:szCs w:val="19"/>
        </w:rPr>
      </w:pPr>
      <w:r w:rsidRPr="003E4711">
        <w:t>Zadavatel</w:t>
      </w:r>
      <w:r w:rsidRPr="00D34B54">
        <w:rPr>
          <w:rFonts w:cs="Tahoma"/>
          <w:szCs w:val="19"/>
        </w:rPr>
        <w:t xml:space="preserve"> si v souladu s</w:t>
      </w:r>
      <w:r>
        <w:rPr>
          <w:rFonts w:cs="Tahoma"/>
          <w:szCs w:val="19"/>
        </w:rPr>
        <w:t xml:space="preserve"> ust. </w:t>
      </w:r>
      <w:r w:rsidRPr="00D34B54">
        <w:rPr>
          <w:rFonts w:cs="Tahoma"/>
          <w:szCs w:val="19"/>
        </w:rPr>
        <w:t xml:space="preserve">§ 122 odst. 4 písm. a) </w:t>
      </w:r>
      <w:r>
        <w:rPr>
          <w:rFonts w:cs="Tahoma"/>
          <w:szCs w:val="19"/>
        </w:rPr>
        <w:t>ZZVZ</w:t>
      </w:r>
      <w:r w:rsidRPr="00D34B54">
        <w:rPr>
          <w:rFonts w:cs="Tahoma"/>
          <w:szCs w:val="19"/>
        </w:rPr>
        <w:t xml:space="preserve"> vyhrazuje právo požadovat předložení těchto dokladů v originále nebo úředně ověřené kopii.</w:t>
      </w:r>
      <w:r w:rsidR="001947C8">
        <w:rPr>
          <w:rFonts w:cs="Tahoma"/>
          <w:szCs w:val="19"/>
        </w:rPr>
        <w:t xml:space="preserve"> </w:t>
      </w:r>
      <w:r w:rsidRPr="00D34B54">
        <w:rPr>
          <w:rFonts w:cs="Tahoma"/>
          <w:szCs w:val="19"/>
        </w:rPr>
        <w:t>Zadavatel si v souladu s</w:t>
      </w:r>
      <w:r>
        <w:rPr>
          <w:rFonts w:cs="Tahoma"/>
          <w:szCs w:val="19"/>
        </w:rPr>
        <w:t xml:space="preserve"> ust. </w:t>
      </w:r>
      <w:r w:rsidRPr="00D34B54">
        <w:rPr>
          <w:rFonts w:cs="Tahoma"/>
          <w:szCs w:val="19"/>
        </w:rPr>
        <w:t>§ 122 odst. 4 písm. b) a</w:t>
      </w:r>
      <w:r w:rsidR="00E70F6F">
        <w:rPr>
          <w:rFonts w:cs="Tahoma"/>
          <w:szCs w:val="19"/>
        </w:rPr>
        <w:t> </w:t>
      </w:r>
      <w:r w:rsidRPr="00D34B54">
        <w:rPr>
          <w:rFonts w:cs="Tahoma"/>
          <w:szCs w:val="19"/>
        </w:rPr>
        <w:t xml:space="preserve">c) </w:t>
      </w:r>
      <w:r>
        <w:rPr>
          <w:rFonts w:cs="Tahoma"/>
          <w:szCs w:val="19"/>
        </w:rPr>
        <w:t>ZZVZ</w:t>
      </w:r>
      <w:r w:rsidRPr="00D34B54">
        <w:rPr>
          <w:rFonts w:cs="Tahoma"/>
          <w:szCs w:val="19"/>
        </w:rPr>
        <w:t xml:space="preserve"> vyhrazuje právo požadovat předložení</w:t>
      </w:r>
      <w:r w:rsidR="001947C8">
        <w:rPr>
          <w:rFonts w:cs="Tahoma"/>
          <w:szCs w:val="19"/>
        </w:rPr>
        <w:t xml:space="preserve"> </w:t>
      </w:r>
      <w:r w:rsidR="001947C8" w:rsidRPr="00D34B54">
        <w:rPr>
          <w:rFonts w:cs="Tahoma"/>
          <w:szCs w:val="19"/>
        </w:rPr>
        <w:t xml:space="preserve">dokladů o základní způsobilosti podle </w:t>
      </w:r>
      <w:r w:rsidR="001947C8">
        <w:rPr>
          <w:rFonts w:cs="Tahoma"/>
          <w:szCs w:val="19"/>
        </w:rPr>
        <w:t>ust. </w:t>
      </w:r>
      <w:r w:rsidR="001947C8" w:rsidRPr="00D34B54">
        <w:rPr>
          <w:rFonts w:cs="Tahoma"/>
          <w:szCs w:val="19"/>
        </w:rPr>
        <w:t>§</w:t>
      </w:r>
      <w:r w:rsidR="001947C8">
        <w:rPr>
          <w:rFonts w:cs="Tahoma"/>
          <w:szCs w:val="19"/>
        </w:rPr>
        <w:t> </w:t>
      </w:r>
      <w:r w:rsidR="001947C8" w:rsidRPr="00D34B54">
        <w:rPr>
          <w:rFonts w:cs="Tahoma"/>
          <w:szCs w:val="19"/>
        </w:rPr>
        <w:t xml:space="preserve">74 </w:t>
      </w:r>
      <w:r w:rsidR="001947C8">
        <w:rPr>
          <w:rFonts w:cs="Tahoma"/>
          <w:szCs w:val="19"/>
        </w:rPr>
        <w:t>ZZVZ</w:t>
      </w:r>
      <w:r w:rsidR="001947C8" w:rsidRPr="00D34B54">
        <w:rPr>
          <w:rFonts w:cs="Tahoma"/>
          <w:szCs w:val="19"/>
        </w:rPr>
        <w:t xml:space="preserve"> prokazujících splnění požadovaného kritéria způsobilosti po doručení výzvy podle </w:t>
      </w:r>
      <w:r w:rsidR="001947C8">
        <w:rPr>
          <w:rFonts w:cs="Tahoma"/>
          <w:szCs w:val="19"/>
        </w:rPr>
        <w:t>ust. </w:t>
      </w:r>
      <w:r w:rsidR="001947C8" w:rsidRPr="00D34B54">
        <w:rPr>
          <w:rFonts w:cs="Tahoma"/>
          <w:szCs w:val="19"/>
        </w:rPr>
        <w:t xml:space="preserve">§ 122 </w:t>
      </w:r>
      <w:r w:rsidR="001947C8">
        <w:rPr>
          <w:rFonts w:cs="Tahoma"/>
          <w:szCs w:val="19"/>
        </w:rPr>
        <w:t>ZZVZ</w:t>
      </w:r>
      <w:r w:rsidR="001947C8" w:rsidRPr="00D34B54">
        <w:rPr>
          <w:rFonts w:cs="Tahoma"/>
          <w:szCs w:val="19"/>
        </w:rPr>
        <w:t>, nebo předložení písemného čestného prohlášení o tom, že se nezměnily údaje rozhodné pro posouzení splnění kvalifikace obsažené v dokladech, které má zadavatel k</w:t>
      </w:r>
      <w:r w:rsidR="006A71AD">
        <w:rPr>
          <w:rFonts w:cs="Tahoma"/>
          <w:szCs w:val="19"/>
        </w:rPr>
        <w:t> </w:t>
      </w:r>
      <w:r w:rsidR="001947C8" w:rsidRPr="00D34B54">
        <w:rPr>
          <w:rFonts w:cs="Tahoma"/>
          <w:szCs w:val="19"/>
        </w:rPr>
        <w:t>dispozici</w:t>
      </w:r>
      <w:r w:rsidR="006A71AD">
        <w:rPr>
          <w:rFonts w:cs="Tahoma"/>
          <w:szCs w:val="19"/>
        </w:rPr>
        <w:t>,</w:t>
      </w:r>
      <w:r w:rsidR="001947C8" w:rsidRPr="00D34B54">
        <w:rPr>
          <w:rFonts w:cs="Tahoma"/>
          <w:szCs w:val="19"/>
        </w:rPr>
        <w:t xml:space="preserve"> a případně předložení nových dokladů, pokud se rozhodné údaje v těchto dokladech změnily.</w:t>
      </w:r>
    </w:p>
    <w:p w14:paraId="718CB904" w14:textId="5CAD6F05" w:rsidR="00D34B54" w:rsidRDefault="00D34B54" w:rsidP="003E4711">
      <w:pPr>
        <w:pStyle w:val="Styl1"/>
        <w:tabs>
          <w:tab w:val="clear" w:pos="862"/>
          <w:tab w:val="num" w:pos="709"/>
        </w:tabs>
        <w:ind w:left="709"/>
      </w:pPr>
      <w:r w:rsidRPr="00D34B54">
        <w:rPr>
          <w:rFonts w:cs="Tahoma"/>
          <w:szCs w:val="19"/>
        </w:rPr>
        <w:t xml:space="preserve">Veškeré výše uvedené doklady předloží vybraný </w:t>
      </w:r>
      <w:r>
        <w:rPr>
          <w:rFonts w:cs="Tahoma"/>
          <w:szCs w:val="19"/>
        </w:rPr>
        <w:t>d</w:t>
      </w:r>
      <w:r w:rsidRPr="00D34B54">
        <w:rPr>
          <w:rFonts w:cs="Tahoma"/>
          <w:szCs w:val="19"/>
        </w:rPr>
        <w:t xml:space="preserve">odavatel </w:t>
      </w:r>
      <w:r w:rsidR="006A71AD">
        <w:rPr>
          <w:rFonts w:cs="Tahoma"/>
          <w:szCs w:val="19"/>
        </w:rPr>
        <w:t>Z</w:t>
      </w:r>
      <w:r w:rsidRPr="00D34B54">
        <w:rPr>
          <w:rFonts w:cs="Tahoma"/>
          <w:szCs w:val="19"/>
        </w:rPr>
        <w:t xml:space="preserve">adavateli v elektronické podobě prostřednictvím elektronického nástroje E-ZAK na adrese </w:t>
      </w:r>
      <w:hyperlink r:id="rId16" w:history="1">
        <w:r w:rsidR="006A71AD" w:rsidRPr="00351F89">
          <w:rPr>
            <w:rStyle w:val="Hypertextovodkaz"/>
            <w:rFonts w:cs="Tahoma"/>
            <w:szCs w:val="19"/>
          </w:rPr>
          <w:t>https://zakazky.pvs.cz/</w:t>
        </w:r>
      </w:hyperlink>
      <w:r w:rsidR="006A71AD">
        <w:rPr>
          <w:rFonts w:cs="Tahoma"/>
          <w:szCs w:val="19"/>
        </w:rPr>
        <w:t>.</w:t>
      </w:r>
    </w:p>
    <w:p w14:paraId="0408D400" w14:textId="2A13DC46" w:rsidR="00004A13" w:rsidRPr="00BB4D8E" w:rsidRDefault="00004A13" w:rsidP="00553E93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Doklady prokazující splnění základní způsobilosti dle </w:t>
      </w:r>
      <w:r w:rsidR="000A0714" w:rsidRPr="00BB4D8E">
        <w:rPr>
          <w:rFonts w:cs="Tahoma"/>
          <w:szCs w:val="19"/>
        </w:rPr>
        <w:t xml:space="preserve">ust. </w:t>
      </w:r>
      <w:r w:rsidRPr="00BB4D8E">
        <w:rPr>
          <w:rFonts w:cs="Tahoma"/>
          <w:szCs w:val="19"/>
        </w:rPr>
        <w:t>§ 74 ZZVZ</w:t>
      </w:r>
      <w:r w:rsidR="00716ED6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 xml:space="preserve">musí prokazovat splnění požadovaného kritéria nejpozději v době tří (3) měsíců přede dnem zahájení zadávacího řízení. </w:t>
      </w:r>
    </w:p>
    <w:p w14:paraId="61B9B9A6" w14:textId="072F096B" w:rsidR="00004A13" w:rsidRPr="00BB4D8E" w:rsidRDefault="00004A13" w:rsidP="00553E93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>Zadavatel je povinen přijmout výpis ze seznamu kvalifikovaných dodavatelů, pokud k poslednímu dni, ke kterému má být prokázáno splnění kvalifikace, není výpis z tohoto seznamu starší než tři</w:t>
      </w:r>
      <w:r w:rsidR="006D7610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(3)</w:t>
      </w:r>
      <w:r w:rsidR="006D7610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měsíce. Platnost certifikátu vydaného v rámci systému certifikovaných dodavatelů je jeden</w:t>
      </w:r>
      <w:r w:rsidR="006D7610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(1)</w:t>
      </w:r>
      <w:r w:rsidR="006D7610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rok ode dne jeho vydání. </w:t>
      </w:r>
    </w:p>
    <w:p w14:paraId="2D13F13E" w14:textId="01ADB95C" w:rsidR="00004A13" w:rsidRPr="00BB4D8E" w:rsidRDefault="00004A13" w:rsidP="00553E93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>Výpis ze zahraničního seznamu nesmí být starší tří (3) měsíc</w:t>
      </w:r>
      <w:r w:rsidR="007637B3">
        <w:rPr>
          <w:rFonts w:cs="Tahoma"/>
          <w:szCs w:val="19"/>
        </w:rPr>
        <w:t>ů</w:t>
      </w:r>
      <w:r w:rsidRPr="00BB4D8E">
        <w:rPr>
          <w:rFonts w:cs="Tahoma"/>
          <w:szCs w:val="19"/>
        </w:rPr>
        <w:t>. Zahraniční certifikát musí být platný k</w:t>
      </w:r>
      <w:r w:rsidR="00716ED6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poslednímu dni lhůty pro prokázání splnění kvalifikace.</w:t>
      </w:r>
    </w:p>
    <w:p w14:paraId="711AAC7D" w14:textId="1EE7E390" w:rsidR="00004A13" w:rsidRPr="00BB4D8E" w:rsidRDefault="00004A13" w:rsidP="00553E93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b/>
          <w:szCs w:val="19"/>
        </w:rPr>
        <w:t>Dodavatel není oprávněn nahradit doklady za účelem prokázání kvalifikace čestným prohlášením.</w:t>
      </w:r>
      <w:r w:rsidRPr="00BB4D8E">
        <w:rPr>
          <w:rFonts w:cs="Tahoma"/>
          <w:szCs w:val="19"/>
        </w:rPr>
        <w:t xml:space="preserve"> Dodavatel může vždy nahradit požadované doklady jednotným evropským osvědčením pro veřejné zakázky dle</w:t>
      </w:r>
      <w:r w:rsidR="00183941" w:rsidRPr="00BB4D8E">
        <w:rPr>
          <w:rFonts w:cs="Tahoma"/>
          <w:szCs w:val="19"/>
        </w:rPr>
        <w:t xml:space="preserve"> ust.</w:t>
      </w:r>
      <w:r w:rsidRPr="00BB4D8E">
        <w:rPr>
          <w:rFonts w:cs="Tahoma"/>
          <w:szCs w:val="19"/>
        </w:rPr>
        <w:t xml:space="preserve"> § 87 ZZVZ.</w:t>
      </w:r>
    </w:p>
    <w:p w14:paraId="275836DD" w14:textId="77777777" w:rsidR="00004A13" w:rsidRPr="007351EF" w:rsidRDefault="00004A13" w:rsidP="0017611A">
      <w:pPr>
        <w:pStyle w:val="NADPIS11"/>
      </w:pPr>
      <w:bookmarkStart w:id="253" w:name="_Ref485725922"/>
      <w:bookmarkStart w:id="254" w:name="_Toc517797647"/>
      <w:bookmarkStart w:id="255" w:name="_Toc127864379"/>
      <w:bookmarkStart w:id="256" w:name="_Toc154740941"/>
      <w:r w:rsidRPr="007351EF">
        <w:lastRenderedPageBreak/>
        <w:t>Základní způsobilost</w:t>
      </w:r>
      <w:bookmarkEnd w:id="253"/>
      <w:bookmarkEnd w:id="254"/>
      <w:bookmarkEnd w:id="255"/>
      <w:bookmarkEnd w:id="256"/>
    </w:p>
    <w:p w14:paraId="7E3D9512" w14:textId="01D829B1" w:rsidR="00004A13" w:rsidRPr="00BB4D8E" w:rsidRDefault="00004A13" w:rsidP="0017611A">
      <w:pPr>
        <w:pStyle w:val="Nadpis2"/>
        <w:keepNext/>
        <w:spacing w:after="80"/>
        <w:ind w:hanging="718"/>
        <w:rPr>
          <w:rFonts w:cs="Tahoma"/>
          <w:szCs w:val="19"/>
        </w:rPr>
      </w:pPr>
      <w:bookmarkStart w:id="257" w:name="_Toc478391850"/>
      <w:bookmarkStart w:id="258" w:name="_Ref469589934"/>
      <w:bookmarkStart w:id="259" w:name="_Toc469592548"/>
      <w:bookmarkStart w:id="260" w:name="_Toc469592619"/>
      <w:bookmarkEnd w:id="257"/>
      <w:r w:rsidRPr="00BB4D8E">
        <w:rPr>
          <w:rFonts w:cs="Tahoma"/>
          <w:szCs w:val="19"/>
        </w:rPr>
        <w:t>Způsobilým dle</w:t>
      </w:r>
      <w:r w:rsidR="00183941" w:rsidRPr="00BB4D8E">
        <w:rPr>
          <w:rFonts w:cs="Tahoma"/>
          <w:szCs w:val="19"/>
        </w:rPr>
        <w:t xml:space="preserve"> ust.</w:t>
      </w:r>
      <w:r w:rsidRPr="00BB4D8E">
        <w:rPr>
          <w:rFonts w:cs="Tahoma"/>
          <w:szCs w:val="19"/>
        </w:rPr>
        <w:t xml:space="preserve"> § 74 </w:t>
      </w:r>
      <w:r w:rsidR="008D3BFC">
        <w:rPr>
          <w:rFonts w:cs="Tahoma"/>
          <w:szCs w:val="19"/>
        </w:rPr>
        <w:t xml:space="preserve">odst. 1 </w:t>
      </w:r>
      <w:r w:rsidRPr="00BB4D8E">
        <w:rPr>
          <w:rFonts w:cs="Tahoma"/>
          <w:szCs w:val="19"/>
        </w:rPr>
        <w:t>ZZVZ je dodavatel, který:</w:t>
      </w:r>
      <w:bookmarkEnd w:id="258"/>
      <w:bookmarkEnd w:id="259"/>
      <w:bookmarkEnd w:id="260"/>
    </w:p>
    <w:p w14:paraId="1B8CDD1C" w14:textId="6BED69E8" w:rsidR="00004A13" w:rsidRPr="00BB4D8E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bookmarkStart w:id="261" w:name="_Ref469589922"/>
      <w:r w:rsidRPr="00BB4D8E">
        <w:rPr>
          <w:rFonts w:cs="Tahoma"/>
          <w:szCs w:val="19"/>
          <w:lang w:eastAsia="x-none"/>
        </w:rPr>
        <w:t>nebyl v zemi svého sídla v posledních pěti (5) letech před zahájením zadávacího řízení pravomocně odsouzen pro trestný čin uvedený v příloze č. 3 ZZVZ nebo obdobný trestný čin podle právního řádu země sídla dodavatele</w:t>
      </w:r>
      <w:bookmarkEnd w:id="261"/>
      <w:r w:rsidR="00B67FCE" w:rsidRPr="00BB4D8E">
        <w:rPr>
          <w:rFonts w:cs="Tahoma"/>
          <w:szCs w:val="19"/>
          <w:lang w:eastAsia="x-none"/>
        </w:rPr>
        <w:t xml:space="preserve">, </w:t>
      </w:r>
    </w:p>
    <w:p w14:paraId="060B4189" w14:textId="0E04D99A" w:rsidR="00004A13" w:rsidRPr="00BB4D8E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bookmarkStart w:id="262" w:name="_Ref469590089"/>
      <w:r w:rsidRPr="00BB4D8E">
        <w:rPr>
          <w:rFonts w:cs="Tahoma"/>
          <w:szCs w:val="19"/>
          <w:lang w:eastAsia="x-none"/>
        </w:rPr>
        <w:t>nemá v České republice nebo v zemi svého sídla v evidenci daní zachycen splatný daňový nedoplatek</w:t>
      </w:r>
      <w:bookmarkEnd w:id="262"/>
      <w:r w:rsidR="00B67FCE" w:rsidRPr="00BB4D8E">
        <w:rPr>
          <w:rFonts w:cs="Tahoma"/>
          <w:szCs w:val="19"/>
          <w:lang w:eastAsia="x-none"/>
        </w:rPr>
        <w:t>,</w:t>
      </w:r>
    </w:p>
    <w:p w14:paraId="78DDC762" w14:textId="4EB1D1BC" w:rsidR="00004A13" w:rsidRPr="00BB4D8E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bookmarkStart w:id="263" w:name="_Ref469590140"/>
      <w:r w:rsidRPr="00BB4D8E">
        <w:rPr>
          <w:rFonts w:cs="Tahoma"/>
          <w:szCs w:val="19"/>
          <w:lang w:eastAsia="x-none"/>
        </w:rPr>
        <w:t>nemá v České republice nebo v zemi svého sídla splatný nedoplatek na</w:t>
      </w:r>
      <w:r w:rsidR="008352A4" w:rsidRPr="00BB4D8E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pojistném nebo</w:t>
      </w:r>
      <w:r w:rsidR="006D7610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na</w:t>
      </w:r>
      <w:r w:rsidR="0049171E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penále na veřejné zdravotní pojištění</w:t>
      </w:r>
      <w:bookmarkEnd w:id="263"/>
      <w:r w:rsidR="00B67FCE" w:rsidRPr="00BB4D8E">
        <w:rPr>
          <w:rFonts w:cs="Tahoma"/>
          <w:szCs w:val="19"/>
          <w:lang w:eastAsia="x-none"/>
        </w:rPr>
        <w:t xml:space="preserve">, </w:t>
      </w:r>
    </w:p>
    <w:p w14:paraId="6F36F7A8" w14:textId="0FAD788E" w:rsidR="00004A13" w:rsidRPr="00BB4D8E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bookmarkStart w:id="264" w:name="_Ref469590153"/>
      <w:r w:rsidRPr="00BB4D8E">
        <w:rPr>
          <w:rFonts w:cs="Tahoma"/>
          <w:szCs w:val="19"/>
          <w:lang w:eastAsia="x-none"/>
        </w:rPr>
        <w:t>nemá v České republice nebo v zemi svého sídla splatný nedoplatek na</w:t>
      </w:r>
      <w:r w:rsidR="008352A4" w:rsidRPr="00BB4D8E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pojistném nebo</w:t>
      </w:r>
      <w:r w:rsidR="006D7610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na</w:t>
      </w:r>
      <w:r w:rsidR="0049171E">
        <w:rPr>
          <w:rFonts w:cs="Tahoma"/>
          <w:szCs w:val="19"/>
          <w:lang w:eastAsia="x-none"/>
        </w:rPr>
        <w:t> </w:t>
      </w:r>
      <w:r w:rsidRPr="00BB4D8E">
        <w:rPr>
          <w:rFonts w:cs="Tahoma"/>
          <w:szCs w:val="19"/>
          <w:lang w:eastAsia="x-none"/>
        </w:rPr>
        <w:t>penále na sociální zabezpečení a příspěvku na státní politiku zaměstnanosti</w:t>
      </w:r>
      <w:bookmarkEnd w:id="264"/>
      <w:r w:rsidR="00B67FCE" w:rsidRPr="00BB4D8E">
        <w:rPr>
          <w:rFonts w:cs="Tahoma"/>
          <w:szCs w:val="19"/>
          <w:lang w:eastAsia="x-none"/>
        </w:rPr>
        <w:t xml:space="preserve">, </w:t>
      </w:r>
    </w:p>
    <w:p w14:paraId="2AC7C804" w14:textId="77777777" w:rsidR="00004A13" w:rsidRPr="00BB4D8E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spacing w:after="160"/>
        <w:ind w:left="1276" w:hanging="425"/>
        <w:rPr>
          <w:rFonts w:cs="Tahoma"/>
          <w:szCs w:val="19"/>
          <w:lang w:eastAsia="x-none"/>
        </w:rPr>
      </w:pPr>
      <w:bookmarkStart w:id="265" w:name="_Ref469590175"/>
      <w:r w:rsidRPr="00BB4D8E">
        <w:rPr>
          <w:rFonts w:cs="Tahoma"/>
          <w:szCs w:val="19"/>
          <w:lang w:eastAsia="x-none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  <w:bookmarkEnd w:id="265"/>
    </w:p>
    <w:p w14:paraId="4D510F27" w14:textId="621D30A1" w:rsidR="00004A13" w:rsidRPr="00236591" w:rsidRDefault="00004A13" w:rsidP="004A2A68">
      <w:pPr>
        <w:pStyle w:val="Nadpis2"/>
        <w:spacing w:after="80"/>
        <w:ind w:hanging="718"/>
        <w:rPr>
          <w:rFonts w:cs="Tahoma"/>
          <w:szCs w:val="19"/>
        </w:rPr>
      </w:pPr>
      <w:bookmarkStart w:id="266" w:name="_Ref469590038"/>
      <w:bookmarkStart w:id="267" w:name="_Toc469592549"/>
      <w:bookmarkStart w:id="268" w:name="_Toc469592620"/>
      <w:r w:rsidRPr="00236591">
        <w:rPr>
          <w:rFonts w:cs="Tahoma"/>
          <w:szCs w:val="19"/>
        </w:rPr>
        <w:t xml:space="preserve">Je-li dodavatelem právnická osoba, musí podmínku podle </w:t>
      </w:r>
      <w:r w:rsidR="008D3BFC">
        <w:rPr>
          <w:rFonts w:cs="Tahoma"/>
          <w:szCs w:val="19"/>
        </w:rPr>
        <w:t>odst.</w:t>
      </w:r>
      <w:r w:rsidRPr="00944E89">
        <w:rPr>
          <w:rFonts w:cs="Tahoma"/>
          <w:szCs w:val="19"/>
        </w:rPr>
        <w:t xml:space="preserve"> </w:t>
      </w:r>
      <w:r w:rsidR="00716ED6" w:rsidRPr="009E44ED">
        <w:rPr>
          <w:rFonts w:cs="Tahoma"/>
          <w:szCs w:val="19"/>
        </w:rPr>
        <w:t>1</w:t>
      </w:r>
      <w:r w:rsidR="00923E1D" w:rsidRPr="009E44ED">
        <w:rPr>
          <w:rFonts w:cs="Tahoma"/>
          <w:szCs w:val="19"/>
        </w:rPr>
        <w:t>7</w:t>
      </w:r>
      <w:r w:rsidR="0096485D" w:rsidRPr="009E44ED">
        <w:rPr>
          <w:rFonts w:cs="Tahoma"/>
          <w:szCs w:val="19"/>
        </w:rPr>
        <w:t>.1</w:t>
      </w:r>
      <w:r w:rsidR="0096485D" w:rsidRPr="004535B3">
        <w:rPr>
          <w:rFonts w:cs="Tahoma"/>
          <w:szCs w:val="19"/>
        </w:rPr>
        <w:t xml:space="preserve"> písm. a)</w:t>
      </w:r>
      <w:r w:rsidR="0096485D" w:rsidRPr="005E3D6B">
        <w:rPr>
          <w:rFonts w:cs="Tahoma"/>
          <w:szCs w:val="19"/>
        </w:rPr>
        <w:t xml:space="preserve"> </w:t>
      </w:r>
      <w:r w:rsidR="006A17A1">
        <w:rPr>
          <w:rFonts w:cs="Tahoma"/>
          <w:szCs w:val="19"/>
        </w:rPr>
        <w:t xml:space="preserve">Výzvy </w:t>
      </w:r>
      <w:r w:rsidRPr="00236591">
        <w:rPr>
          <w:rFonts w:cs="Tahoma"/>
          <w:szCs w:val="19"/>
        </w:rPr>
        <w:t>splňovat tato právnická osoba a zároveň člen statutárního orgánu. Je-li členem statutárního orgánu dodavatele právnická osoba, musí tuto podmínku splňovat:</w:t>
      </w:r>
      <w:bookmarkEnd w:id="266"/>
      <w:bookmarkEnd w:id="267"/>
      <w:bookmarkEnd w:id="268"/>
    </w:p>
    <w:p w14:paraId="39BF32DF" w14:textId="77777777" w:rsidR="00004A13" w:rsidRPr="00236591" w:rsidRDefault="00004A13" w:rsidP="001427B5">
      <w:pPr>
        <w:numPr>
          <w:ilvl w:val="3"/>
          <w:numId w:val="14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bookmarkStart w:id="269" w:name="_Ref469590048"/>
      <w:r w:rsidRPr="00236591">
        <w:rPr>
          <w:rFonts w:cs="Tahoma"/>
          <w:szCs w:val="19"/>
          <w:lang w:eastAsia="x-none"/>
        </w:rPr>
        <w:t>tato právnická osoba</w:t>
      </w:r>
      <w:bookmarkEnd w:id="269"/>
      <w:r w:rsidRPr="00236591">
        <w:rPr>
          <w:rFonts w:cs="Tahoma"/>
          <w:szCs w:val="19"/>
          <w:lang w:eastAsia="x-none"/>
        </w:rPr>
        <w:t>,</w:t>
      </w:r>
    </w:p>
    <w:p w14:paraId="770F5778" w14:textId="0BCFB060" w:rsidR="00004A13" w:rsidRPr="00236591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r w:rsidRPr="00236591">
        <w:rPr>
          <w:rFonts w:cs="Tahoma"/>
          <w:szCs w:val="19"/>
          <w:lang w:eastAsia="x-none"/>
        </w:rPr>
        <w:t>každý člen statutárního orgánu této právnické osoby</w:t>
      </w:r>
      <w:r w:rsidR="007637B3">
        <w:rPr>
          <w:rFonts w:cs="Tahoma"/>
          <w:szCs w:val="19"/>
          <w:lang w:eastAsia="x-none"/>
        </w:rPr>
        <w:t>,</w:t>
      </w:r>
      <w:r w:rsidRPr="00236591">
        <w:rPr>
          <w:rFonts w:cs="Tahoma"/>
          <w:szCs w:val="19"/>
          <w:lang w:eastAsia="x-none"/>
        </w:rPr>
        <w:t xml:space="preserve"> </w:t>
      </w:r>
    </w:p>
    <w:p w14:paraId="229B9B38" w14:textId="77777777" w:rsidR="00004A13" w:rsidRPr="00236591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spacing w:after="160"/>
        <w:ind w:left="1276" w:hanging="425"/>
        <w:rPr>
          <w:rFonts w:cs="Tahoma"/>
          <w:szCs w:val="19"/>
          <w:lang w:eastAsia="x-none"/>
        </w:rPr>
      </w:pPr>
      <w:bookmarkStart w:id="270" w:name="_Ref469590054"/>
      <w:r w:rsidRPr="00236591">
        <w:rPr>
          <w:rFonts w:cs="Tahoma"/>
          <w:szCs w:val="19"/>
          <w:lang w:eastAsia="x-none"/>
        </w:rPr>
        <w:t>osoba zastupující tuto právnickou osobu v statutárním orgánu dodavatele.</w:t>
      </w:r>
      <w:bookmarkEnd w:id="270"/>
      <w:r w:rsidRPr="00236591">
        <w:rPr>
          <w:rFonts w:cs="Tahoma"/>
          <w:szCs w:val="19"/>
          <w:lang w:eastAsia="x-none"/>
        </w:rPr>
        <w:t xml:space="preserve">  </w:t>
      </w:r>
    </w:p>
    <w:p w14:paraId="469E7A4D" w14:textId="77777777" w:rsidR="00004A13" w:rsidRPr="00236591" w:rsidRDefault="00004A13" w:rsidP="00910186">
      <w:pPr>
        <w:pStyle w:val="Nadpis2"/>
        <w:keepNext/>
        <w:spacing w:after="80"/>
        <w:ind w:hanging="718"/>
        <w:rPr>
          <w:rFonts w:cs="Tahoma"/>
          <w:szCs w:val="19"/>
        </w:rPr>
      </w:pPr>
      <w:bookmarkStart w:id="271" w:name="_Toc469592401"/>
      <w:bookmarkStart w:id="272" w:name="_Toc469592478"/>
      <w:bookmarkStart w:id="273" w:name="_Toc469592550"/>
      <w:bookmarkStart w:id="274" w:name="_Toc469592621"/>
      <w:bookmarkStart w:id="275" w:name="_Toc469592551"/>
      <w:bookmarkStart w:id="276" w:name="_Toc469592622"/>
      <w:bookmarkEnd w:id="271"/>
      <w:bookmarkEnd w:id="272"/>
      <w:bookmarkEnd w:id="273"/>
      <w:bookmarkEnd w:id="274"/>
      <w:r w:rsidRPr="00236591">
        <w:rPr>
          <w:rFonts w:cs="Tahoma"/>
          <w:szCs w:val="19"/>
        </w:rPr>
        <w:t>Účastní-li se zadávacího řízení pobočka závodu</w:t>
      </w:r>
      <w:bookmarkEnd w:id="275"/>
      <w:bookmarkEnd w:id="276"/>
    </w:p>
    <w:p w14:paraId="48C6B656" w14:textId="64077519" w:rsidR="00004A13" w:rsidRPr="005E3D6B" w:rsidRDefault="00004A13" w:rsidP="001427B5">
      <w:pPr>
        <w:numPr>
          <w:ilvl w:val="3"/>
          <w:numId w:val="15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r w:rsidRPr="00236591">
        <w:rPr>
          <w:rFonts w:cs="Tahoma"/>
          <w:szCs w:val="19"/>
          <w:lang w:eastAsia="x-none"/>
        </w:rPr>
        <w:t xml:space="preserve">zahraniční právnické osoby, musí podmínku podle </w:t>
      </w:r>
      <w:r w:rsidR="008D3BFC">
        <w:rPr>
          <w:rFonts w:cs="Tahoma"/>
          <w:szCs w:val="19"/>
          <w:lang w:eastAsia="x-none"/>
        </w:rPr>
        <w:t xml:space="preserve">odst.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4535B3">
        <w:rPr>
          <w:rFonts w:cs="Tahoma"/>
          <w:szCs w:val="19"/>
          <w:lang w:eastAsia="x-none"/>
        </w:rPr>
        <w:t>.1 písm. a)</w:t>
      </w:r>
      <w:r w:rsidRPr="005E3D6B">
        <w:rPr>
          <w:rFonts w:cs="Tahoma"/>
          <w:szCs w:val="19"/>
          <w:lang w:eastAsia="x-none"/>
        </w:rPr>
        <w:t xml:space="preserve"> </w:t>
      </w:r>
      <w:r w:rsidR="006A17A1">
        <w:rPr>
          <w:rFonts w:cs="Tahoma"/>
          <w:szCs w:val="19"/>
          <w:lang w:eastAsia="x-none"/>
        </w:rPr>
        <w:t>Výzvy</w:t>
      </w:r>
      <w:r w:rsidR="008E647E" w:rsidRPr="005E3D6B">
        <w:rPr>
          <w:rFonts w:cs="Tahoma"/>
          <w:szCs w:val="19"/>
        </w:rPr>
        <w:t xml:space="preserve"> </w:t>
      </w:r>
      <w:r w:rsidRPr="005E3D6B">
        <w:rPr>
          <w:rFonts w:cs="Tahoma"/>
          <w:szCs w:val="19"/>
          <w:lang w:eastAsia="x-none"/>
        </w:rPr>
        <w:t>splňovat tato právnická osoba a vedoucí pobočky závodu,</w:t>
      </w:r>
    </w:p>
    <w:p w14:paraId="0A4DDD55" w14:textId="2D441790" w:rsidR="00004A13" w:rsidRPr="00236591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spacing w:after="160"/>
        <w:ind w:left="1276" w:hanging="425"/>
        <w:rPr>
          <w:rFonts w:cs="Tahoma"/>
          <w:szCs w:val="19"/>
          <w:lang w:eastAsia="x-none"/>
        </w:rPr>
      </w:pPr>
      <w:r w:rsidRPr="005E3D6B">
        <w:rPr>
          <w:rFonts w:cs="Tahoma"/>
          <w:szCs w:val="19"/>
          <w:lang w:eastAsia="x-none"/>
        </w:rPr>
        <w:t xml:space="preserve">české právnické osoby, musí podmínku podle </w:t>
      </w:r>
      <w:r w:rsidR="008D3BFC">
        <w:rPr>
          <w:rFonts w:cs="Tahoma"/>
          <w:szCs w:val="19"/>
          <w:lang w:eastAsia="x-none"/>
        </w:rPr>
        <w:t>odst</w:t>
      </w:r>
      <w:r w:rsidR="00C04D24">
        <w:rPr>
          <w:rFonts w:cs="Tahoma"/>
          <w:szCs w:val="19"/>
          <w:lang w:eastAsia="x-none"/>
        </w:rPr>
        <w:t>.</w:t>
      </w:r>
      <w:r w:rsidRPr="005E3D6B">
        <w:rPr>
          <w:rFonts w:cs="Tahoma"/>
          <w:szCs w:val="19"/>
          <w:lang w:eastAsia="x-none"/>
        </w:rPr>
        <w:t xml:space="preserve">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FD5659">
        <w:rPr>
          <w:rFonts w:cs="Tahoma"/>
          <w:szCs w:val="19"/>
          <w:lang w:eastAsia="x-none"/>
        </w:rPr>
        <w:t>.</w:t>
      </w:r>
      <w:r w:rsidRPr="004535B3">
        <w:rPr>
          <w:rFonts w:cs="Tahoma"/>
          <w:szCs w:val="19"/>
          <w:lang w:eastAsia="x-none"/>
        </w:rPr>
        <w:t>1 písm. a)</w:t>
      </w:r>
      <w:r w:rsidR="0096485D" w:rsidRPr="005E3D6B">
        <w:rPr>
          <w:rFonts w:cs="Tahoma"/>
          <w:szCs w:val="19"/>
          <w:lang w:eastAsia="x-none"/>
        </w:rPr>
        <w:t xml:space="preserve"> </w:t>
      </w:r>
      <w:r w:rsidR="006A17A1">
        <w:rPr>
          <w:rFonts w:cs="Tahoma"/>
          <w:szCs w:val="19"/>
        </w:rPr>
        <w:t>Výzvy</w:t>
      </w:r>
      <w:r w:rsidR="008E647E" w:rsidRPr="005E3D6B">
        <w:rPr>
          <w:rFonts w:cs="Tahoma"/>
          <w:szCs w:val="19"/>
        </w:rPr>
        <w:t xml:space="preserve"> </w:t>
      </w:r>
      <w:r w:rsidRPr="005E3D6B">
        <w:rPr>
          <w:rFonts w:cs="Tahoma"/>
          <w:szCs w:val="19"/>
          <w:lang w:eastAsia="x-none"/>
        </w:rPr>
        <w:t>splňovat osoby uvedené v</w:t>
      </w:r>
      <w:r w:rsidR="00C04D24">
        <w:rPr>
          <w:rFonts w:cs="Tahoma"/>
          <w:szCs w:val="19"/>
          <w:lang w:eastAsia="x-none"/>
        </w:rPr>
        <w:t> </w:t>
      </w:r>
      <w:r w:rsidR="00D46FF7">
        <w:rPr>
          <w:rFonts w:cs="Tahoma"/>
          <w:szCs w:val="19"/>
          <w:lang w:eastAsia="x-none"/>
        </w:rPr>
        <w:t>odst</w:t>
      </w:r>
      <w:r w:rsidR="00C04D24">
        <w:rPr>
          <w:rFonts w:cs="Tahoma"/>
          <w:szCs w:val="19"/>
          <w:lang w:eastAsia="x-none"/>
        </w:rPr>
        <w:t>.</w:t>
      </w:r>
      <w:r w:rsidRPr="005E3D6B">
        <w:rPr>
          <w:rFonts w:cs="Tahoma"/>
          <w:szCs w:val="19"/>
          <w:lang w:eastAsia="x-none"/>
        </w:rPr>
        <w:t xml:space="preserve">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4535B3">
        <w:rPr>
          <w:rFonts w:cs="Tahoma"/>
          <w:szCs w:val="19"/>
          <w:lang w:eastAsia="x-none"/>
        </w:rPr>
        <w:t>.2 písm. a) – c)</w:t>
      </w:r>
      <w:r w:rsidRPr="005E3D6B">
        <w:rPr>
          <w:rFonts w:cs="Tahoma"/>
          <w:szCs w:val="19"/>
          <w:lang w:eastAsia="x-none"/>
        </w:rPr>
        <w:t xml:space="preserve"> </w:t>
      </w:r>
      <w:r w:rsidR="006A17A1">
        <w:rPr>
          <w:rFonts w:cs="Tahoma"/>
          <w:szCs w:val="19"/>
        </w:rPr>
        <w:t>Výzvy</w:t>
      </w:r>
      <w:r w:rsidR="008E647E" w:rsidRPr="00236591">
        <w:rPr>
          <w:rFonts w:cs="Tahoma"/>
          <w:szCs w:val="19"/>
        </w:rPr>
        <w:t xml:space="preserve"> </w:t>
      </w:r>
      <w:r w:rsidRPr="00236591">
        <w:rPr>
          <w:rFonts w:cs="Tahoma"/>
          <w:szCs w:val="19"/>
          <w:lang w:eastAsia="x-none"/>
        </w:rPr>
        <w:t>a vedoucí pobočky závodu.</w:t>
      </w:r>
    </w:p>
    <w:p w14:paraId="6830C26B" w14:textId="65FCF6C1" w:rsidR="00004A13" w:rsidRPr="00236591" w:rsidRDefault="00004A13" w:rsidP="00910186">
      <w:pPr>
        <w:pStyle w:val="Nadpis2"/>
        <w:spacing w:after="80"/>
        <w:ind w:hanging="718"/>
        <w:rPr>
          <w:rFonts w:cs="Tahoma"/>
          <w:szCs w:val="19"/>
        </w:rPr>
      </w:pPr>
      <w:bookmarkStart w:id="277" w:name="_Toc469592552"/>
      <w:bookmarkStart w:id="278" w:name="_Toc469592623"/>
      <w:r w:rsidRPr="00236591">
        <w:rPr>
          <w:rFonts w:cs="Tahoma"/>
          <w:szCs w:val="19"/>
        </w:rPr>
        <w:t>Dodavatel v souladu s</w:t>
      </w:r>
      <w:r w:rsidR="000A0714" w:rsidRPr="00236591">
        <w:rPr>
          <w:rFonts w:cs="Tahoma"/>
          <w:szCs w:val="19"/>
        </w:rPr>
        <w:t xml:space="preserve"> ust. </w:t>
      </w:r>
      <w:r w:rsidRPr="00236591">
        <w:rPr>
          <w:rFonts w:cs="Tahoma"/>
          <w:szCs w:val="19"/>
        </w:rPr>
        <w:t>§ 75 ZZVZ prokazuje splnění podmínek základní způsobilosti ve vztahu k České republice předložením:</w:t>
      </w:r>
      <w:bookmarkEnd w:id="277"/>
      <w:bookmarkEnd w:id="278"/>
    </w:p>
    <w:p w14:paraId="319F7A15" w14:textId="3F1FAC18" w:rsidR="00004A13" w:rsidRPr="00C04D24" w:rsidRDefault="00004A13" w:rsidP="001427B5">
      <w:pPr>
        <w:numPr>
          <w:ilvl w:val="3"/>
          <w:numId w:val="16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r w:rsidRPr="00236591">
        <w:rPr>
          <w:rFonts w:cs="Tahoma"/>
          <w:szCs w:val="19"/>
          <w:lang w:eastAsia="x-none"/>
        </w:rPr>
        <w:t>výpisu z evidence Rejstříku trestů ve vztahu k </w:t>
      </w:r>
      <w:r w:rsidRPr="00C04D24">
        <w:rPr>
          <w:rFonts w:cs="Tahoma"/>
          <w:szCs w:val="19"/>
          <w:lang w:eastAsia="x-none"/>
        </w:rPr>
        <w:t xml:space="preserve">požadavku podle </w:t>
      </w:r>
      <w:r w:rsidR="008D3BFC">
        <w:rPr>
          <w:rFonts w:cs="Tahoma"/>
          <w:szCs w:val="19"/>
          <w:lang w:eastAsia="x-none"/>
        </w:rPr>
        <w:t>odst</w:t>
      </w:r>
      <w:r w:rsidRPr="00C04D24">
        <w:rPr>
          <w:rFonts w:cs="Tahoma"/>
          <w:szCs w:val="19"/>
          <w:lang w:eastAsia="x-none"/>
        </w:rPr>
        <w:t xml:space="preserve">.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4535B3">
        <w:rPr>
          <w:rFonts w:cs="Tahoma"/>
          <w:szCs w:val="19"/>
          <w:lang w:eastAsia="x-none"/>
        </w:rPr>
        <w:t>.1 písm. a)</w:t>
      </w:r>
      <w:r w:rsidR="005D0ADE" w:rsidRPr="00C04D24">
        <w:rPr>
          <w:rFonts w:cs="Tahoma"/>
          <w:szCs w:val="19"/>
          <w:lang w:eastAsia="x-none"/>
        </w:rPr>
        <w:t> </w:t>
      </w:r>
      <w:r w:rsidR="006A17A1" w:rsidRPr="00C04D24">
        <w:rPr>
          <w:rFonts w:cs="Tahoma"/>
          <w:szCs w:val="19"/>
        </w:rPr>
        <w:t>Výzvy</w:t>
      </w:r>
      <w:r w:rsidR="00B67FCE" w:rsidRPr="00C04D24">
        <w:rPr>
          <w:rFonts w:cs="Tahoma"/>
          <w:szCs w:val="19"/>
          <w:lang w:eastAsia="x-none"/>
        </w:rPr>
        <w:t>,</w:t>
      </w:r>
    </w:p>
    <w:p w14:paraId="4E1B5118" w14:textId="12D995BE" w:rsidR="00004A13" w:rsidRPr="00C04D24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r w:rsidRPr="00C04D24">
        <w:rPr>
          <w:rFonts w:cs="Tahoma"/>
          <w:szCs w:val="19"/>
          <w:lang w:eastAsia="x-none"/>
        </w:rPr>
        <w:t>potvrzení příslušného finančního úřadu ve vztahu k</w:t>
      </w:r>
      <w:r w:rsidR="008D3BFC">
        <w:rPr>
          <w:rFonts w:cs="Tahoma"/>
          <w:szCs w:val="19"/>
          <w:lang w:eastAsia="x-none"/>
        </w:rPr>
        <w:t xml:space="preserve"> odst.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4535B3">
        <w:rPr>
          <w:rFonts w:cs="Tahoma"/>
          <w:szCs w:val="19"/>
          <w:lang w:eastAsia="x-none"/>
        </w:rPr>
        <w:t>.1 písm. b)</w:t>
      </w:r>
      <w:r w:rsidR="0096485D" w:rsidRPr="00C04D24">
        <w:rPr>
          <w:rFonts w:cs="Tahoma"/>
          <w:szCs w:val="19"/>
          <w:lang w:eastAsia="x-none"/>
        </w:rPr>
        <w:t xml:space="preserve"> </w:t>
      </w:r>
      <w:r w:rsidR="006A17A1" w:rsidRPr="00C04D24">
        <w:rPr>
          <w:rFonts w:cs="Tahoma"/>
          <w:szCs w:val="19"/>
          <w:lang w:eastAsia="x-none"/>
        </w:rPr>
        <w:t>Výzvy</w:t>
      </w:r>
      <w:r w:rsidRPr="00C04D24">
        <w:rPr>
          <w:rFonts w:cs="Tahoma"/>
          <w:szCs w:val="19"/>
          <w:lang w:eastAsia="x-none"/>
        </w:rPr>
        <w:t>;</w:t>
      </w:r>
    </w:p>
    <w:p w14:paraId="0902DAEA" w14:textId="73691F4E" w:rsidR="00004A13" w:rsidRPr="00C04D24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r w:rsidRPr="00C04D24">
        <w:rPr>
          <w:rFonts w:cs="Tahoma"/>
          <w:szCs w:val="19"/>
          <w:lang w:eastAsia="x-none"/>
        </w:rPr>
        <w:t>písemného čestného prohlášení vztahujícího se ke spotřební dani ve vztahu k</w:t>
      </w:r>
      <w:r w:rsidR="008D3BFC">
        <w:rPr>
          <w:rFonts w:cs="Tahoma"/>
          <w:szCs w:val="19"/>
          <w:lang w:eastAsia="x-none"/>
        </w:rPr>
        <w:t> odst.</w:t>
      </w:r>
      <w:r w:rsidR="00C01416" w:rsidRPr="00C04D24">
        <w:rPr>
          <w:rFonts w:cs="Tahoma"/>
          <w:szCs w:val="19"/>
          <w:lang w:eastAsia="x-none"/>
        </w:rPr>
        <w:t> 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4535B3">
        <w:rPr>
          <w:rFonts w:cs="Tahoma"/>
          <w:szCs w:val="19"/>
          <w:lang w:eastAsia="x-none"/>
        </w:rPr>
        <w:t>.1</w:t>
      </w:r>
      <w:r w:rsidR="006D7610" w:rsidRPr="004535B3">
        <w:rPr>
          <w:rFonts w:cs="Tahoma"/>
          <w:szCs w:val="19"/>
          <w:lang w:eastAsia="x-none"/>
        </w:rPr>
        <w:t> </w:t>
      </w:r>
      <w:r w:rsidRPr="004535B3">
        <w:rPr>
          <w:rFonts w:cs="Tahoma"/>
          <w:szCs w:val="19"/>
          <w:lang w:eastAsia="x-none"/>
        </w:rPr>
        <w:t>písm.</w:t>
      </w:r>
      <w:r w:rsidR="001F491C" w:rsidRPr="004535B3">
        <w:rPr>
          <w:rFonts w:cs="Tahoma"/>
          <w:szCs w:val="19"/>
          <w:lang w:eastAsia="x-none"/>
        </w:rPr>
        <w:t> </w:t>
      </w:r>
      <w:r w:rsidRPr="004535B3">
        <w:rPr>
          <w:rFonts w:cs="Tahoma"/>
          <w:szCs w:val="19"/>
          <w:lang w:eastAsia="x-none"/>
        </w:rPr>
        <w:t>b)</w:t>
      </w:r>
      <w:r w:rsidRPr="00C04D24">
        <w:rPr>
          <w:rFonts w:cs="Tahoma"/>
          <w:szCs w:val="19"/>
          <w:lang w:eastAsia="x-none"/>
        </w:rPr>
        <w:t xml:space="preserve"> </w:t>
      </w:r>
      <w:r w:rsidR="006A17A1" w:rsidRPr="00C04D24">
        <w:rPr>
          <w:rFonts w:cs="Tahoma"/>
          <w:szCs w:val="19"/>
        </w:rPr>
        <w:t>Výzvy</w:t>
      </w:r>
      <w:r w:rsidR="008E647E" w:rsidRPr="00C04D24">
        <w:rPr>
          <w:rFonts w:cs="Tahoma"/>
          <w:szCs w:val="19"/>
        </w:rPr>
        <w:t xml:space="preserve"> </w:t>
      </w:r>
      <w:r w:rsidR="00A86251" w:rsidRPr="00C04D24">
        <w:rPr>
          <w:rFonts w:cs="Tahoma"/>
          <w:szCs w:val="19"/>
          <w:lang w:eastAsia="x-none"/>
        </w:rPr>
        <w:t xml:space="preserve">(vzor </w:t>
      </w:r>
      <w:r w:rsidR="00572F3D" w:rsidRPr="00C04D24">
        <w:rPr>
          <w:rFonts w:cs="Tahoma"/>
          <w:szCs w:val="19"/>
          <w:lang w:eastAsia="x-none"/>
        </w:rPr>
        <w:t>Č</w:t>
      </w:r>
      <w:r w:rsidR="00A86251" w:rsidRPr="00C04D24">
        <w:rPr>
          <w:rFonts w:cs="Tahoma"/>
          <w:szCs w:val="19"/>
          <w:lang w:eastAsia="x-none"/>
        </w:rPr>
        <w:t xml:space="preserve">estného prohlášení o splnění základní způsobilosti tvoří přílohu </w:t>
      </w:r>
      <w:r w:rsidR="00971214" w:rsidRPr="009E44ED">
        <w:rPr>
          <w:rFonts w:cs="Tahoma"/>
          <w:szCs w:val="19"/>
          <w:lang w:eastAsia="x-none"/>
        </w:rPr>
        <w:t>a</w:t>
      </w:r>
      <w:r w:rsidR="00BA0887" w:rsidRPr="009E44ED">
        <w:rPr>
          <w:rFonts w:cs="Tahoma"/>
          <w:szCs w:val="19"/>
          <w:lang w:eastAsia="x-none"/>
        </w:rPr>
        <w:t>3</w:t>
      </w:r>
      <w:r w:rsidR="00971214" w:rsidRPr="004535B3">
        <w:rPr>
          <w:rFonts w:cs="Tahoma"/>
          <w:szCs w:val="19"/>
          <w:lang w:eastAsia="x-none"/>
        </w:rPr>
        <w:t>.</w:t>
      </w:r>
      <w:r w:rsidR="00A86251" w:rsidRPr="004535B3">
        <w:rPr>
          <w:rFonts w:cs="Tahoma"/>
          <w:szCs w:val="19"/>
          <w:lang w:eastAsia="x-none"/>
        </w:rPr>
        <w:t xml:space="preserve"> </w:t>
      </w:r>
      <w:r w:rsidR="006A17A1" w:rsidRPr="004535B3">
        <w:rPr>
          <w:rFonts w:cs="Tahoma"/>
          <w:szCs w:val="19"/>
          <w:lang w:eastAsia="x-none"/>
        </w:rPr>
        <w:t>Výzvy</w:t>
      </w:r>
      <w:r w:rsidR="00A86251" w:rsidRPr="00C04D24">
        <w:rPr>
          <w:rFonts w:cs="Tahoma"/>
          <w:szCs w:val="19"/>
          <w:lang w:eastAsia="x-none"/>
        </w:rPr>
        <w:t>)</w:t>
      </w:r>
      <w:r w:rsidR="00B67FCE" w:rsidRPr="00C04D24">
        <w:rPr>
          <w:rFonts w:cs="Tahoma"/>
          <w:szCs w:val="19"/>
          <w:lang w:eastAsia="x-none"/>
        </w:rPr>
        <w:t>,</w:t>
      </w:r>
    </w:p>
    <w:p w14:paraId="4D950AA4" w14:textId="2FC5CCE7" w:rsidR="00004A13" w:rsidRPr="00C04D24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r w:rsidRPr="00C04D24">
        <w:rPr>
          <w:rFonts w:cs="Tahoma"/>
          <w:szCs w:val="19"/>
          <w:lang w:eastAsia="x-none"/>
        </w:rPr>
        <w:t>písemného čestného prohlášení ve vztahu k</w:t>
      </w:r>
      <w:r w:rsidR="008D3BFC">
        <w:rPr>
          <w:rFonts w:cs="Tahoma"/>
          <w:szCs w:val="19"/>
          <w:lang w:eastAsia="x-none"/>
        </w:rPr>
        <w:t xml:space="preserve"> odst.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4535B3">
        <w:rPr>
          <w:rFonts w:cs="Tahoma"/>
          <w:szCs w:val="19"/>
          <w:lang w:eastAsia="x-none"/>
        </w:rPr>
        <w:t>.1 písm. c)</w:t>
      </w:r>
      <w:r w:rsidRPr="00C04D24">
        <w:rPr>
          <w:rFonts w:cs="Tahoma"/>
          <w:szCs w:val="19"/>
          <w:lang w:eastAsia="x-none"/>
        </w:rPr>
        <w:t xml:space="preserve"> </w:t>
      </w:r>
      <w:r w:rsidR="006A17A1" w:rsidRPr="00C04D24">
        <w:rPr>
          <w:rFonts w:cs="Tahoma"/>
          <w:szCs w:val="19"/>
          <w:lang w:eastAsia="x-none"/>
        </w:rPr>
        <w:t>Výzvy</w:t>
      </w:r>
      <w:r w:rsidR="00A86251" w:rsidRPr="00C04D24">
        <w:rPr>
          <w:rFonts w:cs="Tahoma"/>
          <w:szCs w:val="19"/>
          <w:lang w:eastAsia="x-none"/>
        </w:rPr>
        <w:t xml:space="preserve"> (vzor </w:t>
      </w:r>
      <w:r w:rsidR="00572F3D" w:rsidRPr="00C04D24">
        <w:rPr>
          <w:rFonts w:cs="Tahoma"/>
          <w:szCs w:val="19"/>
          <w:lang w:eastAsia="x-none"/>
        </w:rPr>
        <w:t>Č</w:t>
      </w:r>
      <w:r w:rsidR="00A86251" w:rsidRPr="00C04D24">
        <w:rPr>
          <w:rFonts w:cs="Tahoma"/>
          <w:szCs w:val="19"/>
          <w:lang w:eastAsia="x-none"/>
        </w:rPr>
        <w:t xml:space="preserve">estného prohlášení o splnění základní způsobilosti tvoří přílohu </w:t>
      </w:r>
      <w:r w:rsidR="00971214" w:rsidRPr="009E44ED">
        <w:rPr>
          <w:rFonts w:cs="Tahoma"/>
          <w:szCs w:val="19"/>
          <w:lang w:eastAsia="x-none"/>
        </w:rPr>
        <w:t>a</w:t>
      </w:r>
      <w:r w:rsidR="00E3413B">
        <w:rPr>
          <w:rFonts w:cs="Tahoma"/>
          <w:szCs w:val="19"/>
          <w:lang w:eastAsia="x-none"/>
        </w:rPr>
        <w:t>0</w:t>
      </w:r>
      <w:r w:rsidR="00BA0887" w:rsidRPr="009E44ED">
        <w:rPr>
          <w:rFonts w:cs="Tahoma"/>
          <w:szCs w:val="19"/>
          <w:lang w:eastAsia="x-none"/>
        </w:rPr>
        <w:t>3</w:t>
      </w:r>
      <w:r w:rsidR="00A86251" w:rsidRPr="004535B3">
        <w:rPr>
          <w:rFonts w:cs="Tahoma"/>
          <w:szCs w:val="19"/>
          <w:lang w:eastAsia="x-none"/>
        </w:rPr>
        <w:t xml:space="preserve"> </w:t>
      </w:r>
      <w:r w:rsidR="006A17A1" w:rsidRPr="004535B3">
        <w:rPr>
          <w:rFonts w:cs="Tahoma"/>
          <w:szCs w:val="19"/>
          <w:lang w:eastAsia="x-none"/>
        </w:rPr>
        <w:t>Výzvy</w:t>
      </w:r>
      <w:r w:rsidR="00A86251" w:rsidRPr="00C04D24">
        <w:rPr>
          <w:rFonts w:cs="Tahoma"/>
          <w:szCs w:val="19"/>
          <w:lang w:eastAsia="x-none"/>
        </w:rPr>
        <w:t>)</w:t>
      </w:r>
      <w:r w:rsidR="00B67FCE" w:rsidRPr="00C04D24">
        <w:rPr>
          <w:rFonts w:cs="Tahoma"/>
          <w:szCs w:val="19"/>
          <w:lang w:eastAsia="x-none"/>
        </w:rPr>
        <w:t>,</w:t>
      </w:r>
    </w:p>
    <w:p w14:paraId="69C601EE" w14:textId="19BF72FD" w:rsidR="00004A13" w:rsidRPr="00C04D24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  <w:lang w:eastAsia="x-none"/>
        </w:rPr>
      </w:pPr>
      <w:r w:rsidRPr="00C04D24">
        <w:rPr>
          <w:rFonts w:cs="Tahoma"/>
          <w:szCs w:val="19"/>
          <w:lang w:eastAsia="x-none"/>
        </w:rPr>
        <w:t>potvrzení příslušné okresní správy sociálního zabezpečení ve vztahu</w:t>
      </w:r>
      <w:r w:rsidR="001F491C" w:rsidRPr="00C04D24">
        <w:rPr>
          <w:rFonts w:cs="Tahoma"/>
          <w:szCs w:val="19"/>
          <w:lang w:eastAsia="x-none"/>
        </w:rPr>
        <w:t xml:space="preserve"> </w:t>
      </w:r>
      <w:r w:rsidRPr="00C04D24">
        <w:rPr>
          <w:rFonts w:cs="Tahoma"/>
          <w:szCs w:val="19"/>
          <w:lang w:eastAsia="x-none"/>
        </w:rPr>
        <w:t xml:space="preserve">k </w:t>
      </w:r>
      <w:r w:rsidR="00D46FF7">
        <w:rPr>
          <w:rFonts w:cs="Tahoma"/>
          <w:szCs w:val="19"/>
          <w:lang w:eastAsia="x-none"/>
        </w:rPr>
        <w:t>odst</w:t>
      </w:r>
      <w:r w:rsidRPr="00C04D24">
        <w:rPr>
          <w:rFonts w:cs="Tahoma"/>
          <w:szCs w:val="19"/>
          <w:lang w:eastAsia="x-none"/>
        </w:rPr>
        <w:t xml:space="preserve">.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Pr="004535B3">
        <w:rPr>
          <w:rFonts w:cs="Tahoma"/>
          <w:szCs w:val="19"/>
          <w:lang w:eastAsia="x-none"/>
        </w:rPr>
        <w:t>.1 písm. d)</w:t>
      </w:r>
      <w:r w:rsidRPr="00C04D24">
        <w:rPr>
          <w:rFonts w:cs="Tahoma"/>
          <w:szCs w:val="19"/>
          <w:lang w:eastAsia="x-none"/>
        </w:rPr>
        <w:t xml:space="preserve"> </w:t>
      </w:r>
      <w:r w:rsidR="006A17A1" w:rsidRPr="00C04D24">
        <w:rPr>
          <w:rFonts w:cs="Tahoma"/>
          <w:szCs w:val="19"/>
          <w:lang w:eastAsia="x-none"/>
        </w:rPr>
        <w:t>Výzvy</w:t>
      </w:r>
      <w:r w:rsidR="00B67FCE" w:rsidRPr="00C04D24">
        <w:rPr>
          <w:rFonts w:cs="Tahoma"/>
          <w:szCs w:val="19"/>
          <w:lang w:eastAsia="x-none"/>
        </w:rPr>
        <w:t>,</w:t>
      </w:r>
      <w:r w:rsidRPr="00C04D24">
        <w:rPr>
          <w:rFonts w:cs="Tahoma"/>
          <w:szCs w:val="19"/>
          <w:lang w:eastAsia="x-none"/>
        </w:rPr>
        <w:t xml:space="preserve"> </w:t>
      </w:r>
    </w:p>
    <w:p w14:paraId="6C44E4D2" w14:textId="2E1B0093" w:rsidR="00004A13" w:rsidRPr="00C04D24" w:rsidRDefault="00004A13" w:rsidP="001427B5">
      <w:pPr>
        <w:numPr>
          <w:ilvl w:val="3"/>
          <w:numId w:val="8"/>
        </w:numPr>
        <w:tabs>
          <w:tab w:val="left" w:pos="851"/>
        </w:tabs>
        <w:suppressAutoHyphens w:val="0"/>
        <w:spacing w:after="160"/>
        <w:ind w:left="1276" w:hanging="425"/>
        <w:rPr>
          <w:rFonts w:cs="Tahoma"/>
          <w:szCs w:val="19"/>
          <w:lang w:eastAsia="x-none"/>
        </w:rPr>
      </w:pPr>
      <w:r w:rsidRPr="00C04D24">
        <w:rPr>
          <w:rFonts w:cs="Tahoma"/>
          <w:szCs w:val="19"/>
          <w:lang w:eastAsia="x-none"/>
        </w:rPr>
        <w:t>výpisu z obchodního rejstříku, nebo předložením písemného čestného prohlášení v případě, že</w:t>
      </w:r>
      <w:r w:rsidR="006D7610" w:rsidRPr="00C04D24">
        <w:rPr>
          <w:rFonts w:cs="Tahoma"/>
          <w:szCs w:val="19"/>
          <w:lang w:eastAsia="x-none"/>
        </w:rPr>
        <w:t> </w:t>
      </w:r>
      <w:r w:rsidRPr="00C04D24">
        <w:rPr>
          <w:rFonts w:cs="Tahoma"/>
          <w:szCs w:val="19"/>
          <w:lang w:eastAsia="x-none"/>
        </w:rPr>
        <w:t xml:space="preserve">není v obchodním rejstříku zapsán, ve vztahu k </w:t>
      </w:r>
      <w:r w:rsidR="00D46FF7">
        <w:rPr>
          <w:rFonts w:cs="Tahoma"/>
          <w:szCs w:val="19"/>
          <w:lang w:eastAsia="x-none"/>
        </w:rPr>
        <w:t>odst</w:t>
      </w:r>
      <w:r w:rsidRPr="00C04D24">
        <w:rPr>
          <w:rFonts w:cs="Tahoma"/>
          <w:szCs w:val="19"/>
          <w:lang w:eastAsia="x-none"/>
        </w:rPr>
        <w:t xml:space="preserve">. </w:t>
      </w:r>
      <w:r w:rsidR="00716ED6" w:rsidRPr="009E44ED">
        <w:rPr>
          <w:rFonts w:cs="Tahoma"/>
          <w:szCs w:val="19"/>
          <w:lang w:eastAsia="x-none"/>
        </w:rPr>
        <w:t>1</w:t>
      </w:r>
      <w:r w:rsidR="00923E1D" w:rsidRPr="009E44ED">
        <w:rPr>
          <w:rFonts w:cs="Tahoma"/>
          <w:szCs w:val="19"/>
          <w:lang w:eastAsia="x-none"/>
        </w:rPr>
        <w:t>7</w:t>
      </w:r>
      <w:r w:rsidR="0096485D" w:rsidRPr="004535B3">
        <w:rPr>
          <w:rFonts w:cs="Tahoma"/>
          <w:szCs w:val="19"/>
          <w:lang w:eastAsia="x-none"/>
        </w:rPr>
        <w:t>.1 písm. </w:t>
      </w:r>
      <w:r w:rsidRPr="004535B3">
        <w:rPr>
          <w:rFonts w:cs="Tahoma"/>
          <w:szCs w:val="19"/>
          <w:lang w:eastAsia="x-none"/>
        </w:rPr>
        <w:t>e)</w:t>
      </w:r>
      <w:r w:rsidRPr="00C04D24">
        <w:rPr>
          <w:rFonts w:cs="Tahoma"/>
          <w:szCs w:val="19"/>
          <w:lang w:eastAsia="x-none"/>
        </w:rPr>
        <w:t> </w:t>
      </w:r>
      <w:r w:rsidR="006A17A1" w:rsidRPr="00C04D24">
        <w:rPr>
          <w:rFonts w:cs="Tahoma"/>
          <w:szCs w:val="19"/>
          <w:lang w:eastAsia="x-none"/>
        </w:rPr>
        <w:t>Výzvy</w:t>
      </w:r>
      <w:r w:rsidRPr="00C04D24">
        <w:rPr>
          <w:rFonts w:cs="Tahoma"/>
          <w:szCs w:val="19"/>
          <w:lang w:eastAsia="x-none"/>
        </w:rPr>
        <w:t>.</w:t>
      </w:r>
    </w:p>
    <w:p w14:paraId="2A0B3291" w14:textId="77777777" w:rsidR="00004A13" w:rsidRPr="00236591" w:rsidRDefault="00004A13" w:rsidP="00FE5E34">
      <w:pPr>
        <w:pStyle w:val="NADPIS11"/>
      </w:pPr>
      <w:bookmarkStart w:id="279" w:name="_Ref485725939"/>
      <w:bookmarkStart w:id="280" w:name="_Toc517797648"/>
      <w:bookmarkStart w:id="281" w:name="_Toc127864380"/>
      <w:bookmarkStart w:id="282" w:name="_Toc154740942"/>
      <w:r w:rsidRPr="00236591">
        <w:t>Profesní způsobilost</w:t>
      </w:r>
      <w:bookmarkEnd w:id="279"/>
      <w:bookmarkEnd w:id="280"/>
      <w:bookmarkEnd w:id="281"/>
      <w:bookmarkEnd w:id="282"/>
    </w:p>
    <w:p w14:paraId="439194EF" w14:textId="24815DDA" w:rsidR="00AB60B0" w:rsidRPr="00236591" w:rsidRDefault="00AB60B0" w:rsidP="00910186">
      <w:pPr>
        <w:pStyle w:val="Nadpis2"/>
        <w:spacing w:after="160"/>
        <w:ind w:left="720" w:hanging="720"/>
        <w:rPr>
          <w:rFonts w:cs="Tahoma"/>
          <w:szCs w:val="19"/>
        </w:rPr>
      </w:pPr>
      <w:r w:rsidRPr="00236591">
        <w:rPr>
          <w:rFonts w:cs="Tahoma"/>
          <w:szCs w:val="19"/>
        </w:rPr>
        <w:t xml:space="preserve">Dodavatel prokáže splnění profesní způsobilosti dle </w:t>
      </w:r>
      <w:r w:rsidR="000F1F4E" w:rsidRPr="00236591">
        <w:rPr>
          <w:rFonts w:cs="Tahoma"/>
          <w:szCs w:val="19"/>
        </w:rPr>
        <w:t xml:space="preserve">ust. </w:t>
      </w:r>
      <w:r w:rsidRPr="00236591">
        <w:rPr>
          <w:rFonts w:cs="Tahoma"/>
          <w:szCs w:val="19"/>
        </w:rPr>
        <w:t>§ 77 odst. 1 ZZVZ předložením výpisu z</w:t>
      </w:r>
      <w:r w:rsidR="00F21665" w:rsidRPr="00236591">
        <w:rPr>
          <w:rFonts w:cs="Tahoma"/>
          <w:szCs w:val="19"/>
        </w:rPr>
        <w:t> </w:t>
      </w:r>
      <w:r w:rsidRPr="00236591">
        <w:rPr>
          <w:rFonts w:cs="Tahoma"/>
          <w:szCs w:val="19"/>
        </w:rPr>
        <w:t xml:space="preserve">obchodního rejstříku dodavatele, pokud je v něm zapsán, či výpisu z jiné obdobné evidence, pokud je v ní zapsán. </w:t>
      </w:r>
    </w:p>
    <w:p w14:paraId="3BA7F422" w14:textId="77777777" w:rsidR="00A45EDE" w:rsidRDefault="00A45EDE" w:rsidP="00A45EDE">
      <w:pPr>
        <w:pStyle w:val="Nadpis2"/>
        <w:spacing w:after="80"/>
        <w:ind w:left="720" w:hanging="720"/>
        <w:rPr>
          <w:rFonts w:cs="Tahoma"/>
          <w:b/>
          <w:bCs w:val="0"/>
          <w:szCs w:val="19"/>
        </w:rPr>
      </w:pPr>
      <w:r w:rsidRPr="00BB4D8E">
        <w:rPr>
          <w:rFonts w:cs="Tahoma"/>
          <w:szCs w:val="19"/>
        </w:rPr>
        <w:t xml:space="preserve">Dodavatel prokáže splnění profesní způsobilosti dle </w:t>
      </w:r>
      <w:r>
        <w:rPr>
          <w:rFonts w:cs="Tahoma"/>
          <w:szCs w:val="19"/>
        </w:rPr>
        <w:t xml:space="preserve">ust. </w:t>
      </w:r>
      <w:r w:rsidRPr="00BB4D8E">
        <w:rPr>
          <w:rFonts w:cs="Tahoma"/>
          <w:szCs w:val="19"/>
        </w:rPr>
        <w:t xml:space="preserve">§ 77 odst. 2 písm. a) ZZVZ předložením dokladu o oprávnění k podnikání v rozsahu odpovídajícím předmětu </w:t>
      </w:r>
      <w:r>
        <w:rPr>
          <w:rFonts w:cs="Tahoma"/>
          <w:szCs w:val="19"/>
        </w:rPr>
        <w:t>v</w:t>
      </w:r>
      <w:r w:rsidRPr="00BB4D8E">
        <w:rPr>
          <w:rFonts w:cs="Tahoma"/>
          <w:szCs w:val="19"/>
        </w:rPr>
        <w:t>eřejné zakázky. Dodavatel v</w:t>
      </w:r>
      <w:r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souladu se zákonem č. 455/1991 Sb., o živnostenském podnikání (živnostenský zákon), ve znění </w:t>
      </w:r>
      <w:r w:rsidRPr="00BB4D8E">
        <w:rPr>
          <w:rFonts w:cs="Tahoma"/>
          <w:szCs w:val="19"/>
        </w:rPr>
        <w:lastRenderedPageBreak/>
        <w:t>pozdějších předpisů, prokazuje živnostenské oprávnění výpisem ze živnostenského rejstříku</w:t>
      </w:r>
      <w:r>
        <w:rPr>
          <w:rFonts w:cs="Tahoma"/>
          <w:szCs w:val="19"/>
        </w:rPr>
        <w:t>, popř. obchodního rejstříku</w:t>
      </w:r>
      <w:r w:rsidRPr="00BB4D8E">
        <w:rPr>
          <w:rFonts w:cs="Tahoma"/>
          <w:szCs w:val="19"/>
        </w:rPr>
        <w:t>, případně do vydání výpisu ohlášením s prokázaným doručením živnostenskému úřadu (v</w:t>
      </w:r>
      <w:r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případě ohlašovacích živností). Dodavatel předložením uvedeného dokladu prokáže, že má oprávnění k podnikání alespoň </w:t>
      </w:r>
      <w:r w:rsidRPr="00BB4D8E">
        <w:rPr>
          <w:rFonts w:cs="Tahoma"/>
          <w:b/>
          <w:bCs w:val="0"/>
          <w:szCs w:val="19"/>
        </w:rPr>
        <w:t>pro předmět</w:t>
      </w:r>
      <w:r>
        <w:rPr>
          <w:rFonts w:cs="Tahoma"/>
          <w:b/>
          <w:bCs w:val="0"/>
          <w:szCs w:val="19"/>
        </w:rPr>
        <w:t>y</w:t>
      </w:r>
      <w:r w:rsidRPr="00BB4D8E">
        <w:rPr>
          <w:rFonts w:cs="Tahoma"/>
          <w:b/>
          <w:bCs w:val="0"/>
          <w:szCs w:val="19"/>
        </w:rPr>
        <w:t xml:space="preserve"> podnikání</w:t>
      </w:r>
      <w:r>
        <w:rPr>
          <w:rFonts w:cs="Tahoma"/>
          <w:b/>
          <w:bCs w:val="0"/>
          <w:szCs w:val="19"/>
        </w:rPr>
        <w:t>:</w:t>
      </w:r>
    </w:p>
    <w:p w14:paraId="66E45053" w14:textId="124EE384" w:rsidR="00A45EDE" w:rsidRPr="00A45EDE" w:rsidRDefault="00A45EDE" w:rsidP="0077322B">
      <w:pPr>
        <w:pStyle w:val="Nadpis2"/>
        <w:numPr>
          <w:ilvl w:val="0"/>
          <w:numId w:val="29"/>
        </w:numPr>
        <w:spacing w:after="80"/>
        <w:rPr>
          <w:rFonts w:cs="Tahoma"/>
          <w:b/>
          <w:bCs w:val="0"/>
          <w:szCs w:val="19"/>
        </w:rPr>
      </w:pPr>
      <w:r w:rsidRPr="00A45EDE">
        <w:rPr>
          <w:rFonts w:cs="Tahoma"/>
          <w:b/>
          <w:bCs w:val="0"/>
          <w:szCs w:val="19"/>
        </w:rPr>
        <w:t>projektová činnost ve výstavbě,</w:t>
      </w:r>
      <w:r w:rsidR="00E3413B">
        <w:rPr>
          <w:rFonts w:cs="Tahoma"/>
          <w:b/>
          <w:bCs w:val="0"/>
          <w:szCs w:val="19"/>
        </w:rPr>
        <w:t xml:space="preserve"> a</w:t>
      </w:r>
    </w:p>
    <w:p w14:paraId="3371E4AE" w14:textId="46A3F482" w:rsidR="00A45EDE" w:rsidRPr="003369BB" w:rsidRDefault="00A45EDE" w:rsidP="00082B20">
      <w:pPr>
        <w:pStyle w:val="Nadpis2"/>
        <w:numPr>
          <w:ilvl w:val="0"/>
          <w:numId w:val="29"/>
        </w:numPr>
        <w:spacing w:after="80"/>
        <w:rPr>
          <w:rFonts w:cs="Tahoma"/>
          <w:b/>
          <w:bCs w:val="0"/>
          <w:szCs w:val="19"/>
        </w:rPr>
      </w:pPr>
      <w:r w:rsidRPr="00A45EDE">
        <w:rPr>
          <w:rFonts w:cs="Tahoma"/>
          <w:b/>
          <w:bCs w:val="0"/>
          <w:szCs w:val="19"/>
        </w:rPr>
        <w:t>výkon zeměměřičských činností</w:t>
      </w:r>
      <w:r w:rsidR="003369BB">
        <w:rPr>
          <w:rFonts w:cs="Tahoma"/>
          <w:b/>
          <w:bCs w:val="0"/>
          <w:szCs w:val="19"/>
        </w:rPr>
        <w:t>.</w:t>
      </w:r>
      <w:r w:rsidRPr="003369BB">
        <w:rPr>
          <w:rFonts w:cs="Tahoma"/>
          <w:b/>
          <w:bCs w:val="0"/>
          <w:szCs w:val="19"/>
        </w:rPr>
        <w:t xml:space="preserve"> </w:t>
      </w:r>
    </w:p>
    <w:p w14:paraId="335EC493" w14:textId="71ACC683" w:rsidR="00A45EDE" w:rsidRDefault="00A45EDE" w:rsidP="00A45EDE">
      <w:pPr>
        <w:pStyle w:val="Nadpis2"/>
        <w:spacing w:after="80"/>
        <w:ind w:hanging="718"/>
        <w:rPr>
          <w:rFonts w:cs="Tahoma"/>
          <w:szCs w:val="19"/>
        </w:rPr>
      </w:pPr>
      <w:r w:rsidRPr="00675E78">
        <w:rPr>
          <w:rFonts w:cs="Tahoma"/>
          <w:szCs w:val="19"/>
        </w:rPr>
        <w:t xml:space="preserve">Dodavatel prokáže splnění profesní způsobilosti dle </w:t>
      </w:r>
      <w:r>
        <w:rPr>
          <w:rFonts w:cs="Tahoma"/>
          <w:szCs w:val="19"/>
        </w:rPr>
        <w:t xml:space="preserve">ust. </w:t>
      </w:r>
      <w:r w:rsidRPr="00675E78">
        <w:rPr>
          <w:rFonts w:cs="Tahoma"/>
          <w:szCs w:val="19"/>
        </w:rPr>
        <w:t>§ 77 odst. 2 písm. c) ZZVZ předložením níže uvedený</w:t>
      </w:r>
      <w:r w:rsidR="008D3BFC">
        <w:rPr>
          <w:rFonts w:cs="Tahoma"/>
          <w:szCs w:val="19"/>
        </w:rPr>
        <w:t>ch</w:t>
      </w:r>
      <w:r w:rsidRPr="00675E78">
        <w:rPr>
          <w:rFonts w:cs="Tahoma"/>
          <w:szCs w:val="19"/>
        </w:rPr>
        <w:t xml:space="preserve"> dokladů pro svoji osobu, nebo osoby, jimiž bude odbornou způsobilost zabezpečovat:</w:t>
      </w:r>
    </w:p>
    <w:p w14:paraId="435D0CB1" w14:textId="4C7AE9A2" w:rsidR="00A45EDE" w:rsidRPr="00870856" w:rsidRDefault="00A45EDE" w:rsidP="0077322B">
      <w:pPr>
        <w:pStyle w:val="Odstavecseseznamem"/>
        <w:numPr>
          <w:ilvl w:val="3"/>
          <w:numId w:val="28"/>
        </w:numPr>
        <w:ind w:left="1276" w:hanging="425"/>
        <w:rPr>
          <w:rFonts w:cs="Tahoma"/>
          <w:szCs w:val="19"/>
        </w:rPr>
      </w:pPr>
      <w:bookmarkStart w:id="283" w:name="_Hlk483214842"/>
      <w:r w:rsidRPr="00E04AEA">
        <w:rPr>
          <w:rFonts w:cs="Tahoma"/>
          <w:b/>
          <w:bCs/>
          <w:szCs w:val="19"/>
        </w:rPr>
        <w:t xml:space="preserve">osvědčení o autorizaci </w:t>
      </w:r>
      <w:r w:rsidRPr="00870856">
        <w:rPr>
          <w:rFonts w:cs="Tahoma"/>
          <w:szCs w:val="19"/>
        </w:rPr>
        <w:t>ke zpracování dokumentace, posudku a vyhodnocení podle ust. § 19 zákona č. 100/2001 Sb., o posuzování vlivu na životní prostředí</w:t>
      </w:r>
      <w:r w:rsidR="00E3413B">
        <w:rPr>
          <w:rFonts w:cs="Tahoma"/>
          <w:szCs w:val="19"/>
        </w:rPr>
        <w:t xml:space="preserve"> a o změně některých souvisejících zákonů (zákon o posuzování vlivů na životní prostředí)</w:t>
      </w:r>
      <w:r w:rsidRPr="00870856">
        <w:rPr>
          <w:rFonts w:cs="Tahoma"/>
          <w:szCs w:val="19"/>
        </w:rPr>
        <w:t>, ve znění pozdějších předpisů</w:t>
      </w:r>
      <w:r w:rsidR="00B05A3F">
        <w:rPr>
          <w:rFonts w:cs="Tahoma"/>
          <w:szCs w:val="19"/>
        </w:rPr>
        <w:t xml:space="preserve"> (dále jen „</w:t>
      </w:r>
      <w:r w:rsidR="00B05A3F">
        <w:rPr>
          <w:rFonts w:cs="Tahoma"/>
          <w:szCs w:val="19"/>
          <w:u w:val="single"/>
        </w:rPr>
        <w:t>zákon o posuzování vlivů na životní prostředí</w:t>
      </w:r>
      <w:r w:rsidR="00B05A3F">
        <w:rPr>
          <w:rFonts w:cs="Tahoma"/>
          <w:szCs w:val="19"/>
        </w:rPr>
        <w:t>“)</w:t>
      </w:r>
      <w:r w:rsidRPr="00870856">
        <w:rPr>
          <w:rFonts w:cs="Tahoma"/>
          <w:szCs w:val="19"/>
        </w:rPr>
        <w:t>,</w:t>
      </w:r>
    </w:p>
    <w:p w14:paraId="77FB4E9E" w14:textId="6D9C3344" w:rsidR="00A45EDE" w:rsidRPr="00A45EDE" w:rsidRDefault="00A45EDE" w:rsidP="0077322B">
      <w:pPr>
        <w:pStyle w:val="Odstavecseseznamem"/>
        <w:numPr>
          <w:ilvl w:val="3"/>
          <w:numId w:val="28"/>
        </w:numPr>
        <w:ind w:left="1276" w:hanging="425"/>
        <w:rPr>
          <w:rFonts w:cs="Tahoma"/>
          <w:szCs w:val="19"/>
        </w:rPr>
      </w:pPr>
      <w:r w:rsidRPr="00E04AEA">
        <w:rPr>
          <w:rFonts w:cs="Tahoma"/>
          <w:b/>
          <w:bCs/>
          <w:szCs w:val="19"/>
        </w:rPr>
        <w:t xml:space="preserve">osvědčení o odborné způsobilosti </w:t>
      </w:r>
      <w:r w:rsidRPr="00870856">
        <w:rPr>
          <w:rFonts w:cs="Tahoma"/>
          <w:szCs w:val="19"/>
        </w:rPr>
        <w:t>dle ust. § 7 nařízení vlády č. 194/2022 Sb., o</w:t>
      </w:r>
      <w:r w:rsidR="00E04AEA" w:rsidRPr="00870856">
        <w:rPr>
          <w:rFonts w:cs="Tahoma"/>
          <w:szCs w:val="19"/>
        </w:rPr>
        <w:t> </w:t>
      </w:r>
      <w:r w:rsidRPr="00870856">
        <w:rPr>
          <w:rFonts w:cs="Tahoma"/>
          <w:szCs w:val="19"/>
        </w:rPr>
        <w:t>požadavcích na odbornou způsobilost k výkonu činnosti na elektrických zařízeních a na odbornou způsobilost v elektrotechnice</w:t>
      </w:r>
      <w:r>
        <w:rPr>
          <w:rFonts w:cs="Tahoma"/>
          <w:szCs w:val="19"/>
        </w:rPr>
        <w:t>,</w:t>
      </w:r>
    </w:p>
    <w:p w14:paraId="286129F2" w14:textId="29825B5B" w:rsidR="00A45EDE" w:rsidRPr="002142BB" w:rsidRDefault="00A45EDE" w:rsidP="0077322B">
      <w:pPr>
        <w:numPr>
          <w:ilvl w:val="3"/>
          <w:numId w:val="28"/>
        </w:numPr>
        <w:tabs>
          <w:tab w:val="left" w:pos="851"/>
        </w:tabs>
        <w:suppressAutoHyphens w:val="0"/>
        <w:ind w:left="1276" w:hanging="425"/>
        <w:rPr>
          <w:rFonts w:cs="Tahoma"/>
          <w:szCs w:val="19"/>
        </w:rPr>
      </w:pPr>
      <w:r w:rsidRPr="00BB4D8E">
        <w:rPr>
          <w:rFonts w:cs="Tahoma"/>
          <w:b/>
          <w:szCs w:val="19"/>
        </w:rPr>
        <w:t>osvědčení o autorizaci</w:t>
      </w:r>
      <w:r w:rsidRPr="00BB4D8E">
        <w:rPr>
          <w:rFonts w:cs="Tahoma"/>
          <w:szCs w:val="19"/>
        </w:rPr>
        <w:t xml:space="preserve"> podle </w:t>
      </w:r>
      <w:bookmarkEnd w:id="283"/>
      <w:r w:rsidRPr="00675E78">
        <w:rPr>
          <w:rFonts w:cs="Tahoma"/>
          <w:szCs w:val="19"/>
        </w:rPr>
        <w:t>zákona č. 360/1992 Sb., o výkonu povolání autorizovaných architektů a o výkonu povolání autorizovaných inženýrů a techniků činných ve výstavbě, ve</w:t>
      </w:r>
      <w:r>
        <w:rPr>
          <w:rFonts w:cs="Tahoma"/>
          <w:szCs w:val="19"/>
        </w:rPr>
        <w:t> </w:t>
      </w:r>
      <w:r w:rsidRPr="00675E78">
        <w:rPr>
          <w:rFonts w:cs="Tahoma"/>
          <w:szCs w:val="19"/>
        </w:rPr>
        <w:t xml:space="preserve">znění </w:t>
      </w:r>
      <w:r w:rsidRPr="002142BB">
        <w:rPr>
          <w:rFonts w:cs="Tahoma"/>
          <w:szCs w:val="19"/>
        </w:rPr>
        <w:t>pozdějších předpisů (dále jen „</w:t>
      </w:r>
      <w:r w:rsidRPr="002142BB">
        <w:rPr>
          <w:rFonts w:cs="Tahoma"/>
          <w:szCs w:val="19"/>
          <w:u w:val="single"/>
        </w:rPr>
        <w:t>zákon o autorizaci</w:t>
      </w:r>
      <w:r w:rsidRPr="002142BB">
        <w:rPr>
          <w:rFonts w:cs="Tahoma"/>
          <w:szCs w:val="19"/>
        </w:rPr>
        <w:t>“)</w:t>
      </w:r>
      <w:r w:rsidRPr="00A100DB">
        <w:rPr>
          <w:rFonts w:cs="Tahoma"/>
          <w:szCs w:val="19"/>
        </w:rPr>
        <w:t xml:space="preserve"> </w:t>
      </w:r>
      <w:r>
        <w:rPr>
          <w:rFonts w:cs="Tahoma"/>
          <w:szCs w:val="19"/>
        </w:rPr>
        <w:t>(</w:t>
      </w:r>
      <w:r w:rsidRPr="00F34463">
        <w:rPr>
          <w:rFonts w:cs="Tahoma"/>
          <w:szCs w:val="19"/>
        </w:rPr>
        <w:t xml:space="preserve">popřípadě </w:t>
      </w:r>
      <w:r>
        <w:rPr>
          <w:rFonts w:cs="Tahoma"/>
          <w:szCs w:val="19"/>
        </w:rPr>
        <w:t>doklad o obdobné</w:t>
      </w:r>
      <w:r w:rsidRPr="00F34463">
        <w:rPr>
          <w:rFonts w:cs="Tahoma"/>
          <w:szCs w:val="19"/>
        </w:rPr>
        <w:t xml:space="preserve"> odborn</w:t>
      </w:r>
      <w:r>
        <w:rPr>
          <w:rFonts w:cs="Tahoma"/>
          <w:szCs w:val="19"/>
        </w:rPr>
        <w:t>é</w:t>
      </w:r>
      <w:r w:rsidRPr="00F34463">
        <w:rPr>
          <w:rFonts w:cs="Tahoma"/>
          <w:szCs w:val="19"/>
        </w:rPr>
        <w:t xml:space="preserve"> kvalifikac</w:t>
      </w:r>
      <w:r>
        <w:rPr>
          <w:rFonts w:cs="Tahoma"/>
          <w:szCs w:val="19"/>
        </w:rPr>
        <w:t>i</w:t>
      </w:r>
      <w:r w:rsidRPr="00F34463">
        <w:rPr>
          <w:rFonts w:cs="Tahoma"/>
          <w:szCs w:val="19"/>
        </w:rPr>
        <w:t xml:space="preserve"> pro výkon činnosti ve smyslu ust. § 30n zákona </w:t>
      </w:r>
      <w:r>
        <w:rPr>
          <w:rFonts w:cs="Tahoma"/>
          <w:szCs w:val="19"/>
        </w:rPr>
        <w:t xml:space="preserve">o </w:t>
      </w:r>
      <w:r w:rsidRPr="00F34463">
        <w:rPr>
          <w:rFonts w:cs="Tahoma"/>
          <w:szCs w:val="19"/>
        </w:rPr>
        <w:t>autorizaci</w:t>
      </w:r>
      <w:r>
        <w:rPr>
          <w:rFonts w:cs="Tahoma"/>
          <w:szCs w:val="19"/>
        </w:rPr>
        <w:t>)</w:t>
      </w:r>
      <w:r w:rsidR="00131AF0">
        <w:rPr>
          <w:rStyle w:val="Znakapoznpodarou"/>
          <w:rFonts w:cs="Tahoma"/>
          <w:szCs w:val="19"/>
        </w:rPr>
        <w:footnoteReference w:id="3"/>
      </w:r>
      <w:r>
        <w:rPr>
          <w:rFonts w:cs="Tahoma"/>
          <w:szCs w:val="19"/>
        </w:rPr>
        <w:t>,</w:t>
      </w:r>
      <w:r w:rsidRPr="002142BB">
        <w:rPr>
          <w:rFonts w:cs="Tahoma"/>
          <w:szCs w:val="19"/>
        </w:rPr>
        <w:t xml:space="preserve"> pro obory: </w:t>
      </w:r>
    </w:p>
    <w:p w14:paraId="3292E263" w14:textId="77777777" w:rsidR="00A45EDE" w:rsidRPr="002142BB" w:rsidRDefault="00A45EDE" w:rsidP="0077322B">
      <w:pPr>
        <w:numPr>
          <w:ilvl w:val="0"/>
          <w:numId w:val="27"/>
        </w:numPr>
        <w:suppressAutoHyphens w:val="0"/>
        <w:spacing w:after="160"/>
        <w:ind w:left="1843" w:hanging="425"/>
        <w:rPr>
          <w:rFonts w:cs="Tahoma"/>
          <w:szCs w:val="19"/>
          <w:lang w:eastAsia="x-none"/>
        </w:rPr>
      </w:pPr>
      <w:bookmarkStart w:id="284" w:name="_Hlk478503872"/>
      <w:bookmarkStart w:id="285" w:name="_Hlk47448388"/>
      <w:r w:rsidRPr="002278DF">
        <w:rPr>
          <w:rFonts w:cs="Tahoma"/>
          <w:b/>
          <w:bCs/>
          <w:szCs w:val="19"/>
          <w:lang w:eastAsia="x-none"/>
        </w:rPr>
        <w:t>stavby vodního hospodářství a krajinného inženýrství (dříve vodohospodářské stavby)</w:t>
      </w:r>
      <w:r>
        <w:rPr>
          <w:rFonts w:cs="Tahoma"/>
          <w:b/>
          <w:bCs/>
          <w:szCs w:val="19"/>
          <w:lang w:eastAsia="x-none"/>
        </w:rPr>
        <w:t xml:space="preserve"> </w:t>
      </w:r>
      <w:r w:rsidRPr="00327083">
        <w:rPr>
          <w:rFonts w:cs="Tahoma"/>
          <w:szCs w:val="19"/>
          <w:lang w:eastAsia="x-none"/>
        </w:rPr>
        <w:t>v rozsahu autorizovaný technik nebo inženýr</w:t>
      </w:r>
      <w:r w:rsidRPr="00327083">
        <w:t xml:space="preserve"> </w:t>
      </w:r>
      <w:r w:rsidRPr="00327083">
        <w:rPr>
          <w:rFonts w:cs="Tahoma"/>
          <w:szCs w:val="19"/>
          <w:lang w:eastAsia="x-none"/>
        </w:rPr>
        <w:t>dle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ust.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§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5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odst. 3 písm. c) zákona o autorizaci</w:t>
      </w:r>
      <w:r>
        <w:rPr>
          <w:rFonts w:cs="Tahoma"/>
          <w:szCs w:val="19"/>
          <w:lang w:eastAsia="x-none"/>
        </w:rPr>
        <w:t>;</w:t>
      </w:r>
    </w:p>
    <w:p w14:paraId="79EA8BB5" w14:textId="6F8EDC13" w:rsidR="00A45EDE" w:rsidRPr="00CB248E" w:rsidRDefault="00A45EDE" w:rsidP="0077322B">
      <w:pPr>
        <w:numPr>
          <w:ilvl w:val="0"/>
          <w:numId w:val="27"/>
        </w:numPr>
        <w:suppressAutoHyphens w:val="0"/>
        <w:spacing w:after="160"/>
        <w:ind w:left="1843" w:hanging="425"/>
        <w:rPr>
          <w:rFonts w:cs="Tahoma"/>
          <w:szCs w:val="19"/>
          <w:lang w:eastAsia="x-none"/>
        </w:rPr>
      </w:pPr>
      <w:r w:rsidRPr="002278DF">
        <w:rPr>
          <w:rFonts w:cs="Tahoma"/>
          <w:b/>
          <w:bCs/>
          <w:szCs w:val="19"/>
          <w:lang w:eastAsia="x-none"/>
        </w:rPr>
        <w:t xml:space="preserve">pozemní stavby </w:t>
      </w:r>
      <w:r w:rsidRPr="00327083">
        <w:rPr>
          <w:rFonts w:cs="Tahoma"/>
          <w:szCs w:val="19"/>
          <w:lang w:eastAsia="x-none"/>
        </w:rPr>
        <w:t>v rozsahu autorizovaný technik, inženýr nebo stavitel</w:t>
      </w:r>
      <w:r w:rsidRPr="00327083">
        <w:t xml:space="preserve"> </w:t>
      </w:r>
      <w:r w:rsidRPr="00327083">
        <w:rPr>
          <w:rFonts w:cs="Tahoma"/>
          <w:szCs w:val="19"/>
          <w:lang w:eastAsia="x-none"/>
        </w:rPr>
        <w:t>dle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ust.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§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5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odst. 3 písm. a) zákona o autorizaci</w:t>
      </w:r>
      <w:r>
        <w:rPr>
          <w:rFonts w:cs="Tahoma"/>
          <w:szCs w:val="19"/>
          <w:lang w:eastAsia="x-none"/>
        </w:rPr>
        <w:t>;</w:t>
      </w:r>
    </w:p>
    <w:p w14:paraId="79555FF4" w14:textId="38E053DB" w:rsidR="00A45EDE" w:rsidRPr="00A45EDE" w:rsidRDefault="00A45EDE" w:rsidP="0077322B">
      <w:pPr>
        <w:numPr>
          <w:ilvl w:val="0"/>
          <w:numId w:val="27"/>
        </w:numPr>
        <w:suppressAutoHyphens w:val="0"/>
        <w:spacing w:after="160"/>
        <w:ind w:left="1843" w:hanging="425"/>
        <w:rPr>
          <w:rFonts w:cs="Tahoma"/>
          <w:szCs w:val="19"/>
          <w:lang w:eastAsia="x-none"/>
        </w:rPr>
      </w:pPr>
      <w:r w:rsidRPr="006B3F4B">
        <w:rPr>
          <w:rFonts w:cs="Tahoma"/>
          <w:b/>
          <w:bCs/>
          <w:szCs w:val="19"/>
          <w:lang w:eastAsia="x-none"/>
        </w:rPr>
        <w:t>statika a dynamika staveb</w:t>
      </w:r>
      <w:r w:rsidRPr="006B3F4B">
        <w:rPr>
          <w:rFonts w:cs="Tahoma"/>
          <w:szCs w:val="19"/>
          <w:lang w:eastAsia="x-none"/>
        </w:rPr>
        <w:t xml:space="preserve"> v rozsahu autorizovaný technik nebo inženýr</w:t>
      </w:r>
      <w:r w:rsidRPr="006B3F4B">
        <w:t xml:space="preserve"> </w:t>
      </w:r>
      <w:r w:rsidRPr="006B3F4B">
        <w:rPr>
          <w:rFonts w:cs="Tahoma"/>
          <w:szCs w:val="19"/>
          <w:lang w:eastAsia="x-none"/>
        </w:rPr>
        <w:t>dle ust. § 5 odst. 3 písm. g) zákona o autorizaci;</w:t>
      </w:r>
    </w:p>
    <w:p w14:paraId="5ABB2FF1" w14:textId="5A2B24B0" w:rsidR="00A45EDE" w:rsidRPr="00A45EDE" w:rsidRDefault="00A45EDE" w:rsidP="0077322B">
      <w:pPr>
        <w:numPr>
          <w:ilvl w:val="0"/>
          <w:numId w:val="27"/>
        </w:numPr>
        <w:suppressAutoHyphens w:val="0"/>
        <w:spacing w:after="160"/>
        <w:ind w:left="1843" w:hanging="425"/>
        <w:rPr>
          <w:rFonts w:cs="Tahoma"/>
          <w:szCs w:val="19"/>
          <w:lang w:eastAsia="x-none"/>
        </w:rPr>
      </w:pPr>
      <w:r w:rsidRPr="006B3F4B">
        <w:rPr>
          <w:rFonts w:cs="Tahoma"/>
          <w:b/>
          <w:bCs/>
          <w:szCs w:val="19"/>
          <w:lang w:eastAsia="x-none"/>
        </w:rPr>
        <w:t>geotechnika</w:t>
      </w:r>
      <w:r w:rsidRPr="006B3F4B">
        <w:rPr>
          <w:rFonts w:cs="Tahoma"/>
          <w:szCs w:val="19"/>
          <w:lang w:eastAsia="x-none"/>
        </w:rPr>
        <w:t xml:space="preserve"> v rozsahu autorizovaný technik nebo inženýr</w:t>
      </w:r>
      <w:r w:rsidRPr="006B3F4B">
        <w:t xml:space="preserve"> </w:t>
      </w:r>
      <w:r w:rsidRPr="006B3F4B">
        <w:rPr>
          <w:rFonts w:cs="Tahoma"/>
          <w:szCs w:val="19"/>
          <w:lang w:eastAsia="x-none"/>
        </w:rPr>
        <w:t>dle ust. § 5 odst. 3 písm. i) zákona o autorizaci;</w:t>
      </w:r>
    </w:p>
    <w:p w14:paraId="4803AFA7" w14:textId="7627AA93" w:rsidR="00A45EDE" w:rsidRDefault="00A45EDE" w:rsidP="0077322B">
      <w:pPr>
        <w:numPr>
          <w:ilvl w:val="0"/>
          <w:numId w:val="27"/>
        </w:numPr>
        <w:suppressAutoHyphens w:val="0"/>
        <w:spacing w:after="160"/>
        <w:ind w:left="1843" w:hanging="425"/>
        <w:rPr>
          <w:rFonts w:cs="Tahoma"/>
          <w:szCs w:val="19"/>
          <w:lang w:eastAsia="x-none"/>
        </w:rPr>
      </w:pPr>
      <w:r w:rsidRPr="002278DF">
        <w:rPr>
          <w:rFonts w:cs="Tahoma"/>
          <w:b/>
          <w:bCs/>
          <w:szCs w:val="19"/>
          <w:lang w:eastAsia="x-none"/>
        </w:rPr>
        <w:t xml:space="preserve">technologická zařízení staveb </w:t>
      </w:r>
      <w:r w:rsidRPr="00327083">
        <w:rPr>
          <w:rFonts w:cs="Tahoma"/>
          <w:szCs w:val="19"/>
          <w:lang w:eastAsia="x-none"/>
        </w:rPr>
        <w:t>v rozsahu autorizovaný technik nebo inženýr</w:t>
      </w:r>
      <w:r w:rsidRPr="00327083">
        <w:t xml:space="preserve"> </w:t>
      </w:r>
      <w:r w:rsidRPr="00327083">
        <w:rPr>
          <w:rFonts w:cs="Tahoma"/>
          <w:szCs w:val="19"/>
          <w:lang w:eastAsia="x-none"/>
        </w:rPr>
        <w:t>dle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ust.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§</w:t>
      </w:r>
      <w:r>
        <w:rPr>
          <w:rFonts w:cs="Tahoma"/>
          <w:szCs w:val="19"/>
          <w:lang w:eastAsia="x-none"/>
        </w:rPr>
        <w:t> </w:t>
      </w:r>
      <w:r w:rsidRPr="00327083">
        <w:rPr>
          <w:rFonts w:cs="Tahoma"/>
          <w:szCs w:val="19"/>
          <w:lang w:eastAsia="x-none"/>
        </w:rPr>
        <w:t>5 odst. 3 písm. e) zákona o autorizaci</w:t>
      </w:r>
      <w:r>
        <w:rPr>
          <w:rFonts w:cs="Tahoma"/>
          <w:szCs w:val="19"/>
          <w:lang w:eastAsia="x-none"/>
        </w:rPr>
        <w:t>;</w:t>
      </w:r>
    </w:p>
    <w:p w14:paraId="61C8889E" w14:textId="0C2B3C97" w:rsidR="00A45EDE" w:rsidRPr="00511C19" w:rsidRDefault="00EE5166" w:rsidP="0077322B">
      <w:pPr>
        <w:numPr>
          <w:ilvl w:val="0"/>
          <w:numId w:val="27"/>
        </w:numPr>
        <w:suppressAutoHyphens w:val="0"/>
        <w:spacing w:after="160"/>
        <w:ind w:left="1843" w:hanging="425"/>
        <w:rPr>
          <w:rFonts w:cs="Tahoma"/>
          <w:szCs w:val="19"/>
          <w:lang w:eastAsia="x-none"/>
        </w:rPr>
      </w:pPr>
      <w:r w:rsidRPr="00EE5166">
        <w:rPr>
          <w:rFonts w:cs="Tahoma"/>
          <w:b/>
          <w:bCs/>
          <w:szCs w:val="19"/>
          <w:lang w:eastAsia="x-none"/>
        </w:rPr>
        <w:t xml:space="preserve">architektura </w:t>
      </w:r>
      <w:r>
        <w:rPr>
          <w:rFonts w:cs="Tahoma"/>
          <w:szCs w:val="19"/>
          <w:lang w:eastAsia="x-none"/>
        </w:rPr>
        <w:t>v rozsahu autorizovaný architekt dle ust. § 4 odst. 2 písm. a) a b) zákona o autorizaci.</w:t>
      </w:r>
    </w:p>
    <w:bookmarkEnd w:id="284"/>
    <w:bookmarkEnd w:id="285"/>
    <w:p w14:paraId="40F45B83" w14:textId="04168C1C" w:rsidR="00675E78" w:rsidRDefault="00A45EDE" w:rsidP="00A45EDE">
      <w:pPr>
        <w:pStyle w:val="Nadpis2"/>
        <w:spacing w:after="80"/>
        <w:ind w:hanging="718"/>
        <w:rPr>
          <w:rFonts w:cs="Tahoma"/>
          <w:szCs w:val="19"/>
        </w:rPr>
      </w:pPr>
      <w:r w:rsidRPr="00236591">
        <w:rPr>
          <w:rFonts w:cs="Tahoma"/>
          <w:szCs w:val="19"/>
        </w:rPr>
        <w:t xml:space="preserve">Bude-li dodavatel prokazovat profesní způsobilost dle </w:t>
      </w:r>
      <w:r w:rsidRPr="00944E89">
        <w:rPr>
          <w:rFonts w:cs="Tahoma"/>
          <w:szCs w:val="19"/>
        </w:rPr>
        <w:t>odst</w:t>
      </w:r>
      <w:r w:rsidRPr="005E3D6B">
        <w:rPr>
          <w:rFonts w:cs="Tahoma"/>
          <w:szCs w:val="19"/>
        </w:rPr>
        <w:t xml:space="preserve">. </w:t>
      </w:r>
      <w:r w:rsidRPr="009E44ED">
        <w:rPr>
          <w:rFonts w:cs="Tahoma"/>
          <w:szCs w:val="19"/>
        </w:rPr>
        <w:t>1</w:t>
      </w:r>
      <w:r w:rsidR="00EE5166" w:rsidRPr="009E44ED">
        <w:rPr>
          <w:rFonts w:cs="Tahoma"/>
          <w:szCs w:val="19"/>
        </w:rPr>
        <w:t>8</w:t>
      </w:r>
      <w:r w:rsidRPr="005E3D6B">
        <w:rPr>
          <w:rFonts w:cs="Tahoma"/>
          <w:szCs w:val="19"/>
        </w:rPr>
        <w:t xml:space="preserve">.1 až </w:t>
      </w:r>
      <w:r w:rsidRPr="009E44ED">
        <w:rPr>
          <w:rFonts w:cs="Tahoma"/>
          <w:szCs w:val="19"/>
        </w:rPr>
        <w:t>1</w:t>
      </w:r>
      <w:r w:rsidR="00EE5166" w:rsidRPr="009E44ED">
        <w:rPr>
          <w:rFonts w:cs="Tahoma"/>
          <w:szCs w:val="19"/>
        </w:rPr>
        <w:t>8</w:t>
      </w:r>
      <w:r w:rsidRPr="005E3D6B">
        <w:rPr>
          <w:rFonts w:cs="Tahoma"/>
          <w:szCs w:val="19"/>
        </w:rPr>
        <w:t xml:space="preserve">.3 </w:t>
      </w:r>
      <w:r w:rsidR="00BA1DD9">
        <w:rPr>
          <w:rFonts w:cs="Tahoma"/>
          <w:szCs w:val="19"/>
        </w:rPr>
        <w:t>Výzvy</w:t>
      </w:r>
      <w:r w:rsidRPr="005E3D6B">
        <w:rPr>
          <w:rFonts w:cs="Tahoma"/>
          <w:szCs w:val="19"/>
        </w:rPr>
        <w:t xml:space="preserve"> prostřednictvím jednotlivých fyzických osob (tj. nedisponuje-li těmito osvědčeními/doklady pro svoji osobu), je </w:t>
      </w:r>
      <w:r w:rsidRPr="005E3D6B">
        <w:rPr>
          <w:rFonts w:cs="Tahoma"/>
          <w:b/>
          <w:szCs w:val="19"/>
        </w:rPr>
        <w:t xml:space="preserve">povinen tyto osoby začlenit do realizačního týmu </w:t>
      </w:r>
      <w:r w:rsidRPr="005E3D6B">
        <w:rPr>
          <w:rFonts w:cs="Tahoma"/>
          <w:szCs w:val="19"/>
        </w:rPr>
        <w:t xml:space="preserve">ve smyslu odst. </w:t>
      </w:r>
      <w:r w:rsidRPr="009E44ED">
        <w:rPr>
          <w:rFonts w:cs="Tahoma"/>
          <w:szCs w:val="19"/>
        </w:rPr>
        <w:t>17.2</w:t>
      </w:r>
      <w:r w:rsidRPr="00236591">
        <w:rPr>
          <w:rFonts w:cs="Tahoma"/>
          <w:szCs w:val="19"/>
        </w:rPr>
        <w:t xml:space="preserve"> </w:t>
      </w:r>
      <w:r w:rsidR="00BA1DD9">
        <w:rPr>
          <w:rFonts w:cs="Tahoma"/>
          <w:szCs w:val="19"/>
        </w:rPr>
        <w:t>Výzvy</w:t>
      </w:r>
      <w:r w:rsidRPr="00236591">
        <w:rPr>
          <w:rFonts w:cs="Tahoma"/>
          <w:szCs w:val="19"/>
        </w:rPr>
        <w:t xml:space="preserve"> (</w:t>
      </w:r>
      <w:r w:rsidRPr="00FB5EFA">
        <w:rPr>
          <w:rFonts w:cs="Tahoma"/>
          <w:szCs w:val="19"/>
        </w:rPr>
        <w:t xml:space="preserve">vzor </w:t>
      </w:r>
      <w:r w:rsidR="00D02E3E">
        <w:rPr>
          <w:rFonts w:cs="Tahoma"/>
          <w:szCs w:val="19"/>
        </w:rPr>
        <w:t>s</w:t>
      </w:r>
      <w:r w:rsidRPr="00FB5EFA">
        <w:rPr>
          <w:rFonts w:cs="Tahoma"/>
          <w:szCs w:val="19"/>
        </w:rPr>
        <w:t xml:space="preserve">eznamu dokladů prokazujících profesní způsobilost tvoří přílohu </w:t>
      </w:r>
      <w:r w:rsidRPr="009E44ED">
        <w:rPr>
          <w:rFonts w:cs="Tahoma"/>
          <w:szCs w:val="19"/>
        </w:rPr>
        <w:t>a</w:t>
      </w:r>
      <w:r w:rsidR="00D02E3E">
        <w:rPr>
          <w:rFonts w:cs="Tahoma"/>
          <w:szCs w:val="19"/>
        </w:rPr>
        <w:t>0</w:t>
      </w:r>
      <w:r w:rsidR="000179CB" w:rsidRPr="009E44ED">
        <w:rPr>
          <w:rFonts w:cs="Tahoma"/>
          <w:szCs w:val="19"/>
        </w:rPr>
        <w:t>4</w:t>
      </w:r>
      <w:r w:rsidRPr="00FB5EFA">
        <w:rPr>
          <w:rFonts w:cs="Tahoma"/>
          <w:szCs w:val="19"/>
        </w:rPr>
        <w:t xml:space="preserve"> </w:t>
      </w:r>
      <w:r w:rsidR="00BA1DD9">
        <w:rPr>
          <w:rFonts w:cs="Tahoma"/>
          <w:szCs w:val="19"/>
        </w:rPr>
        <w:t>Výzvy</w:t>
      </w:r>
      <w:r w:rsidRPr="00236591">
        <w:rPr>
          <w:rFonts w:cs="Tahoma"/>
          <w:szCs w:val="19"/>
        </w:rPr>
        <w:t>).</w:t>
      </w:r>
    </w:p>
    <w:p w14:paraId="1687FD35" w14:textId="77777777" w:rsidR="00004A13" w:rsidRPr="00236591" w:rsidRDefault="00004A13" w:rsidP="00FE5E34">
      <w:pPr>
        <w:pStyle w:val="NADPIS11"/>
      </w:pPr>
      <w:bookmarkStart w:id="286" w:name="_Ref485725977"/>
      <w:bookmarkStart w:id="287" w:name="_Toc517797650"/>
      <w:bookmarkStart w:id="288" w:name="_Toc127864381"/>
      <w:bookmarkStart w:id="289" w:name="_Toc154740943"/>
      <w:r w:rsidRPr="00236591">
        <w:lastRenderedPageBreak/>
        <w:t>Technická kvalifikace</w:t>
      </w:r>
      <w:bookmarkEnd w:id="286"/>
      <w:bookmarkEnd w:id="287"/>
      <w:bookmarkEnd w:id="288"/>
      <w:bookmarkEnd w:id="289"/>
    </w:p>
    <w:p w14:paraId="0679C5F3" w14:textId="3D98C25D" w:rsidR="00DB13FA" w:rsidRPr="00DB13FA" w:rsidRDefault="00DB13FA" w:rsidP="001F3199">
      <w:pPr>
        <w:pStyle w:val="Nadpis2"/>
        <w:keepNext/>
        <w:spacing w:after="160"/>
        <w:ind w:left="720" w:hanging="720"/>
      </w:pPr>
      <w:bookmarkStart w:id="290" w:name="_Ref485726399"/>
      <w:r>
        <w:t xml:space="preserve">Zadavatel požaduje technickou kvalifikaci za účelem prokázání lidských zdrojů, technických zdrojů nebo odborných schopností a zkušeností dodavatele, které pokládá za nezbytné pro plnění </w:t>
      </w:r>
      <w:r w:rsidR="0083331C">
        <w:t>V</w:t>
      </w:r>
      <w:r>
        <w:t>eřejné zakázky v odpovídající kvalitě.</w:t>
      </w:r>
    </w:p>
    <w:p w14:paraId="7A098B2E" w14:textId="658DC420" w:rsidR="00004A13" w:rsidRPr="00870856" w:rsidRDefault="00004A1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 xml:space="preserve">Seznam </w:t>
      </w:r>
      <w:bookmarkEnd w:id="290"/>
      <w:r w:rsidR="00FA6AA8" w:rsidRPr="00870856">
        <w:rPr>
          <w:rFonts w:cs="Tahoma"/>
          <w:b/>
          <w:bCs w:val="0"/>
          <w:szCs w:val="19"/>
          <w:u w:val="single"/>
        </w:rPr>
        <w:t xml:space="preserve">významných </w:t>
      </w:r>
      <w:r w:rsidR="00BF285D" w:rsidRPr="00870856">
        <w:rPr>
          <w:rFonts w:cs="Tahoma"/>
          <w:b/>
          <w:bCs w:val="0"/>
          <w:szCs w:val="19"/>
          <w:u w:val="single"/>
        </w:rPr>
        <w:t>služeb</w:t>
      </w:r>
    </w:p>
    <w:p w14:paraId="5370E46A" w14:textId="0D5DBB0E" w:rsidR="00717670" w:rsidRPr="00E04AEA" w:rsidRDefault="00024983" w:rsidP="00E04AEA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236591">
        <w:rPr>
          <w:rFonts w:cs="Tahoma"/>
          <w:szCs w:val="19"/>
        </w:rPr>
        <w:t xml:space="preserve">Dodavatel předloží seznam významných </w:t>
      </w:r>
      <w:r w:rsidR="00BF285D">
        <w:rPr>
          <w:rFonts w:cs="Tahoma"/>
          <w:szCs w:val="19"/>
        </w:rPr>
        <w:t>služeb</w:t>
      </w:r>
      <w:r w:rsidRPr="00236591">
        <w:rPr>
          <w:rFonts w:cs="Tahoma"/>
          <w:szCs w:val="19"/>
        </w:rPr>
        <w:t xml:space="preserve"> poskytnutých za poslední</w:t>
      </w:r>
      <w:r w:rsidR="003369BB">
        <w:rPr>
          <w:rFonts w:cs="Tahoma"/>
          <w:szCs w:val="19"/>
        </w:rPr>
        <w:t xml:space="preserve">ch </w:t>
      </w:r>
      <w:r w:rsidR="00C57012">
        <w:rPr>
          <w:rFonts w:cs="Tahoma"/>
          <w:szCs w:val="19"/>
        </w:rPr>
        <w:t>deset</w:t>
      </w:r>
      <w:r w:rsidR="003369BB">
        <w:rPr>
          <w:rFonts w:cs="Tahoma"/>
          <w:szCs w:val="19"/>
        </w:rPr>
        <w:t xml:space="preserve"> (</w:t>
      </w:r>
      <w:r w:rsidR="00C57012">
        <w:rPr>
          <w:rFonts w:cs="Tahoma"/>
          <w:szCs w:val="19"/>
        </w:rPr>
        <w:t>10</w:t>
      </w:r>
      <w:r w:rsidR="003369BB">
        <w:rPr>
          <w:rFonts w:cs="Tahoma"/>
          <w:szCs w:val="19"/>
        </w:rPr>
        <w:t>) let</w:t>
      </w:r>
      <w:r w:rsidRPr="00236591">
        <w:rPr>
          <w:rFonts w:cs="Tahoma"/>
          <w:szCs w:val="19"/>
        </w:rPr>
        <w:t xml:space="preserve"> před</w:t>
      </w:r>
      <w:r w:rsidR="006D7610">
        <w:rPr>
          <w:rFonts w:cs="Tahoma"/>
          <w:szCs w:val="19"/>
        </w:rPr>
        <w:t> </w:t>
      </w:r>
      <w:r w:rsidRPr="00236591">
        <w:rPr>
          <w:rFonts w:cs="Tahoma"/>
          <w:szCs w:val="19"/>
        </w:rPr>
        <w:t>zahájením zadávacího řízení</w:t>
      </w:r>
      <w:r w:rsidR="00DB13FA">
        <w:rPr>
          <w:rFonts w:cs="Tahoma"/>
          <w:szCs w:val="19"/>
        </w:rPr>
        <w:t xml:space="preserve"> </w:t>
      </w:r>
      <w:r w:rsidR="00DB13FA">
        <w:t>včetně uvedení ceny a doby jejich poskytnutí a identifikace objednatele dle ust.</w:t>
      </w:r>
      <w:r w:rsidR="00553E93">
        <w:t> </w:t>
      </w:r>
      <w:r w:rsidR="00DB13FA">
        <w:t>§</w:t>
      </w:r>
      <w:r w:rsidR="00553E93">
        <w:t> </w:t>
      </w:r>
      <w:r w:rsidR="00DB13FA">
        <w:t>79 odst. 2 písm. b) ZZVZ</w:t>
      </w:r>
      <w:r w:rsidR="004B1E36" w:rsidRPr="00236591">
        <w:rPr>
          <w:rFonts w:cs="Tahoma"/>
          <w:szCs w:val="19"/>
        </w:rPr>
        <w:t>.</w:t>
      </w:r>
      <w:r w:rsidRPr="00236591">
        <w:rPr>
          <w:rFonts w:cs="Tahoma"/>
          <w:szCs w:val="19"/>
        </w:rPr>
        <w:t xml:space="preserve"> </w:t>
      </w:r>
    </w:p>
    <w:p w14:paraId="579D194C" w14:textId="276508F6" w:rsidR="00024983" w:rsidRPr="00236591" w:rsidRDefault="00024983" w:rsidP="00910186">
      <w:pPr>
        <w:pStyle w:val="Styl1"/>
        <w:tabs>
          <w:tab w:val="clear" w:pos="862"/>
        </w:tabs>
        <w:spacing w:after="80"/>
        <w:ind w:left="709" w:hanging="709"/>
        <w:rPr>
          <w:rFonts w:cs="Tahoma"/>
          <w:szCs w:val="19"/>
        </w:rPr>
      </w:pPr>
      <w:r w:rsidRPr="00236591">
        <w:rPr>
          <w:rFonts w:cs="Tahoma"/>
          <w:szCs w:val="19"/>
        </w:rPr>
        <w:t xml:space="preserve">Z předloženého </w:t>
      </w:r>
      <w:r w:rsidRPr="00236591">
        <w:rPr>
          <w:rFonts w:cs="Tahoma"/>
          <w:b/>
          <w:szCs w:val="19"/>
        </w:rPr>
        <w:t xml:space="preserve">seznamu významných </w:t>
      </w:r>
      <w:r w:rsidR="00BF285D">
        <w:rPr>
          <w:rFonts w:cs="Tahoma"/>
          <w:b/>
          <w:szCs w:val="19"/>
        </w:rPr>
        <w:t>služeb</w:t>
      </w:r>
      <w:r w:rsidRPr="00236591">
        <w:rPr>
          <w:rFonts w:cs="Tahoma"/>
          <w:b/>
          <w:szCs w:val="19"/>
        </w:rPr>
        <w:t xml:space="preserve"> </w:t>
      </w:r>
      <w:r w:rsidRPr="00236591">
        <w:rPr>
          <w:rFonts w:cs="Tahoma"/>
          <w:szCs w:val="19"/>
        </w:rPr>
        <w:t xml:space="preserve">musí vyplývat, že dodavatel </w:t>
      </w:r>
      <w:r w:rsidR="00FA6AA8" w:rsidRPr="00236591">
        <w:rPr>
          <w:rFonts w:cs="Tahoma"/>
          <w:szCs w:val="19"/>
        </w:rPr>
        <w:t>ve</w:t>
      </w:r>
      <w:r w:rsidR="005C2D39">
        <w:rPr>
          <w:rFonts w:cs="Tahoma"/>
          <w:szCs w:val="19"/>
        </w:rPr>
        <w:t> </w:t>
      </w:r>
      <w:r w:rsidR="00FA6AA8" w:rsidRPr="00236591">
        <w:rPr>
          <w:rFonts w:cs="Tahoma"/>
          <w:szCs w:val="19"/>
        </w:rPr>
        <w:t>stanoveném období</w:t>
      </w:r>
      <w:r w:rsidR="00F1536E" w:rsidRPr="00236591">
        <w:rPr>
          <w:rFonts w:cs="Tahoma"/>
          <w:szCs w:val="19"/>
        </w:rPr>
        <w:t xml:space="preserve"> </w:t>
      </w:r>
      <w:r w:rsidRPr="00236591">
        <w:rPr>
          <w:rFonts w:cs="Tahoma"/>
          <w:szCs w:val="19"/>
        </w:rPr>
        <w:t xml:space="preserve">realizoval </w:t>
      </w:r>
      <w:r w:rsidR="002F3CF3" w:rsidRPr="00236591">
        <w:rPr>
          <w:rFonts w:cs="Tahoma"/>
          <w:szCs w:val="19"/>
        </w:rPr>
        <w:t>níže specifikovan</w:t>
      </w:r>
      <w:r w:rsidR="00717670">
        <w:rPr>
          <w:rFonts w:cs="Tahoma"/>
          <w:szCs w:val="19"/>
        </w:rPr>
        <w:t>é</w:t>
      </w:r>
      <w:r w:rsidR="002F3CF3" w:rsidRPr="00236591">
        <w:rPr>
          <w:rFonts w:cs="Tahoma"/>
          <w:szCs w:val="19"/>
        </w:rPr>
        <w:t xml:space="preserve"> </w:t>
      </w:r>
      <w:r w:rsidRPr="00236591">
        <w:rPr>
          <w:rFonts w:cs="Tahoma"/>
          <w:szCs w:val="19"/>
        </w:rPr>
        <w:t>významn</w:t>
      </w:r>
      <w:r w:rsidR="00717670">
        <w:rPr>
          <w:rFonts w:cs="Tahoma"/>
          <w:szCs w:val="19"/>
        </w:rPr>
        <w:t>é</w:t>
      </w:r>
      <w:r w:rsidRPr="00236591">
        <w:rPr>
          <w:rFonts w:cs="Tahoma"/>
          <w:szCs w:val="19"/>
        </w:rPr>
        <w:t xml:space="preserve"> </w:t>
      </w:r>
      <w:r w:rsidR="00BF285D">
        <w:rPr>
          <w:rFonts w:cs="Tahoma"/>
          <w:szCs w:val="19"/>
        </w:rPr>
        <w:t>služb</w:t>
      </w:r>
      <w:r w:rsidR="00717670">
        <w:rPr>
          <w:rFonts w:cs="Tahoma"/>
          <w:szCs w:val="19"/>
        </w:rPr>
        <w:t>y</w:t>
      </w:r>
      <w:r w:rsidRPr="00236591">
        <w:rPr>
          <w:rFonts w:cs="Tahoma"/>
          <w:szCs w:val="19"/>
        </w:rPr>
        <w:t>:</w:t>
      </w:r>
    </w:p>
    <w:p w14:paraId="7AB99AD9" w14:textId="0A591214" w:rsidR="00EE6631" w:rsidRDefault="00717670" w:rsidP="00E04AEA">
      <w:pPr>
        <w:pStyle w:val="Textodstavce"/>
        <w:numPr>
          <w:ilvl w:val="0"/>
          <w:numId w:val="22"/>
        </w:numPr>
        <w:tabs>
          <w:tab w:val="clear" w:pos="851"/>
          <w:tab w:val="left" w:pos="3371"/>
        </w:tabs>
        <w:spacing w:before="0" w:after="160"/>
        <w:ind w:left="1276" w:hanging="425"/>
        <w:rPr>
          <w:rFonts w:cs="Tahoma"/>
          <w:szCs w:val="19"/>
        </w:rPr>
      </w:pPr>
      <w:r>
        <w:t xml:space="preserve">nejméně </w:t>
      </w:r>
      <w:r w:rsidRPr="00717670">
        <w:rPr>
          <w:b/>
        </w:rPr>
        <w:t>dvě (2) významné služby</w:t>
      </w:r>
      <w:r>
        <w:t xml:space="preserve"> (zakázky), které spočívaly v</w:t>
      </w:r>
      <w:r w:rsidR="00A73C31">
        <w:t>e zpracování projektové dokumentace pro vydání územního rozhodnutí (DÚR) nebo vyšší stavby kalového hospodářství nebo čistírny odpadních vod, kde investiční náklady</w:t>
      </w:r>
      <w:r w:rsidR="00E627CF">
        <w:rPr>
          <w:rStyle w:val="Znakapoznpodarou"/>
        </w:rPr>
        <w:footnoteReference w:id="4"/>
      </w:r>
      <w:r w:rsidR="00A73C31">
        <w:t xml:space="preserve"> stavebních prací činily min.</w:t>
      </w:r>
      <w:r w:rsidR="00C57012">
        <w:t> </w:t>
      </w:r>
      <w:r w:rsidR="00D024CF">
        <w:rPr>
          <w:rFonts w:cs="Tahoma"/>
          <w:szCs w:val="19"/>
        </w:rPr>
        <w:t>5</w:t>
      </w:r>
      <w:r w:rsidR="00005A46">
        <w:rPr>
          <w:rFonts w:cs="Tahoma"/>
          <w:szCs w:val="19"/>
        </w:rPr>
        <w:t>00</w:t>
      </w:r>
      <w:r w:rsidR="00C57012">
        <w:rPr>
          <w:rFonts w:cs="Tahoma"/>
          <w:szCs w:val="19"/>
        </w:rPr>
        <w:t>.</w:t>
      </w:r>
      <w:r w:rsidR="00005A46">
        <w:rPr>
          <w:rFonts w:cs="Tahoma"/>
          <w:szCs w:val="19"/>
        </w:rPr>
        <w:t>000</w:t>
      </w:r>
      <w:r w:rsidR="00C57012">
        <w:rPr>
          <w:rFonts w:cs="Tahoma"/>
          <w:szCs w:val="19"/>
        </w:rPr>
        <w:t>.</w:t>
      </w:r>
      <w:r w:rsidR="00005A46">
        <w:rPr>
          <w:rFonts w:cs="Tahoma"/>
          <w:szCs w:val="19"/>
        </w:rPr>
        <w:t>000</w:t>
      </w:r>
      <w:r w:rsidR="00C57012">
        <w:t> </w:t>
      </w:r>
      <w:r w:rsidR="00A73C31">
        <w:t>Kč</w:t>
      </w:r>
      <w:r w:rsidR="00C57012">
        <w:t xml:space="preserve"> (slovy: </w:t>
      </w:r>
      <w:r w:rsidR="00D024CF">
        <w:rPr>
          <w:i/>
          <w:iCs/>
        </w:rPr>
        <w:t>pět set milionů</w:t>
      </w:r>
      <w:r w:rsidR="00C57012" w:rsidRPr="00C57012">
        <w:rPr>
          <w:i/>
          <w:iCs/>
        </w:rPr>
        <w:t xml:space="preserve"> korun českých</w:t>
      </w:r>
      <w:r w:rsidR="00C57012">
        <w:t>)</w:t>
      </w:r>
      <w:r w:rsidR="00A73C31">
        <w:t xml:space="preserve"> bez DPH</w:t>
      </w:r>
      <w:r>
        <w:t>.</w:t>
      </w:r>
    </w:p>
    <w:p w14:paraId="1CA8176A" w14:textId="0A6332AC" w:rsidR="003624F8" w:rsidRPr="00717670" w:rsidRDefault="00717670" w:rsidP="001F3199">
      <w:pPr>
        <w:pStyle w:val="Styl1"/>
        <w:tabs>
          <w:tab w:val="clear" w:pos="862"/>
        </w:tabs>
        <w:spacing w:after="160"/>
        <w:ind w:left="709" w:hanging="709"/>
      </w:pPr>
      <w:r>
        <w:t xml:space="preserve">Vzor </w:t>
      </w:r>
      <w:r w:rsidR="00C04D24">
        <w:t>S</w:t>
      </w:r>
      <w:r>
        <w:t xml:space="preserve">eznamu pro uvedení významných služeb (zakázek) </w:t>
      </w:r>
      <w:r w:rsidRPr="004535B3">
        <w:t xml:space="preserve">je přílohou </w:t>
      </w:r>
      <w:r w:rsidR="00BA0887" w:rsidRPr="009E44ED">
        <w:t>a</w:t>
      </w:r>
      <w:r w:rsidR="00D02E3E">
        <w:t>0</w:t>
      </w:r>
      <w:r w:rsidR="00BA0887" w:rsidRPr="009E44ED">
        <w:t>5</w:t>
      </w:r>
      <w:r w:rsidRPr="004535B3">
        <w:t xml:space="preserve"> </w:t>
      </w:r>
      <w:r w:rsidR="00C5528A" w:rsidRPr="004535B3">
        <w:t>Výzvy</w:t>
      </w:r>
      <w:r>
        <w:t>.</w:t>
      </w:r>
    </w:p>
    <w:p w14:paraId="7386C81C" w14:textId="3CFD55B1" w:rsidR="00B704CC" w:rsidRPr="00236591" w:rsidRDefault="00B704CC" w:rsidP="001F3199">
      <w:pPr>
        <w:pStyle w:val="Styl1"/>
        <w:tabs>
          <w:tab w:val="clear" w:pos="862"/>
          <w:tab w:val="num" w:pos="709"/>
        </w:tabs>
        <w:spacing w:after="160"/>
        <w:ind w:left="709"/>
      </w:pPr>
      <w:r w:rsidRPr="00236591">
        <w:t xml:space="preserve">V seznamu významných </w:t>
      </w:r>
      <w:r w:rsidR="003624F8">
        <w:t>služeb</w:t>
      </w:r>
      <w:r w:rsidRPr="00236591">
        <w:t xml:space="preserve"> musí být u každé </w:t>
      </w:r>
      <w:r w:rsidR="00E9765F" w:rsidRPr="00236591">
        <w:t xml:space="preserve">z </w:t>
      </w:r>
      <w:r w:rsidRPr="00236591">
        <w:t>významn</w:t>
      </w:r>
      <w:r w:rsidR="00E9765F" w:rsidRPr="00236591">
        <w:t>ých</w:t>
      </w:r>
      <w:r w:rsidRPr="00236591">
        <w:t xml:space="preserve"> </w:t>
      </w:r>
      <w:r w:rsidR="003624F8">
        <w:t>služeb</w:t>
      </w:r>
      <w:r w:rsidRPr="00236591">
        <w:t xml:space="preserve"> (referenční zakázky) vždy uveden</w:t>
      </w:r>
      <w:r w:rsidR="00A91406" w:rsidRPr="00236591">
        <w:t>y</w:t>
      </w:r>
      <w:r w:rsidR="001552AA" w:rsidRPr="00236591">
        <w:t>:</w:t>
      </w:r>
      <w:r w:rsidRPr="00236591">
        <w:t xml:space="preserve"> (i) celková hodnota zakázky, (</w:t>
      </w:r>
      <w:proofErr w:type="spellStart"/>
      <w:r w:rsidRPr="00236591">
        <w:t>ii</w:t>
      </w:r>
      <w:proofErr w:type="spellEnd"/>
      <w:r w:rsidRPr="00236591">
        <w:t>) doba poskytování, (</w:t>
      </w:r>
      <w:proofErr w:type="spellStart"/>
      <w:r w:rsidRPr="00236591">
        <w:t>iii</w:t>
      </w:r>
      <w:proofErr w:type="spellEnd"/>
      <w:r w:rsidRPr="00236591">
        <w:t>) identifikace objednatele</w:t>
      </w:r>
      <w:r w:rsidR="006F6D5C">
        <w:t>, (</w:t>
      </w:r>
      <w:proofErr w:type="spellStart"/>
      <w:r w:rsidR="006F6D5C">
        <w:t>iv</w:t>
      </w:r>
      <w:proofErr w:type="spellEnd"/>
      <w:r w:rsidR="006F6D5C">
        <w:t xml:space="preserve">) popis předmětu zakázky v rozsahu nezbytném k prokázání </w:t>
      </w:r>
      <w:r w:rsidR="00D02E3E">
        <w:t>Z</w:t>
      </w:r>
      <w:r w:rsidR="006F6D5C">
        <w:t>adavatelem stanovených kritérií technické kvalifikace</w:t>
      </w:r>
      <w:r w:rsidR="006F6D5C" w:rsidRPr="00236591">
        <w:t xml:space="preserve"> a </w:t>
      </w:r>
      <w:r w:rsidRPr="00236591">
        <w:t>(v)</w:t>
      </w:r>
      <w:r w:rsidR="00F21665" w:rsidRPr="00236591">
        <w:t> </w:t>
      </w:r>
      <w:r w:rsidRPr="00236591">
        <w:t>kontaktní údaj</w:t>
      </w:r>
      <w:r w:rsidR="00A91406" w:rsidRPr="00236591">
        <w:t>e</w:t>
      </w:r>
      <w:r w:rsidRPr="00236591">
        <w:t xml:space="preserve"> na konkrétní osobu objednatele, která může řádné poskytnutí významn</w:t>
      </w:r>
      <w:r w:rsidR="00E9765F" w:rsidRPr="00236591">
        <w:t xml:space="preserve">ých </w:t>
      </w:r>
      <w:r w:rsidR="00A55EE5">
        <w:t>služeb</w:t>
      </w:r>
      <w:r w:rsidR="00E9765F" w:rsidRPr="00236591">
        <w:t xml:space="preserve"> </w:t>
      </w:r>
      <w:r w:rsidRPr="00236591">
        <w:t xml:space="preserve">potvrdit. Uvedené platí i v případě, že objednatelem byl </w:t>
      </w:r>
      <w:r w:rsidR="005E248D" w:rsidRPr="00236591">
        <w:t>Z</w:t>
      </w:r>
      <w:r w:rsidRPr="00236591">
        <w:t>adavatel.</w:t>
      </w:r>
    </w:p>
    <w:p w14:paraId="2E4DDE54" w14:textId="5B312F3C" w:rsidR="00024983" w:rsidRDefault="00024983" w:rsidP="001F3199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236591">
        <w:rPr>
          <w:rFonts w:cs="Tahoma"/>
          <w:szCs w:val="19"/>
        </w:rPr>
        <w:t xml:space="preserve">Z předloženého seznamu musí v souhrnu prokazatelně a jednoznačně vyplývat splnění požadavků </w:t>
      </w:r>
      <w:r w:rsidR="004D2AB4" w:rsidRPr="00236591">
        <w:rPr>
          <w:rFonts w:cs="Tahoma"/>
          <w:szCs w:val="19"/>
        </w:rPr>
        <w:t>Z</w:t>
      </w:r>
      <w:r w:rsidRPr="00236591">
        <w:rPr>
          <w:rFonts w:cs="Tahoma"/>
          <w:szCs w:val="19"/>
        </w:rPr>
        <w:t>adavatele</w:t>
      </w:r>
      <w:r w:rsidR="00717670">
        <w:rPr>
          <w:rFonts w:cs="Tahoma"/>
          <w:szCs w:val="19"/>
        </w:rPr>
        <w:t>.</w:t>
      </w:r>
      <w:r w:rsidRPr="00236591">
        <w:rPr>
          <w:rFonts w:cs="Tahoma"/>
          <w:szCs w:val="19"/>
        </w:rPr>
        <w:t xml:space="preserve"> Dodavatel povinně vyplní všechna stanovená pole vzoru seznamu významných </w:t>
      </w:r>
      <w:r w:rsidR="005A227A">
        <w:rPr>
          <w:rFonts w:cs="Tahoma"/>
          <w:szCs w:val="19"/>
        </w:rPr>
        <w:t>služeb</w:t>
      </w:r>
      <w:r w:rsidRPr="00236591">
        <w:rPr>
          <w:rFonts w:cs="Tahoma"/>
          <w:szCs w:val="19"/>
        </w:rPr>
        <w:t xml:space="preserve">. </w:t>
      </w:r>
    </w:p>
    <w:p w14:paraId="7C5718E6" w14:textId="20367551" w:rsidR="00024983" w:rsidRPr="00BB4D8E" w:rsidRDefault="00024983" w:rsidP="00B147AF">
      <w:pPr>
        <w:pStyle w:val="Styl1"/>
        <w:tabs>
          <w:tab w:val="clear" w:pos="862"/>
        </w:tabs>
        <w:spacing w:after="80"/>
        <w:ind w:left="709" w:hanging="709"/>
      </w:pPr>
      <w:bookmarkStart w:id="291" w:name="_Toc127864559"/>
      <w:bookmarkStart w:id="292" w:name="_Toc127864560"/>
      <w:bookmarkStart w:id="293" w:name="_Toc127864561"/>
      <w:bookmarkStart w:id="294" w:name="_Toc127864562"/>
      <w:bookmarkStart w:id="295" w:name="_Toc127864563"/>
      <w:bookmarkStart w:id="296" w:name="_Toc127864564"/>
      <w:bookmarkStart w:id="297" w:name="_Toc127864565"/>
      <w:bookmarkStart w:id="298" w:name="_Toc127864566"/>
      <w:bookmarkStart w:id="299" w:name="_Toc127864567"/>
      <w:bookmarkStart w:id="300" w:name="_Toc127864568"/>
      <w:bookmarkStart w:id="301" w:name="_Hlk140163361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r w:rsidRPr="003624F8">
        <w:t>Zadavatel</w:t>
      </w:r>
      <w:r w:rsidRPr="00BB4D8E">
        <w:t xml:space="preserve"> uvádí, že je za účelem ověření skutečností uvedených v seznamu významných </w:t>
      </w:r>
      <w:r w:rsidR="003624F8">
        <w:t>služeb</w:t>
      </w:r>
      <w:r w:rsidR="006F6D5C">
        <w:t xml:space="preserve"> </w:t>
      </w:r>
      <w:r w:rsidRPr="00BB4D8E">
        <w:t>oprávněn kontaktovat dodavatelem uvedenou kontaktní osobu pro dan</w:t>
      </w:r>
      <w:r w:rsidR="00E9765F" w:rsidRPr="00BB4D8E">
        <w:t xml:space="preserve">é významné </w:t>
      </w:r>
      <w:r w:rsidR="003624F8">
        <w:t>služby</w:t>
      </w:r>
      <w:r w:rsidR="00E9765F" w:rsidRPr="00BB4D8E">
        <w:t xml:space="preserve"> </w:t>
      </w:r>
      <w:r w:rsidR="00B704CC" w:rsidRPr="00BB4D8E">
        <w:t>(referenční zakázku)</w:t>
      </w:r>
      <w:r w:rsidRPr="00BB4D8E">
        <w:t xml:space="preserve">. Pokud objednatel nepotvrdí deklarovanou zkušenost uvedenou v seznamu významných </w:t>
      </w:r>
      <w:r w:rsidR="003624F8">
        <w:t>služeb</w:t>
      </w:r>
      <w:r w:rsidRPr="00BB4D8E">
        <w:t xml:space="preserve"> a realizaci významn</w:t>
      </w:r>
      <w:r w:rsidR="00E9765F" w:rsidRPr="00BB4D8E">
        <w:t xml:space="preserve">ých </w:t>
      </w:r>
      <w:r w:rsidR="003624F8">
        <w:t>služeb</w:t>
      </w:r>
      <w:r w:rsidR="00E9765F" w:rsidRPr="00BB4D8E">
        <w:t xml:space="preserve"> </w:t>
      </w:r>
      <w:r w:rsidRPr="00BB4D8E">
        <w:t xml:space="preserve">se nepodaří jednoznačně ověřit ani jiným způsobem, může mít </w:t>
      </w:r>
      <w:r w:rsidR="0091277A">
        <w:t xml:space="preserve">tato skutečnost </w:t>
      </w:r>
      <w:r w:rsidRPr="00BB4D8E">
        <w:t>za následek vyloučení takového dodavatele ze zadávacího řízení. Dodavatel může k</w:t>
      </w:r>
      <w:r w:rsidR="00B704CC" w:rsidRPr="00BB4D8E">
        <w:t> </w:t>
      </w:r>
      <w:r w:rsidRPr="00BB4D8E">
        <w:t xml:space="preserve">prokázání splnění kritéria kvalifikace použít </w:t>
      </w:r>
      <w:r w:rsidR="003624F8">
        <w:t>služby</w:t>
      </w:r>
      <w:r w:rsidRPr="00BB4D8E">
        <w:t>, které poskytl</w:t>
      </w:r>
    </w:p>
    <w:p w14:paraId="5BF5599B" w14:textId="4649D2DE" w:rsidR="00024983" w:rsidRPr="00E70F6F" w:rsidRDefault="00024983" w:rsidP="00062CD0">
      <w:pPr>
        <w:pStyle w:val="Textodstavce"/>
        <w:numPr>
          <w:ilvl w:val="0"/>
          <w:numId w:val="17"/>
        </w:numPr>
        <w:tabs>
          <w:tab w:val="clear" w:pos="851"/>
          <w:tab w:val="left" w:pos="3371"/>
        </w:tabs>
        <w:spacing w:before="0" w:after="160"/>
        <w:ind w:left="1276" w:hanging="425"/>
        <w:rPr>
          <w:rFonts w:cs="Tahoma"/>
          <w:szCs w:val="19"/>
        </w:rPr>
      </w:pPr>
      <w:r w:rsidRPr="00E70F6F">
        <w:rPr>
          <w:rFonts w:cs="Tahoma"/>
          <w:szCs w:val="19"/>
        </w:rPr>
        <w:t xml:space="preserve">společně s jinými dodavateli, </w:t>
      </w:r>
      <w:r w:rsidRPr="00E70F6F">
        <w:rPr>
          <w:rFonts w:cs="Tahoma"/>
          <w:b/>
          <w:szCs w:val="19"/>
        </w:rPr>
        <w:t>a to v rozsahu, v jakém se na plnění zakázky podílel</w:t>
      </w:r>
      <w:r w:rsidRPr="00E70F6F">
        <w:rPr>
          <w:rFonts w:cs="Tahoma"/>
          <w:szCs w:val="19"/>
        </w:rPr>
        <w:t>, nebo</w:t>
      </w:r>
      <w:r w:rsidR="00E70F6F">
        <w:rPr>
          <w:rFonts w:cs="Tahoma"/>
          <w:szCs w:val="19"/>
        </w:rPr>
        <w:t> </w:t>
      </w:r>
      <w:r w:rsidRPr="00E70F6F">
        <w:rPr>
          <w:rFonts w:cs="Tahoma"/>
          <w:szCs w:val="19"/>
        </w:rPr>
        <w:t>jako poddodavatel,</w:t>
      </w:r>
      <w:r w:rsidRPr="00E70F6F">
        <w:rPr>
          <w:rFonts w:cs="Tahoma"/>
          <w:b/>
          <w:szCs w:val="19"/>
        </w:rPr>
        <w:t xml:space="preserve"> a to v rozsahu, v jakém se na plnění zakázky podílel</w:t>
      </w:r>
      <w:r w:rsidRPr="00E70F6F">
        <w:rPr>
          <w:rFonts w:cs="Tahoma"/>
          <w:szCs w:val="19"/>
        </w:rPr>
        <w:t>.</w:t>
      </w:r>
      <w:r w:rsidRPr="00E70F6F" w:rsidDel="00BA0442">
        <w:rPr>
          <w:rFonts w:cs="Tahoma"/>
          <w:szCs w:val="19"/>
        </w:rPr>
        <w:t xml:space="preserve"> </w:t>
      </w:r>
    </w:p>
    <w:bookmarkEnd w:id="301"/>
    <w:p w14:paraId="0C3C516F" w14:textId="4C926B13" w:rsidR="00004A13" w:rsidRPr="00BB4D8E" w:rsidRDefault="00004A13" w:rsidP="001F3199">
      <w:pPr>
        <w:pStyle w:val="Styl1"/>
        <w:tabs>
          <w:tab w:val="clear" w:pos="862"/>
          <w:tab w:val="num" w:pos="709"/>
        </w:tabs>
        <w:spacing w:after="160"/>
        <w:ind w:left="709" w:hanging="709"/>
      </w:pPr>
      <w:r w:rsidRPr="00BB4D8E">
        <w:t xml:space="preserve">Pro upřesnění </w:t>
      </w:r>
      <w:r w:rsidR="004D2AB4" w:rsidRPr="00BB4D8E">
        <w:t>Z</w:t>
      </w:r>
      <w:r w:rsidRPr="00BB4D8E">
        <w:t>adavatel uvádí, že dodavatel je povinen doložit takové referenční významné</w:t>
      </w:r>
      <w:r w:rsidR="00FA6AA8" w:rsidRPr="00BB4D8E">
        <w:t xml:space="preserve"> </w:t>
      </w:r>
      <w:r w:rsidR="003624F8">
        <w:t>služby</w:t>
      </w:r>
      <w:r w:rsidRPr="00BB4D8E">
        <w:t xml:space="preserve">, které splňují všechny výše stanovené požadavky </w:t>
      </w:r>
      <w:r w:rsidR="00FA6AA8" w:rsidRPr="00BB4D8E">
        <w:t xml:space="preserve">a </w:t>
      </w:r>
      <w:r w:rsidRPr="00BB4D8E">
        <w:rPr>
          <w:b/>
        </w:rPr>
        <w:t>byly v průběhu výše uvedené doby dokončeny</w:t>
      </w:r>
      <w:r w:rsidR="00FA6AA8" w:rsidRPr="00BB4D8E">
        <w:rPr>
          <w:b/>
        </w:rPr>
        <w:t xml:space="preserve"> </w:t>
      </w:r>
      <w:r w:rsidRPr="00BB4D8E">
        <w:t>(tzn. realizace mohla započít i dříve).</w:t>
      </w:r>
      <w:r w:rsidR="00FF2677">
        <w:t xml:space="preserve"> Zadavatel bude za účelem prokázání kritérií technické kvalifikace akceptovat i takové zakázky, které byly dokončeny po zahájení zadávacího řízení Veřejné zakázky.</w:t>
      </w:r>
    </w:p>
    <w:p w14:paraId="023AF436" w14:textId="77777777" w:rsidR="00756282" w:rsidRPr="00870856" w:rsidRDefault="00756282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bookmarkStart w:id="302" w:name="_Hlk482978075"/>
      <w:bookmarkStart w:id="303" w:name="_Ref485726440"/>
      <w:bookmarkStart w:id="304" w:name="_Hlk128556599"/>
      <w:r w:rsidRPr="00870856">
        <w:rPr>
          <w:rFonts w:cs="Tahoma"/>
          <w:b/>
          <w:bCs w:val="0"/>
          <w:szCs w:val="19"/>
          <w:u w:val="single"/>
        </w:rPr>
        <w:t>Seznam techniků a odborných pracovníků, kteří se budou podílet na plnění Veřejné zakázky</w:t>
      </w:r>
      <w:bookmarkEnd w:id="302"/>
      <w:r w:rsidRPr="00870856">
        <w:rPr>
          <w:rFonts w:cs="Tahoma"/>
          <w:b/>
          <w:bCs w:val="0"/>
          <w:szCs w:val="19"/>
          <w:u w:val="single"/>
        </w:rPr>
        <w:t xml:space="preserve">, a osvědčení o vzdělání a odborné kvalifikaci vztahující se k požadovaným </w:t>
      </w:r>
      <w:bookmarkEnd w:id="303"/>
      <w:r w:rsidRPr="00870856">
        <w:rPr>
          <w:rFonts w:cs="Tahoma"/>
          <w:b/>
          <w:bCs w:val="0"/>
          <w:szCs w:val="19"/>
          <w:u w:val="single"/>
        </w:rPr>
        <w:t>službám</w:t>
      </w:r>
    </w:p>
    <w:bookmarkEnd w:id="304"/>
    <w:p w14:paraId="2AB76102" w14:textId="77777777" w:rsidR="00756282" w:rsidRPr="00BB4D8E" w:rsidRDefault="00756282" w:rsidP="00756282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Dodavatel předloží </w:t>
      </w:r>
      <w:r w:rsidRPr="00BB4D8E">
        <w:rPr>
          <w:rFonts w:cs="Tahoma"/>
          <w:b/>
          <w:szCs w:val="19"/>
        </w:rPr>
        <w:t>seznam techniků a odborných pracovníků</w:t>
      </w:r>
      <w:r w:rsidRPr="00BB4D8E">
        <w:rPr>
          <w:rFonts w:cs="Tahoma"/>
          <w:szCs w:val="19"/>
        </w:rPr>
        <w:t xml:space="preserve">, kteří se budou podílet na plnění Veřejné zakázky. Dodavatel splňuje toto kritérium technické kvalifikace, pokud seznam techniků a odborných pracovníků zahrnuje realizační tým složený minimálně z osob v následujícím složení a počtu, které splňují níže uvedené požadavky. </w:t>
      </w:r>
      <w:r w:rsidRPr="00BB4D8E">
        <w:rPr>
          <w:rFonts w:cs="Tahoma"/>
          <w:b/>
          <w:szCs w:val="19"/>
        </w:rPr>
        <w:t>Výkon více pozic v rámci realizačního týmu jednou osobou Zadavatel vylučuje</w:t>
      </w:r>
      <w:r>
        <w:rPr>
          <w:rFonts w:cs="Tahoma"/>
          <w:b/>
          <w:szCs w:val="19"/>
        </w:rPr>
        <w:t>, pokud Zadavatel nestanoví jinak</w:t>
      </w:r>
      <w:r w:rsidRPr="00BB4D8E">
        <w:rPr>
          <w:rFonts w:cs="Tahoma"/>
          <w:b/>
          <w:szCs w:val="19"/>
        </w:rPr>
        <w:t>.</w:t>
      </w:r>
    </w:p>
    <w:p w14:paraId="581155B4" w14:textId="77777777" w:rsidR="00756282" w:rsidRPr="00BB4D8E" w:rsidRDefault="00756282" w:rsidP="00756282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bookmarkStart w:id="305" w:name="_Hlk35423635"/>
      <w:r w:rsidRPr="00BB4D8E">
        <w:rPr>
          <w:rFonts w:cs="Tahoma"/>
          <w:szCs w:val="19"/>
        </w:rPr>
        <w:lastRenderedPageBreak/>
        <w:t xml:space="preserve">Zadavatel upozorňuje a zdůrazňuje, že za účelem řádného a včasného plnění předmětu Veřejné zakázky je dodavatel povinen doplnit realizační tým takovým způsobem, jaký uzná za vhodný. </w:t>
      </w:r>
      <w:bookmarkEnd w:id="305"/>
      <w:r w:rsidRPr="00BB4D8E">
        <w:rPr>
          <w:rFonts w:cs="Tahoma"/>
          <w:szCs w:val="19"/>
        </w:rPr>
        <w:t>Jinak řečeno, maximální počet členů realizačního týmu není limitován a je pouze na dodavateli, aby ve své nabídce stanovil jeho konkrétní složení, jemuž bude odpovídat i jeho nabídková cena. Níže uvedené požadavky Zadavatele tak představují požadavky minimální</w:t>
      </w:r>
      <w:r w:rsidRPr="00BB4D8E">
        <w:rPr>
          <w:rStyle w:val="Znakapoznpodarou"/>
          <w:rFonts w:cs="Tahoma"/>
          <w:szCs w:val="19"/>
        </w:rPr>
        <w:footnoteReference w:id="5"/>
      </w:r>
      <w:r>
        <w:rPr>
          <w:rFonts w:cs="Tahoma"/>
          <w:szCs w:val="19"/>
        </w:rPr>
        <w:t>.</w:t>
      </w:r>
    </w:p>
    <w:p w14:paraId="2C11D247" w14:textId="77777777" w:rsidR="00756282" w:rsidRPr="00BB4D8E" w:rsidRDefault="00756282" w:rsidP="00756282">
      <w:pPr>
        <w:pStyle w:val="Styl1"/>
        <w:tabs>
          <w:tab w:val="clear" w:pos="862"/>
        </w:tabs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Dodavatel musí nabídnout na jednotlivé pozice členů </w:t>
      </w:r>
      <w:r>
        <w:rPr>
          <w:rFonts w:cs="Tahoma"/>
          <w:szCs w:val="19"/>
        </w:rPr>
        <w:t xml:space="preserve">realizačního </w:t>
      </w:r>
      <w:r w:rsidRPr="00BB4D8E">
        <w:rPr>
          <w:rFonts w:cs="Tahoma"/>
          <w:szCs w:val="19"/>
        </w:rPr>
        <w:t xml:space="preserve">týmu </w:t>
      </w:r>
      <w:r w:rsidRPr="00BB4D8E">
        <w:rPr>
          <w:rFonts w:cs="Tahoma"/>
          <w:b/>
          <w:szCs w:val="19"/>
        </w:rPr>
        <w:t>konkrétní fyzické osoby</w:t>
      </w:r>
      <w:r w:rsidRPr="00BB4D8E">
        <w:rPr>
          <w:rFonts w:cs="Tahoma"/>
          <w:szCs w:val="19"/>
        </w:rPr>
        <w:t xml:space="preserve"> splňující příslušné kvalifikační předpoklady</w:t>
      </w:r>
      <w:r>
        <w:rPr>
          <w:rFonts w:cs="Tahoma"/>
          <w:szCs w:val="19"/>
        </w:rPr>
        <w:t>, přičemž každou pozici může zastávat právě jedna fyzická osoba</w:t>
      </w:r>
      <w:r w:rsidRPr="00BB4D8E">
        <w:rPr>
          <w:rFonts w:cs="Tahoma"/>
          <w:szCs w:val="19"/>
        </w:rPr>
        <w:t>.</w:t>
      </w:r>
    </w:p>
    <w:p w14:paraId="42BCB93F" w14:textId="799C8CD4" w:rsidR="00756282" w:rsidRDefault="00756282" w:rsidP="00756282">
      <w:pPr>
        <w:pStyle w:val="Styl1"/>
        <w:tabs>
          <w:tab w:val="clear" w:pos="862"/>
        </w:tabs>
        <w:spacing w:after="80"/>
        <w:ind w:left="709" w:hanging="709"/>
        <w:rPr>
          <w:rFonts w:cs="Tahoma"/>
          <w:b/>
          <w:szCs w:val="19"/>
        </w:rPr>
      </w:pPr>
      <w:r>
        <w:rPr>
          <w:rFonts w:cs="Tahoma"/>
          <w:szCs w:val="19"/>
        </w:rPr>
        <w:t>Zadavatel bude</w:t>
      </w:r>
      <w:r w:rsidRPr="00BB4D8E">
        <w:rPr>
          <w:rFonts w:cs="Tahoma"/>
          <w:szCs w:val="19"/>
        </w:rPr>
        <w:t xml:space="preserve"> ve </w:t>
      </w:r>
      <w:r w:rsidR="00FD5659">
        <w:rPr>
          <w:rFonts w:cs="Tahoma"/>
          <w:szCs w:val="19"/>
        </w:rPr>
        <w:t>s</w:t>
      </w:r>
      <w:r w:rsidRPr="00BB4D8E">
        <w:rPr>
          <w:rFonts w:cs="Tahoma"/>
          <w:szCs w:val="19"/>
        </w:rPr>
        <w:t xml:space="preserve">mlouvě </w:t>
      </w:r>
      <w:r w:rsidRPr="00403A0A">
        <w:rPr>
          <w:rFonts w:cs="Tahoma"/>
          <w:szCs w:val="19"/>
        </w:rPr>
        <w:t>požadovat, aby jednotliví členové realizačního týmu na pozicích Vedoucí projektového týmu a Zástupce vedoucího</w:t>
      </w:r>
      <w:r>
        <w:rPr>
          <w:rFonts w:cs="Tahoma"/>
          <w:szCs w:val="19"/>
        </w:rPr>
        <w:t xml:space="preserve"> projektového týmu</w:t>
      </w:r>
      <w:r w:rsidRPr="00BB4D8E">
        <w:rPr>
          <w:rFonts w:cs="Tahoma"/>
          <w:szCs w:val="19"/>
        </w:rPr>
        <w:t xml:space="preserve"> byl</w:t>
      </w:r>
      <w:r w:rsidR="00FD5659">
        <w:rPr>
          <w:rFonts w:cs="Tahoma"/>
          <w:szCs w:val="19"/>
        </w:rPr>
        <w:t>i</w:t>
      </w:r>
      <w:r w:rsidRPr="00BB4D8E">
        <w:rPr>
          <w:rFonts w:cs="Tahoma"/>
          <w:szCs w:val="19"/>
        </w:rPr>
        <w:t xml:space="preserve"> </w:t>
      </w:r>
      <w:r>
        <w:rPr>
          <w:rFonts w:cs="Tahoma"/>
          <w:szCs w:val="19"/>
        </w:rPr>
        <w:t>aktivně zapojeni do plnění předmětu Veřejné zakázky po celou dobu jejího plnění</w:t>
      </w:r>
      <w:r w:rsidRPr="00BB4D8E">
        <w:rPr>
          <w:rFonts w:cs="Tahoma"/>
          <w:szCs w:val="19"/>
        </w:rPr>
        <w:t xml:space="preserve">. </w:t>
      </w:r>
      <w:r w:rsidRPr="00BB4D8E">
        <w:rPr>
          <w:rFonts w:cs="Tahoma"/>
          <w:b/>
          <w:szCs w:val="19"/>
        </w:rPr>
        <w:t>Tento požadavek není zahrnut do</w:t>
      </w:r>
      <w:r>
        <w:rPr>
          <w:rFonts w:cs="Tahoma"/>
          <w:b/>
          <w:szCs w:val="19"/>
        </w:rPr>
        <w:t> </w:t>
      </w:r>
      <w:r w:rsidRPr="00BB4D8E">
        <w:rPr>
          <w:rFonts w:cs="Tahoma"/>
          <w:b/>
          <w:szCs w:val="19"/>
        </w:rPr>
        <w:t>požadavků na</w:t>
      </w:r>
      <w:r>
        <w:rPr>
          <w:rFonts w:cs="Tahoma"/>
          <w:b/>
          <w:szCs w:val="19"/>
        </w:rPr>
        <w:t> </w:t>
      </w:r>
      <w:r w:rsidRPr="00BB4D8E">
        <w:rPr>
          <w:rFonts w:cs="Tahoma"/>
          <w:b/>
          <w:szCs w:val="19"/>
        </w:rPr>
        <w:t>kvalifikaci</w:t>
      </w:r>
      <w:r w:rsidR="00FD5659">
        <w:rPr>
          <w:rFonts w:cs="Tahoma"/>
          <w:b/>
          <w:szCs w:val="19"/>
        </w:rPr>
        <w:t>,</w:t>
      </w:r>
      <w:r w:rsidRPr="00BB4D8E">
        <w:rPr>
          <w:rFonts w:cs="Tahoma"/>
          <w:b/>
          <w:szCs w:val="19"/>
        </w:rPr>
        <w:t xml:space="preserve"> a nebude tak předmětem posouzení ze strany Zadavatele.</w:t>
      </w:r>
    </w:p>
    <w:p w14:paraId="08B19D8B" w14:textId="6ABAAA9F" w:rsidR="00756282" w:rsidRDefault="00756282" w:rsidP="00C57012">
      <w:pPr>
        <w:pStyle w:val="Styl1"/>
        <w:keepNext/>
        <w:numPr>
          <w:ilvl w:val="0"/>
          <w:numId w:val="31"/>
        </w:numPr>
        <w:spacing w:after="80"/>
        <w:ind w:left="1134" w:hanging="357"/>
        <w:rPr>
          <w:rFonts w:cs="Tahoma"/>
          <w:b/>
          <w:szCs w:val="19"/>
        </w:rPr>
      </w:pPr>
      <w:r>
        <w:rPr>
          <w:rFonts w:cs="Tahoma"/>
          <w:b/>
          <w:szCs w:val="19"/>
          <w:lang w:eastAsia="x-none"/>
        </w:rPr>
        <w:t>Vedoucí projektového týmu</w:t>
      </w:r>
    </w:p>
    <w:p w14:paraId="516004F6" w14:textId="6BFE1E0C" w:rsidR="00B03398" w:rsidRPr="00B03398" w:rsidRDefault="00B033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>autorizovaný inženýr anebo autorizovaný technik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 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>v oboru stavby vodního hospodářství a krajinného inženýrství</w:t>
      </w:r>
      <w:r w:rsidRPr="00BE1FAF">
        <w:rPr>
          <w:rFonts w:cs="Tahoma"/>
          <w:szCs w:val="19"/>
          <w:lang w:eastAsia="x-none"/>
        </w:rPr>
        <w:t xml:space="preserve"> (dříve vodohospodářské stavby)</w:t>
      </w:r>
      <w:r>
        <w:rPr>
          <w:rFonts w:cs="Tahoma"/>
          <w:szCs w:val="19"/>
          <w:lang w:eastAsia="x-none"/>
        </w:rPr>
        <w:t>;</w:t>
      </w:r>
    </w:p>
    <w:p w14:paraId="04CF5C43" w14:textId="340EECA9" w:rsidR="00F0716F" w:rsidRDefault="00F0716F" w:rsidP="0077322B">
      <w:pPr>
        <w:pStyle w:val="Styl1"/>
        <w:numPr>
          <w:ilvl w:val="1"/>
          <w:numId w:val="31"/>
        </w:numPr>
        <w:spacing w:after="160"/>
        <w:ind w:left="1701" w:hanging="357"/>
        <w:rPr>
          <w:rFonts w:cs="Tahoma"/>
          <w:bCs w:val="0"/>
          <w:szCs w:val="19"/>
        </w:rPr>
      </w:pPr>
      <w:r>
        <w:rPr>
          <w:rFonts w:cs="Tahoma"/>
          <w:bCs w:val="0"/>
          <w:szCs w:val="19"/>
        </w:rPr>
        <w:t>alespoň deset</w:t>
      </w:r>
      <w:r w:rsidRPr="00B03398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>(</w:t>
      </w:r>
      <w:r w:rsidRPr="00B03398">
        <w:rPr>
          <w:rFonts w:cs="Tahoma"/>
          <w:bCs w:val="0"/>
          <w:szCs w:val="19"/>
        </w:rPr>
        <w:t>10</w:t>
      </w:r>
      <w:r>
        <w:rPr>
          <w:rFonts w:cs="Tahoma"/>
          <w:bCs w:val="0"/>
          <w:szCs w:val="19"/>
        </w:rPr>
        <w:t>)</w:t>
      </w:r>
      <w:r w:rsidRPr="00B03398">
        <w:rPr>
          <w:rFonts w:cs="Tahoma"/>
          <w:bCs w:val="0"/>
          <w:szCs w:val="19"/>
        </w:rPr>
        <w:t xml:space="preserve"> let praxe s projektováním objektů vodohospodářské infrastruktury </w:t>
      </w:r>
      <w:r>
        <w:rPr>
          <w:rFonts w:cs="Tahoma"/>
          <w:bCs w:val="0"/>
          <w:szCs w:val="19"/>
        </w:rPr>
        <w:t>za</w:t>
      </w:r>
      <w:r w:rsidR="00E70F6F">
        <w:rPr>
          <w:rFonts w:cs="Tahoma"/>
          <w:bCs w:val="0"/>
          <w:szCs w:val="19"/>
        </w:rPr>
        <w:t> </w:t>
      </w:r>
      <w:r>
        <w:rPr>
          <w:rFonts w:cs="Tahoma"/>
          <w:bCs w:val="0"/>
          <w:szCs w:val="19"/>
        </w:rPr>
        <w:t>posledních patnáct (15) let před zahájením zadávacího řízení;</w:t>
      </w:r>
    </w:p>
    <w:p w14:paraId="67522811" w14:textId="30560EEC" w:rsidR="00B03398" w:rsidRDefault="00B03398" w:rsidP="009E44ED">
      <w:pPr>
        <w:pStyle w:val="Styl1"/>
        <w:numPr>
          <w:ilvl w:val="1"/>
          <w:numId w:val="31"/>
        </w:numPr>
        <w:spacing w:after="80"/>
        <w:ind w:left="1701" w:hanging="357"/>
        <w:rPr>
          <w:rFonts w:cs="Tahoma"/>
          <w:bCs w:val="0"/>
          <w:szCs w:val="19"/>
        </w:rPr>
      </w:pPr>
      <w:bookmarkStart w:id="306" w:name="_Hlk150956376"/>
      <w:r w:rsidRPr="00B03398">
        <w:rPr>
          <w:rFonts w:cs="Tahoma"/>
          <w:bCs w:val="0"/>
          <w:szCs w:val="19"/>
        </w:rPr>
        <w:t>zkušenosti s vedením projektové přípravy vodohospodářské</w:t>
      </w:r>
      <w:r w:rsidR="00DC4AAE">
        <w:rPr>
          <w:rStyle w:val="Znakapoznpodarou"/>
          <w:rFonts w:cs="Tahoma"/>
          <w:bCs w:val="0"/>
          <w:szCs w:val="19"/>
        </w:rPr>
        <w:footnoteReference w:id="6"/>
      </w:r>
      <w:r w:rsidRPr="00B03398">
        <w:rPr>
          <w:rFonts w:cs="Tahoma"/>
          <w:bCs w:val="0"/>
          <w:szCs w:val="19"/>
        </w:rPr>
        <w:t xml:space="preserve"> nebo průmyslové</w:t>
      </w:r>
      <w:r w:rsidR="00301BC0">
        <w:rPr>
          <w:rStyle w:val="Znakapoznpodarou"/>
          <w:rFonts w:cs="Tahoma"/>
          <w:bCs w:val="0"/>
          <w:szCs w:val="19"/>
        </w:rPr>
        <w:footnoteReference w:id="7"/>
      </w:r>
      <w:r w:rsidRPr="00B03398">
        <w:rPr>
          <w:rFonts w:cs="Tahoma"/>
          <w:bCs w:val="0"/>
          <w:szCs w:val="19"/>
        </w:rPr>
        <w:t xml:space="preserve"> stavby s</w:t>
      </w:r>
      <w:r>
        <w:rPr>
          <w:rFonts w:cs="Tahoma"/>
          <w:bCs w:val="0"/>
          <w:szCs w:val="19"/>
        </w:rPr>
        <w:t> </w:t>
      </w:r>
      <w:r w:rsidRPr="00B03398">
        <w:rPr>
          <w:rFonts w:cs="Tahoma"/>
          <w:bCs w:val="0"/>
          <w:szCs w:val="19"/>
        </w:rPr>
        <w:t>podílem strojní technologie min 30 % z</w:t>
      </w:r>
      <w:r w:rsidR="00A21ACC">
        <w:rPr>
          <w:rFonts w:cs="Tahoma"/>
          <w:bCs w:val="0"/>
          <w:szCs w:val="19"/>
        </w:rPr>
        <w:t> ceny díla</w:t>
      </w:r>
      <w:r w:rsidRPr="00B03398">
        <w:rPr>
          <w:rFonts w:cs="Tahoma"/>
          <w:bCs w:val="0"/>
          <w:szCs w:val="19"/>
        </w:rPr>
        <w:t xml:space="preserve"> na pozici vedoucího projektového týmu nebo hlavního inženýra projektu stupně D</w:t>
      </w:r>
      <w:r>
        <w:rPr>
          <w:rFonts w:cs="Tahoma"/>
          <w:bCs w:val="0"/>
          <w:szCs w:val="19"/>
        </w:rPr>
        <w:t>Ú</w:t>
      </w:r>
      <w:r w:rsidRPr="00B03398">
        <w:rPr>
          <w:rFonts w:cs="Tahoma"/>
          <w:bCs w:val="0"/>
          <w:szCs w:val="19"/>
        </w:rPr>
        <w:t>R</w:t>
      </w:r>
      <w:r>
        <w:rPr>
          <w:rStyle w:val="Znakapoznpodarou"/>
          <w:rFonts w:cs="Tahoma"/>
          <w:bCs w:val="0"/>
          <w:szCs w:val="19"/>
        </w:rPr>
        <w:footnoteReference w:id="8"/>
      </w:r>
      <w:r w:rsidRPr="00B03398">
        <w:rPr>
          <w:rFonts w:cs="Tahoma"/>
          <w:bCs w:val="0"/>
          <w:szCs w:val="19"/>
        </w:rPr>
        <w:t xml:space="preserve"> nebo vyššího u</w:t>
      </w:r>
      <w:r>
        <w:rPr>
          <w:rFonts w:cs="Tahoma"/>
          <w:bCs w:val="0"/>
          <w:szCs w:val="19"/>
        </w:rPr>
        <w:t> </w:t>
      </w:r>
      <w:r w:rsidRPr="00B03398">
        <w:rPr>
          <w:rFonts w:cs="Tahoma"/>
          <w:bCs w:val="0"/>
          <w:szCs w:val="19"/>
        </w:rPr>
        <w:t>alespoň jednoho (1) projektu s</w:t>
      </w:r>
      <w:r w:rsidR="00A21ACC">
        <w:rPr>
          <w:rFonts w:cs="Tahoma"/>
          <w:bCs w:val="0"/>
          <w:szCs w:val="19"/>
        </w:rPr>
        <w:t> cenou díla</w:t>
      </w:r>
      <w:r w:rsidRPr="00B03398">
        <w:rPr>
          <w:rFonts w:cs="Tahoma"/>
          <w:bCs w:val="0"/>
          <w:szCs w:val="19"/>
        </w:rPr>
        <w:t xml:space="preserve"> </w:t>
      </w:r>
      <w:r w:rsidR="00683D4E">
        <w:rPr>
          <w:rFonts w:cs="Tahoma"/>
          <w:bCs w:val="0"/>
          <w:szCs w:val="19"/>
        </w:rPr>
        <w:t xml:space="preserve">min. </w:t>
      </w:r>
      <w:r w:rsidR="00F0716F">
        <w:rPr>
          <w:rFonts w:cs="Tahoma"/>
          <w:bCs w:val="0"/>
          <w:szCs w:val="19"/>
        </w:rPr>
        <w:t xml:space="preserve">ve výši </w:t>
      </w:r>
      <w:r w:rsidR="00175666">
        <w:rPr>
          <w:rFonts w:cs="Tahoma"/>
          <w:bCs w:val="0"/>
          <w:szCs w:val="19"/>
        </w:rPr>
        <w:t>5</w:t>
      </w:r>
      <w:r w:rsidR="00F0716F">
        <w:rPr>
          <w:rFonts w:cs="Tahoma"/>
          <w:bCs w:val="0"/>
          <w:szCs w:val="19"/>
        </w:rPr>
        <w:t>00.000.000</w:t>
      </w:r>
      <w:r w:rsidRPr="00B03398">
        <w:rPr>
          <w:rFonts w:cs="Tahoma"/>
          <w:bCs w:val="0"/>
          <w:szCs w:val="19"/>
        </w:rPr>
        <w:t xml:space="preserve"> Kč</w:t>
      </w:r>
      <w:r w:rsidR="00F0716F">
        <w:rPr>
          <w:rFonts w:cs="Tahoma"/>
          <w:bCs w:val="0"/>
          <w:szCs w:val="19"/>
        </w:rPr>
        <w:t xml:space="preserve"> (slovy: </w:t>
      </w:r>
      <w:r w:rsidR="00175666">
        <w:rPr>
          <w:rFonts w:cs="Tahoma"/>
          <w:bCs w:val="0"/>
          <w:i/>
          <w:iCs w:val="0"/>
          <w:szCs w:val="19"/>
        </w:rPr>
        <w:t>pět set mili</w:t>
      </w:r>
      <w:r w:rsidR="00A71899">
        <w:rPr>
          <w:rFonts w:cs="Tahoma"/>
          <w:bCs w:val="0"/>
          <w:i/>
          <w:iCs w:val="0"/>
          <w:szCs w:val="19"/>
        </w:rPr>
        <w:t>onů</w:t>
      </w:r>
      <w:r w:rsidR="00F0716F">
        <w:rPr>
          <w:rFonts w:cs="Tahoma"/>
          <w:bCs w:val="0"/>
          <w:i/>
          <w:iCs w:val="0"/>
          <w:szCs w:val="19"/>
        </w:rPr>
        <w:t xml:space="preserve"> korun českých</w:t>
      </w:r>
      <w:r w:rsidR="00F0716F">
        <w:rPr>
          <w:rFonts w:cs="Tahoma"/>
          <w:bCs w:val="0"/>
          <w:szCs w:val="19"/>
        </w:rPr>
        <w:t>)</w:t>
      </w:r>
      <w:r>
        <w:rPr>
          <w:rFonts w:cs="Tahoma"/>
          <w:bCs w:val="0"/>
          <w:szCs w:val="19"/>
        </w:rPr>
        <w:t xml:space="preserve"> </w:t>
      </w:r>
      <w:r w:rsidRPr="00F0716F">
        <w:rPr>
          <w:rFonts w:cs="Tahoma"/>
          <w:bCs w:val="0"/>
          <w:szCs w:val="19"/>
        </w:rPr>
        <w:t>bez DPH</w:t>
      </w:r>
      <w:r w:rsidRPr="00E627CF">
        <w:rPr>
          <w:rFonts w:cs="Tahoma"/>
          <w:bCs w:val="0"/>
          <w:szCs w:val="19"/>
        </w:rPr>
        <w:t xml:space="preserve"> a </w:t>
      </w:r>
      <w:r w:rsidR="00E81963" w:rsidRPr="00E627CF">
        <w:rPr>
          <w:rFonts w:cs="Tahoma"/>
          <w:bCs w:val="0"/>
          <w:szCs w:val="19"/>
        </w:rPr>
        <w:t xml:space="preserve">zároveň </w:t>
      </w:r>
      <w:r w:rsidRPr="00E627CF">
        <w:rPr>
          <w:rFonts w:cs="Tahoma"/>
          <w:bCs w:val="0"/>
          <w:szCs w:val="19"/>
        </w:rPr>
        <w:t xml:space="preserve">hodnotou projektových prací </w:t>
      </w:r>
      <w:r w:rsidR="00E627CF" w:rsidRPr="00E627CF">
        <w:rPr>
          <w:rFonts w:cs="Tahoma"/>
          <w:bCs w:val="0"/>
          <w:szCs w:val="19"/>
        </w:rPr>
        <w:t xml:space="preserve">min. </w:t>
      </w:r>
      <w:r w:rsidR="00F0716F">
        <w:rPr>
          <w:rFonts w:cs="Tahoma"/>
          <w:bCs w:val="0"/>
          <w:szCs w:val="19"/>
        </w:rPr>
        <w:t xml:space="preserve">ve výši </w:t>
      </w:r>
      <w:r w:rsidRPr="00E627CF">
        <w:rPr>
          <w:rFonts w:cs="Tahoma"/>
          <w:bCs w:val="0"/>
          <w:szCs w:val="19"/>
        </w:rPr>
        <w:t xml:space="preserve">50.000.000 Kč </w:t>
      </w:r>
      <w:r w:rsidR="00F0716F">
        <w:rPr>
          <w:rFonts w:cs="Tahoma"/>
          <w:bCs w:val="0"/>
          <w:szCs w:val="19"/>
        </w:rPr>
        <w:t xml:space="preserve">(slovy: </w:t>
      </w:r>
      <w:r w:rsidR="00F0716F">
        <w:rPr>
          <w:rFonts w:cs="Tahoma"/>
          <w:bCs w:val="0"/>
          <w:i/>
          <w:iCs w:val="0"/>
          <w:szCs w:val="19"/>
        </w:rPr>
        <w:t>padesát milionů korun českých</w:t>
      </w:r>
      <w:r w:rsidR="00F0716F">
        <w:rPr>
          <w:rFonts w:cs="Tahoma"/>
          <w:bCs w:val="0"/>
          <w:szCs w:val="19"/>
        </w:rPr>
        <w:t>)</w:t>
      </w:r>
      <w:r w:rsidR="00F0716F">
        <w:rPr>
          <w:rFonts w:cs="Tahoma"/>
          <w:bCs w:val="0"/>
          <w:i/>
          <w:iCs w:val="0"/>
          <w:szCs w:val="19"/>
        </w:rPr>
        <w:t xml:space="preserve"> </w:t>
      </w:r>
      <w:r w:rsidRPr="00F0716F">
        <w:rPr>
          <w:rFonts w:cs="Tahoma"/>
          <w:bCs w:val="0"/>
          <w:szCs w:val="19"/>
        </w:rPr>
        <w:t>bez DPH</w:t>
      </w:r>
      <w:bookmarkEnd w:id="306"/>
      <w:r w:rsidR="008B665D">
        <w:rPr>
          <w:rFonts w:cs="Tahoma"/>
          <w:bCs w:val="0"/>
          <w:szCs w:val="19"/>
        </w:rPr>
        <w:t>, které předmětný člen realizačního týmu získal v posledních patnácti (15) letech</w:t>
      </w:r>
      <w:r w:rsidR="000F52E4">
        <w:rPr>
          <w:rFonts w:cs="Tahoma"/>
          <w:bCs w:val="0"/>
          <w:szCs w:val="19"/>
        </w:rPr>
        <w:t xml:space="preserve"> před zahájením zadávacího řízení</w:t>
      </w:r>
      <w:r w:rsidRPr="00E627CF">
        <w:rPr>
          <w:rFonts w:cs="Tahoma"/>
          <w:bCs w:val="0"/>
          <w:szCs w:val="19"/>
        </w:rPr>
        <w:t>;</w:t>
      </w:r>
    </w:p>
    <w:p w14:paraId="695200D8" w14:textId="20E60427" w:rsidR="00B03398" w:rsidRPr="003D1672" w:rsidRDefault="00B03398" w:rsidP="0077322B">
      <w:pPr>
        <w:pStyle w:val="Styl1"/>
        <w:numPr>
          <w:ilvl w:val="0"/>
          <w:numId w:val="31"/>
        </w:numPr>
        <w:spacing w:after="80"/>
        <w:ind w:left="1134"/>
        <w:rPr>
          <w:rFonts w:cs="Tahoma"/>
          <w:b/>
          <w:szCs w:val="19"/>
        </w:rPr>
      </w:pPr>
      <w:r w:rsidRPr="003D1672">
        <w:rPr>
          <w:rFonts w:cs="Tahoma"/>
          <w:b/>
          <w:szCs w:val="19"/>
        </w:rPr>
        <w:t>Zástupce vedoucího projektového týmu</w:t>
      </w:r>
    </w:p>
    <w:p w14:paraId="708E392D" w14:textId="5E8E8612" w:rsidR="00B03398" w:rsidRPr="00B03398" w:rsidRDefault="00B033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>autorizovaný inženýr anebo autorizovaný technik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 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>v oboru stavby vodního hospodářství a krajinného inženýrství</w:t>
      </w:r>
      <w:r w:rsidRPr="00BE1FAF">
        <w:rPr>
          <w:rFonts w:cs="Tahoma"/>
          <w:szCs w:val="19"/>
          <w:lang w:eastAsia="x-none"/>
        </w:rPr>
        <w:t xml:space="preserve"> (dříve vodohospodářské stavby)</w:t>
      </w:r>
      <w:r>
        <w:rPr>
          <w:rFonts w:cs="Tahoma"/>
          <w:szCs w:val="19"/>
          <w:lang w:eastAsia="x-none"/>
        </w:rPr>
        <w:t xml:space="preserve"> </w:t>
      </w:r>
      <w:r>
        <w:rPr>
          <w:rFonts w:cs="Tahoma"/>
          <w:b/>
          <w:bCs w:val="0"/>
          <w:szCs w:val="19"/>
          <w:lang w:eastAsia="x-none"/>
        </w:rPr>
        <w:t>nebo v oboru pozemní stavby</w:t>
      </w:r>
      <w:r>
        <w:rPr>
          <w:rFonts w:cs="Tahoma"/>
          <w:szCs w:val="19"/>
          <w:lang w:eastAsia="x-none"/>
        </w:rPr>
        <w:t>;</w:t>
      </w:r>
    </w:p>
    <w:p w14:paraId="30446291" w14:textId="18900BC0" w:rsidR="00B03398" w:rsidRDefault="00B033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>
        <w:rPr>
          <w:rFonts w:cs="Tahoma"/>
          <w:bCs w:val="0"/>
          <w:szCs w:val="19"/>
        </w:rPr>
        <w:t>alespoň deset</w:t>
      </w:r>
      <w:r w:rsidRPr="00B03398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>(</w:t>
      </w:r>
      <w:r w:rsidRPr="00B03398">
        <w:rPr>
          <w:rFonts w:cs="Tahoma"/>
          <w:bCs w:val="0"/>
          <w:szCs w:val="19"/>
        </w:rPr>
        <w:t>10</w:t>
      </w:r>
      <w:r>
        <w:rPr>
          <w:rFonts w:cs="Tahoma"/>
          <w:bCs w:val="0"/>
          <w:szCs w:val="19"/>
        </w:rPr>
        <w:t>)</w:t>
      </w:r>
      <w:r w:rsidRPr="00B03398">
        <w:rPr>
          <w:rFonts w:cs="Tahoma"/>
          <w:bCs w:val="0"/>
          <w:szCs w:val="19"/>
        </w:rPr>
        <w:t xml:space="preserve"> let praxe s projektováním objektů vodohospodářské infrastruktury </w:t>
      </w:r>
      <w:r w:rsidR="00E627CF">
        <w:rPr>
          <w:rFonts w:cs="Tahoma"/>
          <w:bCs w:val="0"/>
          <w:szCs w:val="19"/>
        </w:rPr>
        <w:t>za</w:t>
      </w:r>
      <w:r w:rsidR="00E70F6F">
        <w:rPr>
          <w:rFonts w:cs="Tahoma"/>
          <w:bCs w:val="0"/>
          <w:szCs w:val="19"/>
        </w:rPr>
        <w:t> </w:t>
      </w:r>
      <w:r w:rsidR="00E627CF">
        <w:rPr>
          <w:rFonts w:cs="Tahoma"/>
          <w:bCs w:val="0"/>
          <w:szCs w:val="19"/>
        </w:rPr>
        <w:t>posledních patnáct (15) let před zahájením zadávacího řízení</w:t>
      </w:r>
      <w:r>
        <w:rPr>
          <w:rFonts w:cs="Tahoma"/>
          <w:bCs w:val="0"/>
          <w:szCs w:val="19"/>
        </w:rPr>
        <w:t>;</w:t>
      </w:r>
    </w:p>
    <w:p w14:paraId="24E318EF" w14:textId="4B3CA2DA" w:rsidR="00B03398" w:rsidRDefault="00B033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 w:rsidRPr="00B03398">
        <w:rPr>
          <w:rFonts w:cs="Tahoma"/>
          <w:bCs w:val="0"/>
          <w:szCs w:val="19"/>
        </w:rPr>
        <w:t xml:space="preserve">zkušenosti s vedením projektu stavby infrastruktury odpadních vod (systémy odkanalizování, vč. </w:t>
      </w:r>
      <w:r w:rsidR="00683D4E">
        <w:rPr>
          <w:rFonts w:cs="Tahoma"/>
          <w:bCs w:val="0"/>
          <w:szCs w:val="19"/>
        </w:rPr>
        <w:t>čistírny odpadních vod</w:t>
      </w:r>
      <w:r w:rsidRPr="00B03398">
        <w:rPr>
          <w:rFonts w:cs="Tahoma"/>
          <w:bCs w:val="0"/>
          <w:szCs w:val="19"/>
        </w:rPr>
        <w:t xml:space="preserve">) na pozici </w:t>
      </w:r>
      <w:r w:rsidR="00E627CF">
        <w:rPr>
          <w:rFonts w:cs="Tahoma"/>
          <w:bCs w:val="0"/>
          <w:szCs w:val="19"/>
        </w:rPr>
        <w:t xml:space="preserve">(zástupce) </w:t>
      </w:r>
      <w:r w:rsidRPr="00B03398">
        <w:rPr>
          <w:rFonts w:cs="Tahoma"/>
          <w:bCs w:val="0"/>
          <w:szCs w:val="19"/>
        </w:rPr>
        <w:t>vedoucího projektového týmu nebo</w:t>
      </w:r>
      <w:r w:rsidR="00E627CF">
        <w:rPr>
          <w:rFonts w:cs="Tahoma"/>
          <w:bCs w:val="0"/>
          <w:szCs w:val="19"/>
        </w:rPr>
        <w:t xml:space="preserve"> (zástupce)</w:t>
      </w:r>
      <w:r w:rsidRPr="00B03398">
        <w:rPr>
          <w:rFonts w:cs="Tahoma"/>
          <w:bCs w:val="0"/>
          <w:szCs w:val="19"/>
        </w:rPr>
        <w:t xml:space="preserve"> hlavního inženýra projektu u alespoň jednoho (1) projektu stupně D</w:t>
      </w:r>
      <w:r>
        <w:rPr>
          <w:rFonts w:cs="Tahoma"/>
          <w:bCs w:val="0"/>
          <w:szCs w:val="19"/>
        </w:rPr>
        <w:t>Ú</w:t>
      </w:r>
      <w:r w:rsidRPr="00B03398">
        <w:rPr>
          <w:rFonts w:cs="Tahoma"/>
          <w:bCs w:val="0"/>
          <w:szCs w:val="19"/>
        </w:rPr>
        <w:t xml:space="preserve">R nebo </w:t>
      </w:r>
      <w:r w:rsidR="006E199A">
        <w:rPr>
          <w:rFonts w:cs="Tahoma"/>
          <w:bCs w:val="0"/>
          <w:szCs w:val="19"/>
        </w:rPr>
        <w:t>DSP</w:t>
      </w:r>
      <w:r w:rsidR="00F62CD7">
        <w:rPr>
          <w:rStyle w:val="Znakapoznpodarou"/>
          <w:rFonts w:cs="Tahoma"/>
          <w:bCs w:val="0"/>
          <w:szCs w:val="19"/>
        </w:rPr>
        <w:footnoteReference w:id="9"/>
      </w:r>
      <w:r w:rsidR="006E199A" w:rsidRPr="00B03398">
        <w:rPr>
          <w:rFonts w:cs="Tahoma"/>
          <w:bCs w:val="0"/>
          <w:szCs w:val="19"/>
        </w:rPr>
        <w:t xml:space="preserve"> </w:t>
      </w:r>
      <w:r w:rsidRPr="00B03398">
        <w:rPr>
          <w:rFonts w:cs="Tahoma"/>
          <w:bCs w:val="0"/>
          <w:szCs w:val="19"/>
        </w:rPr>
        <w:t>s</w:t>
      </w:r>
      <w:r w:rsidR="006E199A">
        <w:rPr>
          <w:rFonts w:cs="Tahoma"/>
          <w:bCs w:val="0"/>
          <w:szCs w:val="19"/>
        </w:rPr>
        <w:t> cenou díla</w:t>
      </w:r>
      <w:r w:rsidRPr="00B03398">
        <w:rPr>
          <w:rFonts w:cs="Tahoma"/>
          <w:bCs w:val="0"/>
          <w:szCs w:val="19"/>
        </w:rPr>
        <w:t xml:space="preserve"> </w:t>
      </w:r>
      <w:r w:rsidR="00683D4E">
        <w:rPr>
          <w:rFonts w:cs="Tahoma"/>
          <w:bCs w:val="0"/>
          <w:szCs w:val="19"/>
        </w:rPr>
        <w:t xml:space="preserve">min. </w:t>
      </w:r>
      <w:r>
        <w:rPr>
          <w:rFonts w:cs="Tahoma"/>
          <w:bCs w:val="0"/>
          <w:szCs w:val="19"/>
        </w:rPr>
        <w:t xml:space="preserve">ve výši </w:t>
      </w:r>
      <w:r w:rsidRPr="00B03398">
        <w:rPr>
          <w:rFonts w:cs="Tahoma"/>
          <w:bCs w:val="0"/>
          <w:szCs w:val="19"/>
        </w:rPr>
        <w:t>100</w:t>
      </w:r>
      <w:r w:rsidR="00F0716F">
        <w:rPr>
          <w:rFonts w:cs="Tahoma"/>
          <w:bCs w:val="0"/>
          <w:szCs w:val="19"/>
        </w:rPr>
        <w:t>.000.000</w:t>
      </w:r>
      <w:r w:rsidRPr="00B03398">
        <w:rPr>
          <w:rFonts w:cs="Tahoma"/>
          <w:bCs w:val="0"/>
          <w:szCs w:val="19"/>
        </w:rPr>
        <w:t xml:space="preserve"> Kč</w:t>
      </w:r>
      <w:r w:rsidR="00F0716F">
        <w:rPr>
          <w:rFonts w:cs="Tahoma"/>
          <w:bCs w:val="0"/>
          <w:szCs w:val="19"/>
        </w:rPr>
        <w:t xml:space="preserve"> (slovy: </w:t>
      </w:r>
      <w:r w:rsidR="00F0716F">
        <w:rPr>
          <w:rFonts w:cs="Tahoma"/>
          <w:bCs w:val="0"/>
          <w:i/>
          <w:iCs w:val="0"/>
          <w:szCs w:val="19"/>
        </w:rPr>
        <w:t>jedno sto milionů korun českých</w:t>
      </w:r>
      <w:r w:rsidR="00F0716F">
        <w:rPr>
          <w:rFonts w:cs="Tahoma"/>
          <w:bCs w:val="0"/>
          <w:szCs w:val="19"/>
        </w:rPr>
        <w:t>)</w:t>
      </w:r>
      <w:r>
        <w:rPr>
          <w:rFonts w:cs="Tahoma"/>
          <w:bCs w:val="0"/>
          <w:szCs w:val="19"/>
        </w:rPr>
        <w:t xml:space="preserve"> </w:t>
      </w:r>
      <w:r w:rsidRPr="00F0716F">
        <w:rPr>
          <w:rFonts w:cs="Tahoma"/>
          <w:bCs w:val="0"/>
          <w:szCs w:val="19"/>
        </w:rPr>
        <w:t>bez DPH</w:t>
      </w:r>
      <w:r w:rsidR="000F52E4">
        <w:rPr>
          <w:rFonts w:cs="Tahoma"/>
          <w:bCs w:val="0"/>
          <w:szCs w:val="19"/>
        </w:rPr>
        <w:t>, které předmětný člen realizačního týmu získal v posledních patnácti (15) letech před zahájením zadávacího řízení</w:t>
      </w:r>
      <w:r w:rsidRPr="00E627CF">
        <w:rPr>
          <w:rFonts w:cs="Tahoma"/>
          <w:bCs w:val="0"/>
          <w:szCs w:val="19"/>
        </w:rPr>
        <w:t>;</w:t>
      </w:r>
    </w:p>
    <w:p w14:paraId="0EEF1265" w14:textId="79468768" w:rsidR="003D1672" w:rsidRPr="003D1672" w:rsidRDefault="003D1672" w:rsidP="00504E53">
      <w:pPr>
        <w:pStyle w:val="Styl1"/>
        <w:keepNext/>
        <w:numPr>
          <w:ilvl w:val="0"/>
          <w:numId w:val="31"/>
        </w:numPr>
        <w:spacing w:after="80"/>
        <w:ind w:left="1134" w:hanging="357"/>
        <w:rPr>
          <w:rFonts w:cs="Tahoma"/>
          <w:b/>
          <w:szCs w:val="19"/>
        </w:rPr>
      </w:pPr>
      <w:r w:rsidRPr="003D1672">
        <w:rPr>
          <w:rFonts w:cs="Tahoma"/>
          <w:b/>
          <w:szCs w:val="19"/>
        </w:rPr>
        <w:lastRenderedPageBreak/>
        <w:t>Odborný člen týmu – specialista stavební inženýr v oboru pozemní stavby</w:t>
      </w:r>
    </w:p>
    <w:p w14:paraId="4F2BEE63" w14:textId="4AB712B8" w:rsidR="003D1672" w:rsidRPr="003D1672" w:rsidRDefault="003D1672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>autorizovaný inženýr anebo autorizovaný technik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 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 xml:space="preserve">v </w:t>
      </w:r>
      <w:r>
        <w:rPr>
          <w:rFonts w:cs="Tahoma"/>
          <w:b/>
          <w:bCs w:val="0"/>
          <w:szCs w:val="19"/>
          <w:lang w:eastAsia="x-none"/>
        </w:rPr>
        <w:t>oboru pozemní stavby</w:t>
      </w:r>
      <w:r>
        <w:rPr>
          <w:rFonts w:cs="Tahoma"/>
          <w:szCs w:val="19"/>
          <w:lang w:eastAsia="x-none"/>
        </w:rPr>
        <w:t>;</w:t>
      </w:r>
    </w:p>
    <w:p w14:paraId="38640F11" w14:textId="5C395749" w:rsidR="003D1672" w:rsidRPr="003D1672" w:rsidRDefault="003D1672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>
        <w:rPr>
          <w:rFonts w:cs="Tahoma"/>
          <w:bCs w:val="0"/>
          <w:szCs w:val="19"/>
        </w:rPr>
        <w:t>alespoň deset</w:t>
      </w:r>
      <w:r w:rsidRPr="00B03398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>(</w:t>
      </w:r>
      <w:r w:rsidRPr="00B03398">
        <w:rPr>
          <w:rFonts w:cs="Tahoma"/>
          <w:bCs w:val="0"/>
          <w:szCs w:val="19"/>
        </w:rPr>
        <w:t>10</w:t>
      </w:r>
      <w:r>
        <w:rPr>
          <w:rFonts w:cs="Tahoma"/>
          <w:bCs w:val="0"/>
          <w:szCs w:val="19"/>
        </w:rPr>
        <w:t>)</w:t>
      </w:r>
      <w:r w:rsidRPr="00B03398">
        <w:rPr>
          <w:rFonts w:cs="Tahoma"/>
          <w:bCs w:val="0"/>
          <w:szCs w:val="19"/>
        </w:rPr>
        <w:t xml:space="preserve"> let praxe s projektováním </w:t>
      </w:r>
      <w:r>
        <w:rPr>
          <w:rFonts w:cs="Tahoma"/>
          <w:bCs w:val="0"/>
          <w:szCs w:val="19"/>
        </w:rPr>
        <w:t>v oboru pozemních staveb</w:t>
      </w:r>
      <w:r w:rsidR="008A5667">
        <w:rPr>
          <w:rFonts w:cs="Tahoma"/>
          <w:bCs w:val="0"/>
          <w:szCs w:val="19"/>
        </w:rPr>
        <w:t xml:space="preserve"> za posledních patnáct (15) let před zahájením zadávacího řízení</w:t>
      </w:r>
      <w:r>
        <w:rPr>
          <w:rFonts w:cs="Tahoma"/>
          <w:bCs w:val="0"/>
          <w:szCs w:val="19"/>
        </w:rPr>
        <w:t>;</w:t>
      </w:r>
    </w:p>
    <w:p w14:paraId="4ABBE793" w14:textId="55B51D90" w:rsidR="003D1672" w:rsidRDefault="003D1672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>
        <w:rPr>
          <w:rFonts w:cs="Tahoma"/>
          <w:bCs w:val="0"/>
          <w:szCs w:val="19"/>
        </w:rPr>
        <w:t xml:space="preserve">alespoň jedna (1) </w:t>
      </w:r>
      <w:r w:rsidRPr="003D1672">
        <w:rPr>
          <w:rFonts w:cs="Tahoma"/>
          <w:bCs w:val="0"/>
          <w:szCs w:val="19"/>
        </w:rPr>
        <w:t xml:space="preserve">zkušenost s projektováním </w:t>
      </w:r>
      <w:r w:rsidRPr="00512C5D">
        <w:rPr>
          <w:rFonts w:cs="Tahoma"/>
          <w:bCs w:val="0"/>
          <w:szCs w:val="19"/>
        </w:rPr>
        <w:t>stavební části čistírny odpadních vod nebo úpravny vody</w:t>
      </w:r>
      <w:r w:rsidRPr="003D1672">
        <w:rPr>
          <w:rFonts w:cs="Tahoma"/>
          <w:bCs w:val="0"/>
          <w:szCs w:val="19"/>
        </w:rPr>
        <w:t xml:space="preserve">, a to v rozsahu </w:t>
      </w:r>
      <w:r w:rsidR="006E199A">
        <w:rPr>
          <w:rFonts w:cs="Tahoma"/>
          <w:bCs w:val="0"/>
          <w:szCs w:val="19"/>
        </w:rPr>
        <w:t>ceny díla</w:t>
      </w:r>
      <w:r w:rsidRPr="003D1672">
        <w:rPr>
          <w:rFonts w:cs="Tahoma"/>
          <w:bCs w:val="0"/>
          <w:szCs w:val="19"/>
        </w:rPr>
        <w:t xml:space="preserve"> min</w:t>
      </w:r>
      <w:r w:rsidR="00C7613C">
        <w:rPr>
          <w:rFonts w:cs="Tahoma"/>
          <w:bCs w:val="0"/>
          <w:szCs w:val="19"/>
        </w:rPr>
        <w:t>.</w:t>
      </w:r>
      <w:r w:rsidRPr="003D1672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 xml:space="preserve">ve výši </w:t>
      </w:r>
      <w:r w:rsidR="00F0716F" w:rsidRPr="00B03398">
        <w:rPr>
          <w:rFonts w:cs="Tahoma"/>
          <w:bCs w:val="0"/>
          <w:szCs w:val="19"/>
        </w:rPr>
        <w:t>100</w:t>
      </w:r>
      <w:r w:rsidR="00F0716F">
        <w:rPr>
          <w:rFonts w:cs="Tahoma"/>
          <w:bCs w:val="0"/>
          <w:szCs w:val="19"/>
        </w:rPr>
        <w:t>.000.000</w:t>
      </w:r>
      <w:r w:rsidR="00F0716F" w:rsidRPr="00B03398">
        <w:rPr>
          <w:rFonts w:cs="Tahoma"/>
          <w:bCs w:val="0"/>
          <w:szCs w:val="19"/>
        </w:rPr>
        <w:t xml:space="preserve"> Kč</w:t>
      </w:r>
      <w:r w:rsidR="00F0716F">
        <w:rPr>
          <w:rFonts w:cs="Tahoma"/>
          <w:bCs w:val="0"/>
          <w:szCs w:val="19"/>
        </w:rPr>
        <w:t xml:space="preserve"> (slovy: </w:t>
      </w:r>
      <w:r w:rsidR="00F0716F">
        <w:rPr>
          <w:rFonts w:cs="Tahoma"/>
          <w:bCs w:val="0"/>
          <w:i/>
          <w:iCs w:val="0"/>
          <w:szCs w:val="19"/>
        </w:rPr>
        <w:t>jedno sto milionů korun českých</w:t>
      </w:r>
      <w:r w:rsidR="00F0716F">
        <w:rPr>
          <w:rFonts w:cs="Tahoma"/>
          <w:bCs w:val="0"/>
          <w:szCs w:val="19"/>
        </w:rPr>
        <w:t xml:space="preserve">) </w:t>
      </w:r>
      <w:r w:rsidR="00F0716F" w:rsidRPr="00F0716F">
        <w:rPr>
          <w:rFonts w:cs="Tahoma"/>
          <w:bCs w:val="0"/>
          <w:szCs w:val="19"/>
        </w:rPr>
        <w:t>bez DPH</w:t>
      </w:r>
      <w:r w:rsidR="000F52E4">
        <w:rPr>
          <w:rFonts w:cs="Tahoma"/>
          <w:bCs w:val="0"/>
          <w:szCs w:val="19"/>
        </w:rPr>
        <w:t>, kterou předmětný člen realizačního týmu získal v posledních patnácti (15) letech před zahájením zadávacího řízení</w:t>
      </w:r>
      <w:r w:rsidR="00F0716F" w:rsidRPr="00E627CF">
        <w:rPr>
          <w:rFonts w:cs="Tahoma"/>
          <w:bCs w:val="0"/>
          <w:szCs w:val="19"/>
        </w:rPr>
        <w:t>;</w:t>
      </w:r>
    </w:p>
    <w:p w14:paraId="7768D737" w14:textId="4EA705F5" w:rsidR="003D1672" w:rsidRPr="003D1672" w:rsidRDefault="003D1672" w:rsidP="0077322B">
      <w:pPr>
        <w:pStyle w:val="Styl1"/>
        <w:numPr>
          <w:ilvl w:val="0"/>
          <w:numId w:val="31"/>
        </w:numPr>
        <w:spacing w:after="80"/>
        <w:ind w:left="1134"/>
        <w:rPr>
          <w:rFonts w:cs="Tahoma"/>
          <w:b/>
          <w:szCs w:val="19"/>
        </w:rPr>
      </w:pPr>
      <w:bookmarkStart w:id="307" w:name="_Hlk150179452"/>
      <w:r w:rsidRPr="003D1672">
        <w:rPr>
          <w:rFonts w:cs="Tahoma"/>
          <w:b/>
          <w:szCs w:val="19"/>
        </w:rPr>
        <w:t>Odborný člen týmu – specialista v oboru statika a dynamika staveb</w:t>
      </w:r>
    </w:p>
    <w:bookmarkEnd w:id="307"/>
    <w:p w14:paraId="7241884D" w14:textId="44BC60F9" w:rsidR="003D1672" w:rsidRPr="003D1672" w:rsidRDefault="003D1672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>autorizovaný inženýr anebo autorizovaný technik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 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 xml:space="preserve">v </w:t>
      </w:r>
      <w:r>
        <w:rPr>
          <w:rFonts w:cs="Tahoma"/>
          <w:b/>
          <w:bCs w:val="0"/>
          <w:szCs w:val="19"/>
          <w:lang w:eastAsia="x-none"/>
        </w:rPr>
        <w:t>oboru statika a dynamika staveb</w:t>
      </w:r>
      <w:r>
        <w:rPr>
          <w:rFonts w:cs="Tahoma"/>
          <w:szCs w:val="19"/>
          <w:lang w:eastAsia="x-none"/>
        </w:rPr>
        <w:t>;</w:t>
      </w:r>
    </w:p>
    <w:p w14:paraId="588F0836" w14:textId="79314545" w:rsidR="00756282" w:rsidRPr="003D1672" w:rsidRDefault="003D1672" w:rsidP="0077322B">
      <w:pPr>
        <w:pStyle w:val="Styl1"/>
        <w:numPr>
          <w:ilvl w:val="1"/>
          <w:numId w:val="31"/>
        </w:numPr>
        <w:spacing w:after="80"/>
        <w:ind w:left="1701"/>
        <w:rPr>
          <w:lang w:eastAsia="x-none"/>
        </w:rPr>
      </w:pPr>
      <w:r>
        <w:rPr>
          <w:rFonts w:cs="Tahoma"/>
          <w:bCs w:val="0"/>
          <w:szCs w:val="19"/>
        </w:rPr>
        <w:t>alespoň deset</w:t>
      </w:r>
      <w:r w:rsidRPr="00B03398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>(</w:t>
      </w:r>
      <w:r w:rsidRPr="00B03398">
        <w:rPr>
          <w:rFonts w:cs="Tahoma"/>
          <w:bCs w:val="0"/>
          <w:szCs w:val="19"/>
        </w:rPr>
        <w:t>10</w:t>
      </w:r>
      <w:r>
        <w:rPr>
          <w:rFonts w:cs="Tahoma"/>
          <w:bCs w:val="0"/>
          <w:szCs w:val="19"/>
        </w:rPr>
        <w:t>)</w:t>
      </w:r>
      <w:r w:rsidRPr="00B03398">
        <w:rPr>
          <w:rFonts w:cs="Tahoma"/>
          <w:bCs w:val="0"/>
          <w:szCs w:val="19"/>
        </w:rPr>
        <w:t xml:space="preserve"> let praxe s projektováním </w:t>
      </w:r>
      <w:r>
        <w:rPr>
          <w:rFonts w:cs="Tahoma"/>
          <w:bCs w:val="0"/>
          <w:szCs w:val="19"/>
        </w:rPr>
        <w:t>v oboru statika a dynamika staveb</w:t>
      </w:r>
      <w:r w:rsidR="000A66B8">
        <w:rPr>
          <w:rFonts w:cs="Tahoma"/>
          <w:bCs w:val="0"/>
          <w:szCs w:val="19"/>
        </w:rPr>
        <w:t xml:space="preserve"> za</w:t>
      </w:r>
      <w:r w:rsidR="00E70F6F">
        <w:rPr>
          <w:rFonts w:cs="Tahoma"/>
          <w:bCs w:val="0"/>
          <w:szCs w:val="19"/>
        </w:rPr>
        <w:t> </w:t>
      </w:r>
      <w:r w:rsidR="000A66B8">
        <w:rPr>
          <w:rFonts w:cs="Tahoma"/>
          <w:bCs w:val="0"/>
          <w:szCs w:val="19"/>
        </w:rPr>
        <w:t>posledních patnáct (15) let před zahájením zadávacího řízení</w:t>
      </w:r>
      <w:r>
        <w:rPr>
          <w:rFonts w:cs="Tahoma"/>
          <w:bCs w:val="0"/>
          <w:szCs w:val="19"/>
        </w:rPr>
        <w:t>;</w:t>
      </w:r>
    </w:p>
    <w:p w14:paraId="075FF2B0" w14:textId="7259DAF5" w:rsidR="003D1672" w:rsidRDefault="003D1672" w:rsidP="0077322B">
      <w:pPr>
        <w:pStyle w:val="Styl1"/>
        <w:numPr>
          <w:ilvl w:val="1"/>
          <w:numId w:val="31"/>
        </w:numPr>
        <w:spacing w:after="80"/>
        <w:ind w:left="1701"/>
        <w:rPr>
          <w:lang w:eastAsia="x-none"/>
        </w:rPr>
      </w:pPr>
      <w:r>
        <w:rPr>
          <w:lang w:eastAsia="x-none"/>
        </w:rPr>
        <w:t xml:space="preserve">alespoň jedna (1) </w:t>
      </w:r>
      <w:r w:rsidRPr="003D1672">
        <w:rPr>
          <w:lang w:eastAsia="x-none"/>
        </w:rPr>
        <w:t xml:space="preserve">zkušenost s navrhováním podzemních objektů, a to v minimálních </w:t>
      </w:r>
      <w:r w:rsidRPr="000A66B8">
        <w:rPr>
          <w:lang w:eastAsia="x-none"/>
        </w:rPr>
        <w:t>parametrech založení stavební jámy do hloubky</w:t>
      </w:r>
      <w:r w:rsidR="00B337D7">
        <w:rPr>
          <w:lang w:eastAsia="x-none"/>
        </w:rPr>
        <w:t xml:space="preserve"> deseti</w:t>
      </w:r>
      <w:r w:rsidRPr="000A66B8">
        <w:rPr>
          <w:lang w:eastAsia="x-none"/>
        </w:rPr>
        <w:t xml:space="preserve"> </w:t>
      </w:r>
      <w:r w:rsidR="00B337D7">
        <w:rPr>
          <w:lang w:eastAsia="x-none"/>
        </w:rPr>
        <w:t>(</w:t>
      </w:r>
      <w:r w:rsidRPr="000A66B8">
        <w:rPr>
          <w:lang w:eastAsia="x-none"/>
        </w:rPr>
        <w:t>10</w:t>
      </w:r>
      <w:r w:rsidR="00B337D7">
        <w:rPr>
          <w:lang w:eastAsia="x-none"/>
        </w:rPr>
        <w:t>)</w:t>
      </w:r>
      <w:r w:rsidRPr="000A66B8">
        <w:rPr>
          <w:lang w:eastAsia="x-none"/>
        </w:rPr>
        <w:t xml:space="preserve"> metrů pod rostlý terén, pod hladinou podzemní vody, a plochy zakládané stavební jámy min. </w:t>
      </w:r>
      <w:r w:rsidRPr="00F0716F">
        <w:rPr>
          <w:lang w:eastAsia="x-none"/>
        </w:rPr>
        <w:t>300</w:t>
      </w:r>
      <w:r w:rsidRPr="000A66B8">
        <w:rPr>
          <w:lang w:eastAsia="x-none"/>
        </w:rPr>
        <w:t xml:space="preserve"> m</w:t>
      </w:r>
      <w:r w:rsidRPr="000A66B8">
        <w:rPr>
          <w:vertAlign w:val="superscript"/>
          <w:lang w:eastAsia="x-none"/>
        </w:rPr>
        <w:t>2</w:t>
      </w:r>
      <w:r w:rsidR="0080292C">
        <w:rPr>
          <w:lang w:eastAsia="x-none"/>
        </w:rPr>
        <w:t>,</w:t>
      </w:r>
      <w:r w:rsidR="000F52E4">
        <w:rPr>
          <w:vertAlign w:val="superscript"/>
          <w:lang w:eastAsia="x-none"/>
        </w:rPr>
        <w:t xml:space="preserve"> </w:t>
      </w:r>
      <w:r w:rsidR="000F52E4">
        <w:rPr>
          <w:rFonts w:cs="Tahoma"/>
          <w:bCs w:val="0"/>
          <w:szCs w:val="19"/>
        </w:rPr>
        <w:t>kterou předmětný člen realizačního týmu získal v posledních patnácti (15) letech před zahájením zadávacího řízení</w:t>
      </w:r>
      <w:r w:rsidRPr="000A66B8">
        <w:rPr>
          <w:lang w:eastAsia="x-none"/>
        </w:rPr>
        <w:t>;</w:t>
      </w:r>
    </w:p>
    <w:p w14:paraId="717552A5" w14:textId="1B284361" w:rsidR="003D1672" w:rsidRPr="003D1672" w:rsidRDefault="003D1672" w:rsidP="0077322B">
      <w:pPr>
        <w:pStyle w:val="Styl1"/>
        <w:numPr>
          <w:ilvl w:val="0"/>
          <w:numId w:val="31"/>
        </w:numPr>
        <w:spacing w:after="80"/>
        <w:ind w:left="1134"/>
        <w:rPr>
          <w:rFonts w:cs="Tahoma"/>
          <w:b/>
          <w:szCs w:val="19"/>
        </w:rPr>
      </w:pPr>
      <w:r w:rsidRPr="003D1672">
        <w:rPr>
          <w:rFonts w:cs="Tahoma"/>
          <w:b/>
          <w:szCs w:val="19"/>
        </w:rPr>
        <w:t>Odborný člen týmu – specialista geotechnik</w:t>
      </w:r>
    </w:p>
    <w:p w14:paraId="6B9D9D44" w14:textId="6FCA2470" w:rsidR="003D1672" w:rsidRPr="00F75598" w:rsidRDefault="003D1672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>autorizovaný inženýr anebo autorizovaný technik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 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 xml:space="preserve">v </w:t>
      </w:r>
      <w:r>
        <w:rPr>
          <w:rFonts w:cs="Tahoma"/>
          <w:b/>
          <w:bCs w:val="0"/>
          <w:szCs w:val="19"/>
          <w:lang w:eastAsia="x-none"/>
        </w:rPr>
        <w:t>oboru geotechnika</w:t>
      </w:r>
      <w:r>
        <w:rPr>
          <w:rFonts w:cs="Tahoma"/>
          <w:szCs w:val="19"/>
          <w:lang w:eastAsia="x-none"/>
        </w:rPr>
        <w:t>;</w:t>
      </w:r>
    </w:p>
    <w:p w14:paraId="5BA80CFE" w14:textId="3405A95B" w:rsidR="00F75598" w:rsidRPr="00F75598" w:rsidRDefault="00F755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>
        <w:rPr>
          <w:rFonts w:cs="Tahoma"/>
          <w:bCs w:val="0"/>
          <w:szCs w:val="19"/>
        </w:rPr>
        <w:t>alespoň deset</w:t>
      </w:r>
      <w:r w:rsidRPr="00B03398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>(</w:t>
      </w:r>
      <w:r w:rsidRPr="00B03398">
        <w:rPr>
          <w:rFonts w:cs="Tahoma"/>
          <w:bCs w:val="0"/>
          <w:szCs w:val="19"/>
        </w:rPr>
        <w:t>10</w:t>
      </w:r>
      <w:r>
        <w:rPr>
          <w:rFonts w:cs="Tahoma"/>
          <w:bCs w:val="0"/>
          <w:szCs w:val="19"/>
        </w:rPr>
        <w:t>)</w:t>
      </w:r>
      <w:r w:rsidRPr="00B03398">
        <w:rPr>
          <w:rFonts w:cs="Tahoma"/>
          <w:bCs w:val="0"/>
          <w:szCs w:val="19"/>
        </w:rPr>
        <w:t xml:space="preserve"> let praxe </w:t>
      </w:r>
      <w:r w:rsidRPr="00F75598">
        <w:rPr>
          <w:rFonts w:cs="Tahoma"/>
          <w:bCs w:val="0"/>
          <w:szCs w:val="19"/>
        </w:rPr>
        <w:t xml:space="preserve">ve stavebnictví, zahrnující </w:t>
      </w:r>
      <w:r w:rsidRPr="00F0716F">
        <w:rPr>
          <w:rFonts w:cs="Tahoma"/>
          <w:bCs w:val="0"/>
          <w:szCs w:val="19"/>
        </w:rPr>
        <w:t xml:space="preserve">praxi při zakládání objektů s podzemní částí objektů do hloubky </w:t>
      </w:r>
      <w:r w:rsidR="00B337D7">
        <w:rPr>
          <w:rFonts w:cs="Tahoma"/>
          <w:bCs w:val="0"/>
          <w:szCs w:val="19"/>
        </w:rPr>
        <w:t>deseti (</w:t>
      </w:r>
      <w:r w:rsidRPr="00F0716F">
        <w:rPr>
          <w:rFonts w:cs="Tahoma"/>
          <w:bCs w:val="0"/>
          <w:szCs w:val="19"/>
        </w:rPr>
        <w:t>10</w:t>
      </w:r>
      <w:r w:rsidR="00B337D7">
        <w:rPr>
          <w:rFonts w:cs="Tahoma"/>
          <w:bCs w:val="0"/>
          <w:szCs w:val="19"/>
        </w:rPr>
        <w:t>)</w:t>
      </w:r>
      <w:r w:rsidRPr="00F0716F">
        <w:rPr>
          <w:rFonts w:cs="Tahoma"/>
          <w:bCs w:val="0"/>
          <w:szCs w:val="19"/>
        </w:rPr>
        <w:t xml:space="preserve"> </w:t>
      </w:r>
      <w:r w:rsidR="00512C5D" w:rsidRPr="00F0716F">
        <w:rPr>
          <w:rFonts w:cs="Tahoma"/>
          <w:bCs w:val="0"/>
          <w:szCs w:val="19"/>
        </w:rPr>
        <w:t>m</w:t>
      </w:r>
      <w:r w:rsidR="00B337D7">
        <w:rPr>
          <w:rFonts w:cs="Tahoma"/>
          <w:bCs w:val="0"/>
          <w:szCs w:val="19"/>
        </w:rPr>
        <w:t>etrů</w:t>
      </w:r>
      <w:r w:rsidR="00512C5D" w:rsidRPr="00F0716F">
        <w:rPr>
          <w:rFonts w:cs="Tahoma"/>
          <w:bCs w:val="0"/>
          <w:szCs w:val="19"/>
        </w:rPr>
        <w:t xml:space="preserve"> </w:t>
      </w:r>
      <w:r w:rsidRPr="00F0716F">
        <w:rPr>
          <w:rFonts w:cs="Tahoma"/>
          <w:bCs w:val="0"/>
          <w:szCs w:val="19"/>
        </w:rPr>
        <w:t>pod rostlý terén, pod hladinou podzemní vody</w:t>
      </w:r>
      <w:r w:rsidR="00E408CD">
        <w:rPr>
          <w:rFonts w:cs="Tahoma"/>
          <w:bCs w:val="0"/>
          <w:szCs w:val="19"/>
        </w:rPr>
        <w:t>, za posledních patnáct (15) let před zahájením zadávacího řízení</w:t>
      </w:r>
      <w:r w:rsidRPr="00E408CD">
        <w:rPr>
          <w:rFonts w:cs="Tahoma"/>
          <w:bCs w:val="0"/>
          <w:szCs w:val="19"/>
        </w:rPr>
        <w:t>;</w:t>
      </w:r>
    </w:p>
    <w:p w14:paraId="433208D3" w14:textId="2F1C8586" w:rsidR="00F75598" w:rsidRPr="00F75598" w:rsidRDefault="00F755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 w:rsidRPr="00E408CD">
        <w:rPr>
          <w:rFonts w:cs="Tahoma"/>
          <w:bCs w:val="0"/>
          <w:szCs w:val="19"/>
        </w:rPr>
        <w:t>alespoň jedna (1) zkušenost s realizací zakázky na pozici geotechnika, spočívající v </w:t>
      </w:r>
      <w:r w:rsidRPr="00F0716F">
        <w:rPr>
          <w:rFonts w:cs="Tahoma"/>
          <w:bCs w:val="0"/>
          <w:szCs w:val="19"/>
        </w:rPr>
        <w:t xml:space="preserve">zakládání objektu s podzemní částí objektu </w:t>
      </w:r>
      <w:r w:rsidR="00BF3452">
        <w:rPr>
          <w:rFonts w:cs="Tahoma"/>
          <w:bCs w:val="0"/>
          <w:szCs w:val="19"/>
        </w:rPr>
        <w:t>pět (</w:t>
      </w:r>
      <w:r w:rsidRPr="00F0716F">
        <w:rPr>
          <w:rFonts w:cs="Tahoma"/>
          <w:bCs w:val="0"/>
          <w:szCs w:val="19"/>
        </w:rPr>
        <w:t>5</w:t>
      </w:r>
      <w:r w:rsidR="00BF3452">
        <w:rPr>
          <w:rFonts w:cs="Tahoma"/>
          <w:bCs w:val="0"/>
          <w:szCs w:val="19"/>
        </w:rPr>
        <w:t>)</w:t>
      </w:r>
      <w:r w:rsidRPr="00F0716F">
        <w:rPr>
          <w:rFonts w:cs="Tahoma"/>
          <w:bCs w:val="0"/>
          <w:szCs w:val="19"/>
        </w:rPr>
        <w:t xml:space="preserve"> a více metrů pod úrovní terénu</w:t>
      </w:r>
      <w:r w:rsidR="000F52E4">
        <w:rPr>
          <w:rFonts w:cs="Tahoma"/>
          <w:bCs w:val="0"/>
          <w:szCs w:val="19"/>
        </w:rPr>
        <w:t>, kterou předmětný člen realizačního týmu získal v posledních patnácti (15) letech před zahájením zadávacího řízení</w:t>
      </w:r>
      <w:r w:rsidRPr="00E408CD">
        <w:rPr>
          <w:rFonts w:cs="Tahoma"/>
          <w:bCs w:val="0"/>
          <w:szCs w:val="19"/>
        </w:rPr>
        <w:t>;</w:t>
      </w:r>
    </w:p>
    <w:p w14:paraId="50A307CE" w14:textId="4BA65140" w:rsidR="00F75598" w:rsidRPr="00F75598" w:rsidRDefault="00F75598" w:rsidP="00F2255E">
      <w:pPr>
        <w:pStyle w:val="Styl1"/>
        <w:numPr>
          <w:ilvl w:val="0"/>
          <w:numId w:val="31"/>
        </w:numPr>
        <w:spacing w:after="80"/>
        <w:ind w:left="1134"/>
        <w:rPr>
          <w:rFonts w:cs="Tahoma"/>
          <w:b/>
          <w:szCs w:val="19"/>
        </w:rPr>
      </w:pPr>
      <w:r w:rsidRPr="00F75598">
        <w:rPr>
          <w:rFonts w:cs="Tahoma"/>
          <w:b/>
          <w:szCs w:val="19"/>
        </w:rPr>
        <w:t>Odborný člen týmu – specialista strojní inženýr</w:t>
      </w:r>
    </w:p>
    <w:p w14:paraId="419B49E7" w14:textId="3CD3CAA9" w:rsidR="00F75598" w:rsidRPr="00F75598" w:rsidRDefault="00F755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>autorizovaný inženýr anebo autorizovaný technik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 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 xml:space="preserve">v </w:t>
      </w:r>
      <w:r>
        <w:rPr>
          <w:rFonts w:cs="Tahoma"/>
          <w:b/>
          <w:bCs w:val="0"/>
          <w:szCs w:val="19"/>
          <w:lang w:eastAsia="x-none"/>
        </w:rPr>
        <w:t>oboru technologická zařízení staveb</w:t>
      </w:r>
      <w:r>
        <w:rPr>
          <w:rFonts w:cs="Tahoma"/>
          <w:szCs w:val="19"/>
          <w:lang w:eastAsia="x-none"/>
        </w:rPr>
        <w:t>;</w:t>
      </w:r>
    </w:p>
    <w:p w14:paraId="20AFFF49" w14:textId="10DF7A4A" w:rsidR="00F75598" w:rsidRPr="00F75598" w:rsidRDefault="00F755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>
        <w:rPr>
          <w:rFonts w:cs="Tahoma"/>
          <w:bCs w:val="0"/>
          <w:szCs w:val="19"/>
        </w:rPr>
        <w:t>alespoň deset</w:t>
      </w:r>
      <w:r w:rsidRPr="00B03398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>(</w:t>
      </w:r>
      <w:r w:rsidRPr="00B03398">
        <w:rPr>
          <w:rFonts w:cs="Tahoma"/>
          <w:bCs w:val="0"/>
          <w:szCs w:val="19"/>
        </w:rPr>
        <w:t>10</w:t>
      </w:r>
      <w:r>
        <w:rPr>
          <w:rFonts w:cs="Tahoma"/>
          <w:bCs w:val="0"/>
          <w:szCs w:val="19"/>
        </w:rPr>
        <w:t>)</w:t>
      </w:r>
      <w:r w:rsidRPr="00B03398">
        <w:rPr>
          <w:rFonts w:cs="Tahoma"/>
          <w:bCs w:val="0"/>
          <w:szCs w:val="19"/>
        </w:rPr>
        <w:t xml:space="preserve"> let praxe</w:t>
      </w:r>
      <w:r>
        <w:rPr>
          <w:rFonts w:cs="Tahoma"/>
          <w:bCs w:val="0"/>
          <w:szCs w:val="19"/>
        </w:rPr>
        <w:t xml:space="preserve"> </w:t>
      </w:r>
      <w:r w:rsidRPr="00F75598">
        <w:rPr>
          <w:rFonts w:cs="Tahoma"/>
          <w:bCs w:val="0"/>
          <w:szCs w:val="19"/>
        </w:rPr>
        <w:t xml:space="preserve">s </w:t>
      </w:r>
      <w:r w:rsidRPr="00F0716F">
        <w:rPr>
          <w:rFonts w:cs="Tahoma"/>
          <w:bCs w:val="0"/>
          <w:szCs w:val="19"/>
        </w:rPr>
        <w:t xml:space="preserve">projektováním strojních zařízení pro objekty vodohospodářské </w:t>
      </w:r>
      <w:r w:rsidR="00AB0411">
        <w:rPr>
          <w:rFonts w:cs="Tahoma"/>
          <w:bCs w:val="0"/>
          <w:szCs w:val="19"/>
        </w:rPr>
        <w:t xml:space="preserve">nebo průmyslové </w:t>
      </w:r>
      <w:r w:rsidRPr="00F0716F">
        <w:rPr>
          <w:rFonts w:cs="Tahoma"/>
          <w:bCs w:val="0"/>
          <w:szCs w:val="19"/>
        </w:rPr>
        <w:t>infrastruktury</w:t>
      </w:r>
      <w:r w:rsidR="00AB0411">
        <w:rPr>
          <w:rFonts w:cs="Tahoma"/>
          <w:bCs w:val="0"/>
          <w:szCs w:val="19"/>
        </w:rPr>
        <w:t xml:space="preserve"> za posledních patnáct (15) let před zahájením zadávacího řízení</w:t>
      </w:r>
      <w:r w:rsidRPr="00AB0411">
        <w:rPr>
          <w:rFonts w:cs="Tahoma"/>
          <w:bCs w:val="0"/>
          <w:szCs w:val="19"/>
        </w:rPr>
        <w:t>;</w:t>
      </w:r>
    </w:p>
    <w:p w14:paraId="528C29D9" w14:textId="3C22E2EF" w:rsidR="00F75598" w:rsidRPr="00F75598" w:rsidRDefault="00F755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 w:rsidRPr="00F75598">
        <w:rPr>
          <w:rFonts w:cs="Tahoma"/>
          <w:bCs w:val="0"/>
          <w:szCs w:val="19"/>
        </w:rPr>
        <w:t xml:space="preserve">alespoň </w:t>
      </w:r>
      <w:r>
        <w:rPr>
          <w:rFonts w:cs="Tahoma"/>
          <w:bCs w:val="0"/>
          <w:szCs w:val="19"/>
        </w:rPr>
        <w:t>jedna (</w:t>
      </w:r>
      <w:r w:rsidRPr="00F75598">
        <w:rPr>
          <w:rFonts w:cs="Tahoma"/>
          <w:bCs w:val="0"/>
          <w:szCs w:val="19"/>
        </w:rPr>
        <w:t>1</w:t>
      </w:r>
      <w:r>
        <w:rPr>
          <w:rFonts w:cs="Tahoma"/>
          <w:bCs w:val="0"/>
          <w:szCs w:val="19"/>
        </w:rPr>
        <w:t xml:space="preserve">) zkušenost </w:t>
      </w:r>
      <w:ins w:id="308" w:author="Autor">
        <w:r w:rsidR="00FB7261">
          <w:t>s projektováním čistírny odpadních vod nebo úpravny vody, a to v rozsahu ceny díla min. ve výši 100.000.000 Kč (slovy: jedno sto milionů korun českých) bez DPH, kterou předmětný člen realizačního týmu získal v posledních patnácti (15) letech před zahájením zadávacího řízení</w:t>
        </w:r>
      </w:ins>
      <w:del w:id="309" w:author="Autor">
        <w:r w:rsidDel="00FB7261">
          <w:rPr>
            <w:rFonts w:cs="Tahoma"/>
            <w:bCs w:val="0"/>
            <w:szCs w:val="19"/>
          </w:rPr>
          <w:delText>s</w:delText>
        </w:r>
        <w:r w:rsidRPr="00F75598" w:rsidDel="00FB7261">
          <w:rPr>
            <w:rFonts w:cs="Tahoma"/>
            <w:bCs w:val="0"/>
            <w:szCs w:val="19"/>
          </w:rPr>
          <w:delText xml:space="preserve"> realizac</w:delText>
        </w:r>
        <w:r w:rsidDel="00FB7261">
          <w:rPr>
            <w:rFonts w:cs="Tahoma"/>
            <w:bCs w:val="0"/>
            <w:szCs w:val="19"/>
          </w:rPr>
          <w:delText>í</w:delText>
        </w:r>
        <w:r w:rsidRPr="00F75598" w:rsidDel="00FB7261">
          <w:rPr>
            <w:rFonts w:cs="Tahoma"/>
            <w:bCs w:val="0"/>
            <w:szCs w:val="19"/>
          </w:rPr>
          <w:delText xml:space="preserve"> zakázky na pozici</w:delText>
        </w:r>
        <w:r w:rsidDel="00FB7261">
          <w:rPr>
            <w:rFonts w:cs="Tahoma"/>
            <w:bCs w:val="0"/>
            <w:szCs w:val="19"/>
          </w:rPr>
          <w:delText xml:space="preserve"> </w:delText>
        </w:r>
        <w:r w:rsidRPr="00F75598" w:rsidDel="00FB7261">
          <w:rPr>
            <w:rFonts w:cs="Tahoma"/>
            <w:bCs w:val="0"/>
            <w:szCs w:val="19"/>
          </w:rPr>
          <w:delText>projektanta u projektu stupně D</w:delText>
        </w:r>
        <w:r w:rsidDel="00FB7261">
          <w:rPr>
            <w:rFonts w:cs="Tahoma"/>
            <w:bCs w:val="0"/>
            <w:szCs w:val="19"/>
          </w:rPr>
          <w:delText>Ú</w:delText>
        </w:r>
        <w:r w:rsidRPr="00F75598" w:rsidDel="00FB7261">
          <w:rPr>
            <w:rFonts w:cs="Tahoma"/>
            <w:bCs w:val="0"/>
            <w:szCs w:val="19"/>
          </w:rPr>
          <w:delText xml:space="preserve">R nebo vyššího </w:delText>
        </w:r>
        <w:r w:rsidR="00ED016F" w:rsidDel="00FB7261">
          <w:rPr>
            <w:rFonts w:cs="Tahoma"/>
            <w:bCs w:val="0"/>
            <w:szCs w:val="19"/>
          </w:rPr>
          <w:delText>splňující požadavky</w:delText>
        </w:r>
        <w:r w:rsidRPr="00F75598" w:rsidDel="00FB7261">
          <w:rPr>
            <w:rFonts w:cs="Tahoma"/>
            <w:bCs w:val="0"/>
            <w:szCs w:val="19"/>
          </w:rPr>
          <w:delText xml:space="preserve"> kvalifikačních „významných služeb“ uvedených výše </w:delText>
        </w:r>
        <w:r w:rsidR="009635C7" w:rsidDel="00FB7261">
          <w:rPr>
            <w:rFonts w:cs="Tahoma"/>
            <w:bCs w:val="0"/>
            <w:szCs w:val="19"/>
          </w:rPr>
          <w:delText xml:space="preserve">u </w:delText>
        </w:r>
        <w:r w:rsidDel="00FB7261">
          <w:rPr>
            <w:rFonts w:cs="Tahoma"/>
            <w:bCs w:val="0"/>
            <w:szCs w:val="19"/>
          </w:rPr>
          <w:delText xml:space="preserve">člena realizačního týmu dle </w:delText>
        </w:r>
        <w:r w:rsidR="00487162" w:rsidDel="00FB7261">
          <w:rPr>
            <w:rFonts w:cs="Tahoma"/>
            <w:bCs w:val="0"/>
            <w:szCs w:val="19"/>
          </w:rPr>
          <w:delText>pod</w:delText>
        </w:r>
        <w:r w:rsidDel="00FB7261">
          <w:rPr>
            <w:rFonts w:cs="Tahoma"/>
            <w:bCs w:val="0"/>
            <w:szCs w:val="19"/>
          </w:rPr>
          <w:delText>odst. 19.3.4 písm. c) nebo d) Výzvy</w:delText>
        </w:r>
        <w:r w:rsidR="00AB0411" w:rsidDel="00FB7261">
          <w:rPr>
            <w:rStyle w:val="Znakapoznpodarou"/>
            <w:rFonts w:cs="Tahoma"/>
            <w:bCs w:val="0"/>
            <w:szCs w:val="19"/>
          </w:rPr>
          <w:footnoteReference w:id="10"/>
        </w:r>
        <w:r w:rsidR="009B41A5" w:rsidDel="00FB7261">
          <w:rPr>
            <w:rFonts w:cs="Tahoma"/>
            <w:bCs w:val="0"/>
            <w:szCs w:val="19"/>
          </w:rPr>
          <w:delText xml:space="preserve">, </w:delText>
        </w:r>
        <w:r w:rsidR="009B41A5" w:rsidDel="00FB7261">
          <w:rPr>
            <w:rFonts w:cs="Tahoma"/>
            <w:bCs w:val="0"/>
            <w:szCs w:val="19"/>
          </w:rPr>
          <w:lastRenderedPageBreak/>
          <w:delText>kterou předmětný člen realizačního týmu získal v posledních patnácti (15) letech před zahájením zadávacího řízení</w:delText>
        </w:r>
      </w:del>
      <w:r>
        <w:rPr>
          <w:rFonts w:cs="Tahoma"/>
          <w:bCs w:val="0"/>
          <w:szCs w:val="19"/>
        </w:rPr>
        <w:t>;</w:t>
      </w:r>
    </w:p>
    <w:p w14:paraId="5BCD6069" w14:textId="1BD09893" w:rsidR="00F75598" w:rsidRDefault="00F75598" w:rsidP="00F2255E">
      <w:pPr>
        <w:pStyle w:val="Styl1"/>
        <w:numPr>
          <w:ilvl w:val="0"/>
          <w:numId w:val="31"/>
        </w:numPr>
        <w:spacing w:after="80"/>
        <w:ind w:left="1134"/>
        <w:rPr>
          <w:rFonts w:cs="Tahoma"/>
          <w:b/>
          <w:szCs w:val="19"/>
        </w:rPr>
      </w:pPr>
      <w:r w:rsidRPr="00F75598">
        <w:rPr>
          <w:rFonts w:cs="Tahoma"/>
          <w:b/>
          <w:szCs w:val="19"/>
        </w:rPr>
        <w:t>Odborný člen týmu – specialista elektro</w:t>
      </w:r>
    </w:p>
    <w:p w14:paraId="5D19D6E7" w14:textId="1DCD8702" w:rsidR="00F75598" w:rsidRPr="00F75598" w:rsidRDefault="00F75598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zCs w:val="19"/>
        </w:rPr>
      </w:pPr>
      <w:r w:rsidRPr="00E04AEA">
        <w:rPr>
          <w:rFonts w:cs="Tahoma"/>
          <w:b/>
          <w:szCs w:val="19"/>
        </w:rPr>
        <w:t xml:space="preserve">osvědčení o odborné způsobilosti </w:t>
      </w:r>
      <w:r w:rsidRPr="00870856">
        <w:rPr>
          <w:rFonts w:cs="Tahoma"/>
          <w:szCs w:val="19"/>
        </w:rPr>
        <w:t>dle ust. § 7 nařízení vlády č. 194/2022 Sb., o požadavcích na odbornou způsobilost k výkonu činnosti na elektrických zařízeních a</w:t>
      </w:r>
      <w:r w:rsidR="00E70F6F">
        <w:rPr>
          <w:rFonts w:cs="Tahoma"/>
          <w:szCs w:val="19"/>
        </w:rPr>
        <w:t> </w:t>
      </w:r>
      <w:r w:rsidRPr="00870856">
        <w:rPr>
          <w:rFonts w:cs="Tahoma"/>
          <w:szCs w:val="19"/>
        </w:rPr>
        <w:t>na</w:t>
      </w:r>
      <w:r w:rsidR="00E70F6F">
        <w:rPr>
          <w:rFonts w:cs="Tahoma"/>
          <w:szCs w:val="19"/>
        </w:rPr>
        <w:t> </w:t>
      </w:r>
      <w:r w:rsidRPr="00870856">
        <w:rPr>
          <w:rFonts w:cs="Tahoma"/>
          <w:szCs w:val="19"/>
        </w:rPr>
        <w:t>odbornou způsobilost v</w:t>
      </w:r>
      <w:r>
        <w:rPr>
          <w:rFonts w:cs="Tahoma"/>
          <w:szCs w:val="19"/>
        </w:rPr>
        <w:t> </w:t>
      </w:r>
      <w:r w:rsidRPr="00870856">
        <w:rPr>
          <w:rFonts w:cs="Tahoma"/>
          <w:szCs w:val="19"/>
        </w:rPr>
        <w:t>elektrotechnice</w:t>
      </w:r>
      <w:r>
        <w:rPr>
          <w:rFonts w:cs="Tahoma"/>
          <w:szCs w:val="19"/>
        </w:rPr>
        <w:t>;</w:t>
      </w:r>
    </w:p>
    <w:p w14:paraId="7D934FB8" w14:textId="7AC4E71A" w:rsidR="00F75598" w:rsidRDefault="009635C7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>autorizovaný inženýr anebo autorizovaný technik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 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 xml:space="preserve">v </w:t>
      </w:r>
      <w:r>
        <w:rPr>
          <w:rFonts w:cs="Tahoma"/>
          <w:b/>
          <w:bCs w:val="0"/>
          <w:szCs w:val="19"/>
          <w:lang w:eastAsia="x-none"/>
        </w:rPr>
        <w:t xml:space="preserve">oboru </w:t>
      </w:r>
      <w:r w:rsidR="00F75598" w:rsidRPr="009635C7">
        <w:rPr>
          <w:rFonts w:cs="Tahoma"/>
          <w:b/>
          <w:szCs w:val="19"/>
        </w:rPr>
        <w:t>technologická zařízení staveb</w:t>
      </w:r>
      <w:r w:rsidR="00F75598" w:rsidRPr="009635C7">
        <w:rPr>
          <w:rFonts w:cs="Tahoma"/>
          <w:bCs w:val="0"/>
          <w:szCs w:val="19"/>
        </w:rPr>
        <w:t xml:space="preserve"> (kód oboru IT00 nebo TT00) </w:t>
      </w:r>
      <w:r w:rsidR="00F75598" w:rsidRPr="009635C7">
        <w:rPr>
          <w:rFonts w:cs="Tahoma"/>
          <w:b/>
          <w:szCs w:val="19"/>
        </w:rPr>
        <w:t>nebo technika prostředí staveb – specializace elektronická zařízení</w:t>
      </w:r>
      <w:r w:rsidR="00F75598" w:rsidRPr="009635C7">
        <w:rPr>
          <w:rFonts w:cs="Tahoma"/>
          <w:bCs w:val="0"/>
          <w:szCs w:val="19"/>
        </w:rPr>
        <w:t xml:space="preserve"> (kód oboru IE02 nebo TE03)</w:t>
      </w:r>
      <w:r>
        <w:rPr>
          <w:rFonts w:cs="Tahoma"/>
          <w:bCs w:val="0"/>
          <w:szCs w:val="19"/>
        </w:rPr>
        <w:t>;</w:t>
      </w:r>
      <w:r w:rsidR="00F0716F">
        <w:rPr>
          <w:rStyle w:val="Znakapoznpodarou"/>
          <w:rFonts w:cs="Tahoma"/>
          <w:bCs w:val="0"/>
          <w:szCs w:val="19"/>
        </w:rPr>
        <w:footnoteReference w:id="11"/>
      </w:r>
    </w:p>
    <w:p w14:paraId="3DE6E5A7" w14:textId="2B5E577F" w:rsidR="009635C7" w:rsidRDefault="009635C7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 w:rsidRPr="00F75598">
        <w:rPr>
          <w:rFonts w:cs="Tahoma"/>
          <w:bCs w:val="0"/>
          <w:szCs w:val="19"/>
        </w:rPr>
        <w:t xml:space="preserve">alespoň </w:t>
      </w:r>
      <w:r>
        <w:rPr>
          <w:rFonts w:cs="Tahoma"/>
          <w:bCs w:val="0"/>
          <w:szCs w:val="19"/>
        </w:rPr>
        <w:t>jedna (</w:t>
      </w:r>
      <w:r w:rsidRPr="00F75598">
        <w:rPr>
          <w:rFonts w:cs="Tahoma"/>
          <w:bCs w:val="0"/>
          <w:szCs w:val="19"/>
        </w:rPr>
        <w:t>1</w:t>
      </w:r>
      <w:r>
        <w:rPr>
          <w:rFonts w:cs="Tahoma"/>
          <w:bCs w:val="0"/>
          <w:szCs w:val="19"/>
        </w:rPr>
        <w:t xml:space="preserve">) zkušenost </w:t>
      </w:r>
      <w:ins w:id="312" w:author="Autor">
        <w:r w:rsidR="00FB7261">
          <w:t>s projektováním čistírny odpadních vod nebo úpravny vody, a to v rozsahu ceny díla min. ve výši 100.000.000 Kč (slovy: jedno sto milionů korun českých) bez DPH, kterou předmětný člen realizačního týmu získal v posledních patnácti (15) letech před zahájením zadávacího řízení</w:t>
        </w:r>
      </w:ins>
      <w:del w:id="313" w:author="Autor">
        <w:r w:rsidDel="00FB7261">
          <w:rPr>
            <w:rFonts w:cs="Tahoma"/>
            <w:bCs w:val="0"/>
            <w:szCs w:val="19"/>
          </w:rPr>
          <w:delText>s</w:delText>
        </w:r>
        <w:r w:rsidRPr="00F75598" w:rsidDel="00FB7261">
          <w:rPr>
            <w:rFonts w:cs="Tahoma"/>
            <w:bCs w:val="0"/>
            <w:szCs w:val="19"/>
          </w:rPr>
          <w:delText xml:space="preserve"> realizac</w:delText>
        </w:r>
        <w:r w:rsidDel="00FB7261">
          <w:rPr>
            <w:rFonts w:cs="Tahoma"/>
            <w:bCs w:val="0"/>
            <w:szCs w:val="19"/>
          </w:rPr>
          <w:delText>í</w:delText>
        </w:r>
        <w:r w:rsidRPr="00F75598" w:rsidDel="00FB7261">
          <w:rPr>
            <w:rFonts w:cs="Tahoma"/>
            <w:bCs w:val="0"/>
            <w:szCs w:val="19"/>
          </w:rPr>
          <w:delText xml:space="preserve"> zakázky</w:delText>
        </w:r>
        <w:r w:rsidDel="00FB7261">
          <w:rPr>
            <w:rFonts w:cs="Tahoma"/>
            <w:bCs w:val="0"/>
            <w:szCs w:val="19"/>
          </w:rPr>
          <w:delText xml:space="preserve"> na</w:delText>
        </w:r>
        <w:r w:rsidRPr="009635C7" w:rsidDel="00FB7261">
          <w:rPr>
            <w:rFonts w:cs="Tahoma"/>
            <w:bCs w:val="0"/>
            <w:szCs w:val="19"/>
          </w:rPr>
          <w:delText xml:space="preserve"> pozici projektanta u projektu stupně D</w:delText>
        </w:r>
        <w:r w:rsidDel="00FB7261">
          <w:rPr>
            <w:rFonts w:cs="Tahoma"/>
            <w:bCs w:val="0"/>
            <w:szCs w:val="19"/>
          </w:rPr>
          <w:delText>Ú</w:delText>
        </w:r>
        <w:r w:rsidRPr="009635C7" w:rsidDel="00FB7261">
          <w:rPr>
            <w:rFonts w:cs="Tahoma"/>
            <w:bCs w:val="0"/>
            <w:szCs w:val="19"/>
          </w:rPr>
          <w:delText xml:space="preserve">R nebo vyššího </w:delText>
        </w:r>
        <w:r w:rsidR="00ED016F" w:rsidDel="00FB7261">
          <w:rPr>
            <w:rFonts w:cs="Tahoma"/>
            <w:bCs w:val="0"/>
            <w:szCs w:val="19"/>
          </w:rPr>
          <w:delText>splňující požadavky</w:delText>
        </w:r>
        <w:r w:rsidRPr="009635C7" w:rsidDel="00FB7261">
          <w:rPr>
            <w:rFonts w:cs="Tahoma"/>
            <w:bCs w:val="0"/>
            <w:szCs w:val="19"/>
          </w:rPr>
          <w:delText xml:space="preserve"> kvalifikačních „významných služeb“ uvedených výše </w:delText>
        </w:r>
        <w:r w:rsidDel="00FB7261">
          <w:rPr>
            <w:rFonts w:cs="Tahoma"/>
            <w:bCs w:val="0"/>
            <w:szCs w:val="19"/>
          </w:rPr>
          <w:delText>u člena realizačního týmu dle odst. 19.3.4 písm. e) Výzvy</w:delText>
        </w:r>
        <w:r w:rsidR="002800D2" w:rsidDel="00FB7261">
          <w:rPr>
            <w:rStyle w:val="Znakapoznpodarou"/>
            <w:rFonts w:cs="Tahoma"/>
            <w:bCs w:val="0"/>
            <w:szCs w:val="19"/>
          </w:rPr>
          <w:footnoteReference w:id="12"/>
        </w:r>
        <w:r w:rsidR="009B41A5" w:rsidDel="00FB7261">
          <w:rPr>
            <w:rFonts w:cs="Tahoma"/>
            <w:bCs w:val="0"/>
            <w:szCs w:val="19"/>
          </w:rPr>
          <w:delText>, kterou předmětný člen realizačního týmu získal v posledních patnácti (15) letech před zahájením zadávacího řízení</w:delText>
        </w:r>
      </w:del>
      <w:r w:rsidR="009B41A5">
        <w:rPr>
          <w:rFonts w:cs="Tahoma"/>
          <w:bCs w:val="0"/>
          <w:szCs w:val="19"/>
        </w:rPr>
        <w:t>;</w:t>
      </w:r>
    </w:p>
    <w:p w14:paraId="7C8CD94F" w14:textId="1D1F0628" w:rsidR="009635C7" w:rsidRPr="009635C7" w:rsidRDefault="009635C7" w:rsidP="00F2255E">
      <w:pPr>
        <w:pStyle w:val="Styl1"/>
        <w:keepNext/>
        <w:numPr>
          <w:ilvl w:val="0"/>
          <w:numId w:val="31"/>
        </w:numPr>
        <w:spacing w:after="80"/>
        <w:ind w:left="1134" w:hanging="357"/>
        <w:rPr>
          <w:rFonts w:cs="Tahoma"/>
          <w:b/>
          <w:szCs w:val="19"/>
        </w:rPr>
      </w:pPr>
      <w:r w:rsidRPr="009635C7">
        <w:rPr>
          <w:rFonts w:cs="Tahoma"/>
          <w:b/>
          <w:szCs w:val="19"/>
        </w:rPr>
        <w:t>Odborný člen týmu – specialista architekt</w:t>
      </w:r>
    </w:p>
    <w:p w14:paraId="3CB43017" w14:textId="69587DF8" w:rsidR="009635C7" w:rsidRPr="00927527" w:rsidRDefault="009635C7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/>
          <w:strike/>
          <w:szCs w:val="19"/>
        </w:rPr>
      </w:pPr>
      <w:r>
        <w:rPr>
          <w:rFonts w:cs="Tahoma"/>
          <w:szCs w:val="19"/>
          <w:lang w:eastAsia="x-none"/>
        </w:rPr>
        <w:t xml:space="preserve">doklad o autorizaci v rozsahu </w:t>
      </w:r>
      <w:r w:rsidRPr="00BE1FAF">
        <w:rPr>
          <w:rFonts w:cs="Tahoma"/>
          <w:szCs w:val="19"/>
          <w:lang w:eastAsia="x-none"/>
        </w:rPr>
        <w:t xml:space="preserve">autorizovaný </w:t>
      </w:r>
      <w:r>
        <w:rPr>
          <w:rFonts w:cs="Tahoma"/>
          <w:szCs w:val="19"/>
          <w:lang w:eastAsia="x-none"/>
        </w:rPr>
        <w:t>architekt</w:t>
      </w:r>
      <w:r w:rsidRPr="00BE1FAF">
        <w:rPr>
          <w:rFonts w:cs="Tahoma"/>
          <w:szCs w:val="19"/>
          <w:lang w:eastAsia="x-none"/>
        </w:rPr>
        <w:t xml:space="preserve"> dle zákona</w:t>
      </w:r>
      <w:r w:rsidRPr="00C4040B">
        <w:rPr>
          <w:rFonts w:cs="Tahoma"/>
          <w:szCs w:val="19"/>
          <w:lang w:eastAsia="x-none"/>
        </w:rPr>
        <w:t xml:space="preserve"> o</w:t>
      </w:r>
      <w:r>
        <w:rPr>
          <w:rFonts w:cs="Tahoma"/>
          <w:szCs w:val="19"/>
          <w:lang w:eastAsia="x-none"/>
        </w:rPr>
        <w:t> </w:t>
      </w:r>
      <w:r w:rsidRPr="00B147AF">
        <w:rPr>
          <w:rFonts w:cs="Tahoma"/>
          <w:szCs w:val="19"/>
          <w:lang w:eastAsia="x-none"/>
        </w:rPr>
        <w:t>autorizaci</w:t>
      </w:r>
      <w:r w:rsidRPr="00C4040B">
        <w:rPr>
          <w:rFonts w:cs="Tahoma"/>
          <w:szCs w:val="19"/>
          <w:lang w:eastAsia="x-none"/>
        </w:rPr>
        <w:t xml:space="preserve"> </w:t>
      </w:r>
      <w:r w:rsidRPr="00BE1FAF">
        <w:rPr>
          <w:rFonts w:cs="Tahoma"/>
          <w:szCs w:val="19"/>
          <w:lang w:eastAsia="x-none"/>
        </w:rPr>
        <w:t>(příp.</w:t>
      </w:r>
      <w:r w:rsidR="00010F5D"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>osvědčení o registraci v příslušném oboru v případě osob usazených nebo</w:t>
      </w:r>
      <w:r>
        <w:rPr>
          <w:rFonts w:cs="Tahoma"/>
          <w:szCs w:val="19"/>
          <w:lang w:eastAsia="x-none"/>
        </w:rPr>
        <w:t> </w:t>
      </w:r>
      <w:r w:rsidRPr="00BE1FAF">
        <w:rPr>
          <w:rFonts w:cs="Tahoma"/>
          <w:szCs w:val="19"/>
          <w:lang w:eastAsia="x-none"/>
        </w:rPr>
        <w:t xml:space="preserve">hostujících) </w:t>
      </w:r>
      <w:r w:rsidRPr="00BE1FAF">
        <w:rPr>
          <w:rFonts w:cs="Tahoma"/>
          <w:b/>
          <w:szCs w:val="19"/>
          <w:lang w:eastAsia="x-none"/>
        </w:rPr>
        <w:t>v</w:t>
      </w:r>
      <w:r>
        <w:rPr>
          <w:rFonts w:cs="Tahoma"/>
          <w:b/>
          <w:szCs w:val="19"/>
          <w:lang w:eastAsia="x-none"/>
        </w:rPr>
        <w:t> </w:t>
      </w:r>
      <w:r>
        <w:rPr>
          <w:rFonts w:cs="Tahoma"/>
          <w:b/>
          <w:bCs w:val="0"/>
          <w:szCs w:val="19"/>
          <w:lang w:eastAsia="x-none"/>
        </w:rPr>
        <w:t>oboru architektura</w:t>
      </w:r>
      <w:r w:rsidRPr="00EB7194">
        <w:rPr>
          <w:rFonts w:cs="Tahoma"/>
          <w:szCs w:val="19"/>
          <w:lang w:eastAsia="x-none"/>
        </w:rPr>
        <w:t>;</w:t>
      </w:r>
    </w:p>
    <w:p w14:paraId="78E79D8C" w14:textId="6D062E3F" w:rsidR="009635C7" w:rsidRDefault="009635C7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>
        <w:rPr>
          <w:rFonts w:cs="Tahoma"/>
          <w:bCs w:val="0"/>
          <w:szCs w:val="19"/>
        </w:rPr>
        <w:t>alespoň deset</w:t>
      </w:r>
      <w:r w:rsidRPr="00B03398">
        <w:rPr>
          <w:rFonts w:cs="Tahoma"/>
          <w:bCs w:val="0"/>
          <w:szCs w:val="19"/>
        </w:rPr>
        <w:t xml:space="preserve"> </w:t>
      </w:r>
      <w:r>
        <w:rPr>
          <w:rFonts w:cs="Tahoma"/>
          <w:bCs w:val="0"/>
          <w:szCs w:val="19"/>
        </w:rPr>
        <w:t>(</w:t>
      </w:r>
      <w:r w:rsidRPr="00B03398">
        <w:rPr>
          <w:rFonts w:cs="Tahoma"/>
          <w:bCs w:val="0"/>
          <w:szCs w:val="19"/>
        </w:rPr>
        <w:t>10</w:t>
      </w:r>
      <w:r>
        <w:rPr>
          <w:rFonts w:cs="Tahoma"/>
          <w:bCs w:val="0"/>
          <w:szCs w:val="19"/>
        </w:rPr>
        <w:t>)</w:t>
      </w:r>
      <w:r w:rsidRPr="00B03398">
        <w:rPr>
          <w:rFonts w:cs="Tahoma"/>
          <w:bCs w:val="0"/>
          <w:szCs w:val="19"/>
        </w:rPr>
        <w:t xml:space="preserve"> let praxe</w:t>
      </w:r>
      <w:r>
        <w:rPr>
          <w:rFonts w:cs="Tahoma"/>
          <w:bCs w:val="0"/>
          <w:szCs w:val="19"/>
        </w:rPr>
        <w:t xml:space="preserve"> </w:t>
      </w:r>
      <w:r w:rsidRPr="009635C7">
        <w:rPr>
          <w:rFonts w:cs="Tahoma"/>
          <w:bCs w:val="0"/>
          <w:szCs w:val="19"/>
        </w:rPr>
        <w:t xml:space="preserve">v oboru architekt </w:t>
      </w:r>
      <w:r w:rsidR="00654C29">
        <w:rPr>
          <w:rFonts w:cs="Tahoma"/>
          <w:bCs w:val="0"/>
          <w:szCs w:val="19"/>
        </w:rPr>
        <w:t xml:space="preserve">vodohospodářských </w:t>
      </w:r>
      <w:r w:rsidR="00654C29" w:rsidRPr="00654C29">
        <w:rPr>
          <w:rFonts w:cs="Tahoma"/>
          <w:bCs w:val="0"/>
          <w:szCs w:val="19"/>
        </w:rPr>
        <w:t xml:space="preserve">nebo </w:t>
      </w:r>
      <w:r w:rsidRPr="00927527">
        <w:rPr>
          <w:rFonts w:cs="Tahoma"/>
          <w:bCs w:val="0"/>
          <w:szCs w:val="19"/>
        </w:rPr>
        <w:t>průmyslových staveb</w:t>
      </w:r>
      <w:r w:rsidR="00654C29">
        <w:rPr>
          <w:rFonts w:cs="Tahoma"/>
          <w:bCs w:val="0"/>
          <w:szCs w:val="19"/>
        </w:rPr>
        <w:t xml:space="preserve"> za posledních patnáct (15) let před zahájením zadávacího řízení</w:t>
      </w:r>
      <w:r w:rsidRPr="00654C29">
        <w:rPr>
          <w:rFonts w:cs="Tahoma"/>
          <w:bCs w:val="0"/>
          <w:szCs w:val="19"/>
        </w:rPr>
        <w:t>;</w:t>
      </w:r>
    </w:p>
    <w:p w14:paraId="07A148C9" w14:textId="025C336A" w:rsidR="009635C7" w:rsidRPr="009635C7" w:rsidRDefault="009635C7" w:rsidP="00D33477">
      <w:pPr>
        <w:pStyle w:val="Styl1"/>
        <w:numPr>
          <w:ilvl w:val="0"/>
          <w:numId w:val="31"/>
        </w:numPr>
        <w:spacing w:after="80"/>
        <w:ind w:left="1134"/>
        <w:rPr>
          <w:rFonts w:cs="Tahoma"/>
          <w:b/>
          <w:szCs w:val="19"/>
        </w:rPr>
      </w:pPr>
      <w:r w:rsidRPr="009635C7">
        <w:rPr>
          <w:rFonts w:cs="Tahoma"/>
          <w:b/>
          <w:szCs w:val="19"/>
        </w:rPr>
        <w:t>Odborný člen týmu – specialista posuzování vlivu na ŽP</w:t>
      </w:r>
    </w:p>
    <w:p w14:paraId="28D542B8" w14:textId="6B0298D2" w:rsidR="009635C7" w:rsidRDefault="009635C7" w:rsidP="0077322B">
      <w:pPr>
        <w:pStyle w:val="Styl1"/>
        <w:numPr>
          <w:ilvl w:val="1"/>
          <w:numId w:val="31"/>
        </w:numPr>
        <w:spacing w:after="80"/>
        <w:ind w:left="1701"/>
        <w:rPr>
          <w:rFonts w:cs="Tahoma"/>
          <w:bCs w:val="0"/>
          <w:szCs w:val="19"/>
        </w:rPr>
      </w:pPr>
      <w:r>
        <w:rPr>
          <w:rFonts w:cs="Tahoma"/>
          <w:bCs w:val="0"/>
          <w:szCs w:val="19"/>
        </w:rPr>
        <w:t xml:space="preserve">doklad </w:t>
      </w:r>
      <w:r w:rsidRPr="009635C7">
        <w:rPr>
          <w:rFonts w:cs="Tahoma"/>
          <w:bCs w:val="0"/>
          <w:szCs w:val="19"/>
        </w:rPr>
        <w:t>o autorizaci ke zpracování dokumentace, posudku a vyhodnocení podle</w:t>
      </w:r>
      <w:r w:rsidR="00B05A3F">
        <w:rPr>
          <w:rFonts w:cs="Tahoma"/>
          <w:bCs w:val="0"/>
          <w:szCs w:val="19"/>
        </w:rPr>
        <w:t xml:space="preserve"> ust.</w:t>
      </w:r>
      <w:r w:rsidRPr="009635C7">
        <w:rPr>
          <w:rFonts w:cs="Tahoma"/>
          <w:bCs w:val="0"/>
          <w:szCs w:val="19"/>
        </w:rPr>
        <w:t xml:space="preserve"> § 19 zákona o posuzování vlivů na životní prostředí</w:t>
      </w:r>
      <w:r w:rsidR="00B05A3F">
        <w:rPr>
          <w:rFonts w:cs="Tahoma"/>
          <w:bCs w:val="0"/>
          <w:szCs w:val="19"/>
        </w:rPr>
        <w:t>;</w:t>
      </w:r>
    </w:p>
    <w:p w14:paraId="58D20BF1" w14:textId="7C827EDE" w:rsidR="00760BE8" w:rsidRPr="0049245C" w:rsidRDefault="00B05A3F" w:rsidP="0049245C">
      <w:pPr>
        <w:pStyle w:val="Styl1"/>
        <w:numPr>
          <w:ilvl w:val="1"/>
          <w:numId w:val="31"/>
        </w:numPr>
        <w:spacing w:after="160"/>
        <w:ind w:left="1701" w:hanging="357"/>
        <w:rPr>
          <w:rFonts w:cs="Tahoma"/>
          <w:bCs w:val="0"/>
          <w:szCs w:val="19"/>
        </w:rPr>
      </w:pPr>
      <w:r w:rsidRPr="00F75598">
        <w:rPr>
          <w:rFonts w:cs="Tahoma"/>
          <w:bCs w:val="0"/>
          <w:szCs w:val="19"/>
        </w:rPr>
        <w:t xml:space="preserve">alespoň </w:t>
      </w:r>
      <w:r>
        <w:rPr>
          <w:rFonts w:cs="Tahoma"/>
          <w:bCs w:val="0"/>
          <w:szCs w:val="19"/>
        </w:rPr>
        <w:t>dvě (2) zkušenosti s</w:t>
      </w:r>
      <w:r w:rsidRPr="00F75598">
        <w:rPr>
          <w:rFonts w:cs="Tahoma"/>
          <w:bCs w:val="0"/>
          <w:szCs w:val="19"/>
        </w:rPr>
        <w:t xml:space="preserve"> realizac</w:t>
      </w:r>
      <w:r>
        <w:rPr>
          <w:rFonts w:cs="Tahoma"/>
          <w:bCs w:val="0"/>
          <w:szCs w:val="19"/>
        </w:rPr>
        <w:t>í</w:t>
      </w:r>
      <w:r w:rsidRPr="00F75598">
        <w:rPr>
          <w:rFonts w:cs="Tahoma"/>
          <w:bCs w:val="0"/>
          <w:szCs w:val="19"/>
        </w:rPr>
        <w:t xml:space="preserve"> </w:t>
      </w:r>
      <w:r w:rsidRPr="00B05A3F">
        <w:rPr>
          <w:rFonts w:cs="Tahoma"/>
          <w:bCs w:val="0"/>
          <w:szCs w:val="19"/>
        </w:rPr>
        <w:t xml:space="preserve">zjišťovacího řízení pro posouzení vlivu na </w:t>
      </w:r>
      <w:r>
        <w:rPr>
          <w:rFonts w:cs="Tahoma"/>
          <w:bCs w:val="0"/>
          <w:szCs w:val="19"/>
        </w:rPr>
        <w:t>životní prostředí</w:t>
      </w:r>
      <w:r w:rsidRPr="00B05A3F">
        <w:rPr>
          <w:rFonts w:cs="Tahoma"/>
          <w:bCs w:val="0"/>
          <w:szCs w:val="19"/>
        </w:rPr>
        <w:t xml:space="preserve"> pro stavbu </w:t>
      </w:r>
      <w:r w:rsidRPr="00927527">
        <w:rPr>
          <w:rFonts w:cs="Tahoma"/>
          <w:bCs w:val="0"/>
          <w:szCs w:val="19"/>
        </w:rPr>
        <w:t>vodohospodářského nebo průmyslového charakteru, z nichž a</w:t>
      </w:r>
      <w:r w:rsidR="00DC1F9C">
        <w:rPr>
          <w:rFonts w:cs="Tahoma"/>
          <w:bCs w:val="0"/>
          <w:szCs w:val="19"/>
        </w:rPr>
        <w:t>le</w:t>
      </w:r>
      <w:r w:rsidRPr="00927527">
        <w:rPr>
          <w:rFonts w:cs="Tahoma"/>
          <w:bCs w:val="0"/>
          <w:szCs w:val="19"/>
        </w:rPr>
        <w:t>spoň jedn</w:t>
      </w:r>
      <w:r w:rsidR="007557DC">
        <w:rPr>
          <w:rFonts w:cs="Tahoma"/>
          <w:bCs w:val="0"/>
          <w:szCs w:val="19"/>
        </w:rPr>
        <w:t>o</w:t>
      </w:r>
      <w:r w:rsidRPr="00927527">
        <w:rPr>
          <w:rFonts w:cs="Tahoma"/>
          <w:bCs w:val="0"/>
          <w:szCs w:val="19"/>
        </w:rPr>
        <w:t xml:space="preserve"> (1) musí být </w:t>
      </w:r>
      <w:r w:rsidR="007557DC" w:rsidRPr="00927527">
        <w:rPr>
          <w:rFonts w:cs="Tahoma"/>
          <w:bCs w:val="0"/>
          <w:szCs w:val="19"/>
        </w:rPr>
        <w:t>dokončen</w:t>
      </w:r>
      <w:r w:rsidR="007557DC">
        <w:rPr>
          <w:rFonts w:cs="Tahoma"/>
          <w:bCs w:val="0"/>
          <w:szCs w:val="19"/>
        </w:rPr>
        <w:t>o</w:t>
      </w:r>
      <w:r w:rsidR="007557DC" w:rsidRPr="00927527">
        <w:rPr>
          <w:rFonts w:cs="Tahoma"/>
          <w:bCs w:val="0"/>
          <w:szCs w:val="19"/>
        </w:rPr>
        <w:t xml:space="preserve"> </w:t>
      </w:r>
      <w:r w:rsidRPr="00927527">
        <w:rPr>
          <w:rFonts w:cs="Tahoma"/>
          <w:bCs w:val="0"/>
          <w:szCs w:val="19"/>
        </w:rPr>
        <w:t xml:space="preserve">a </w:t>
      </w:r>
      <w:r w:rsidR="00DC1F9C">
        <w:rPr>
          <w:rFonts w:cs="Tahoma"/>
          <w:bCs w:val="0"/>
          <w:szCs w:val="19"/>
        </w:rPr>
        <w:t>v něm</w:t>
      </w:r>
      <w:r w:rsidR="00DC1F9C" w:rsidRPr="00927527">
        <w:rPr>
          <w:rFonts w:cs="Tahoma"/>
          <w:bCs w:val="0"/>
          <w:szCs w:val="19"/>
        </w:rPr>
        <w:t xml:space="preserve"> </w:t>
      </w:r>
      <w:r w:rsidRPr="00927527">
        <w:rPr>
          <w:rFonts w:cs="Tahoma"/>
          <w:bCs w:val="0"/>
          <w:szCs w:val="19"/>
        </w:rPr>
        <w:t>vydáno</w:t>
      </w:r>
      <w:r w:rsidR="007557DC">
        <w:rPr>
          <w:rFonts w:cs="Tahoma"/>
          <w:bCs w:val="0"/>
          <w:szCs w:val="19"/>
        </w:rPr>
        <w:t xml:space="preserve"> </w:t>
      </w:r>
      <w:r w:rsidRPr="00927527">
        <w:rPr>
          <w:rFonts w:cs="Tahoma"/>
          <w:bCs w:val="0"/>
          <w:szCs w:val="19"/>
        </w:rPr>
        <w:t>rozhodnutí</w:t>
      </w:r>
      <w:r w:rsidR="009B41A5">
        <w:rPr>
          <w:rFonts w:cs="Tahoma"/>
          <w:bCs w:val="0"/>
          <w:szCs w:val="19"/>
        </w:rPr>
        <w:t>, které předmětný člen realizačního týmu získal v posledních patnácti (15) letech před zahájením zadávacího řízení</w:t>
      </w:r>
      <w:r w:rsidRPr="00927527">
        <w:rPr>
          <w:rFonts w:cs="Tahoma"/>
          <w:bCs w:val="0"/>
          <w:szCs w:val="19"/>
        </w:rPr>
        <w:t>.</w:t>
      </w:r>
    </w:p>
    <w:p w14:paraId="6F8CFBFD" w14:textId="33F25FE0" w:rsidR="00760BE8" w:rsidRPr="00236591" w:rsidRDefault="00760BE8" w:rsidP="00760BE8">
      <w:pPr>
        <w:pStyle w:val="Styl1"/>
        <w:spacing w:after="80"/>
      </w:pPr>
      <w:r w:rsidRPr="00236591">
        <w:t xml:space="preserve">Dodavatel prokáže kritérium technické kvalifikace dle </w:t>
      </w:r>
      <w:r w:rsidRPr="005E3D6B">
        <w:t xml:space="preserve">odst. </w:t>
      </w:r>
      <w:r w:rsidRPr="007958CF">
        <w:t>1</w:t>
      </w:r>
      <w:r w:rsidR="006844A1" w:rsidRPr="007958CF">
        <w:t>9</w:t>
      </w:r>
      <w:r w:rsidRPr="007958CF">
        <w:t>.</w:t>
      </w:r>
      <w:r w:rsidR="00487162" w:rsidRPr="007958CF">
        <w:t>3</w:t>
      </w:r>
      <w:r w:rsidRPr="005E3D6B">
        <w:t xml:space="preserve"> </w:t>
      </w:r>
      <w:r w:rsidR="006844A1">
        <w:t>Výzvy</w:t>
      </w:r>
      <w:r w:rsidRPr="00236591">
        <w:t xml:space="preserve"> následujícím způsobem:</w:t>
      </w:r>
    </w:p>
    <w:p w14:paraId="0EAC1C1D" w14:textId="4EC0630F" w:rsidR="00760BE8" w:rsidRPr="009B41A5" w:rsidRDefault="00760BE8" w:rsidP="0077322B">
      <w:pPr>
        <w:keepNext/>
        <w:numPr>
          <w:ilvl w:val="0"/>
          <w:numId w:val="32"/>
        </w:numPr>
        <w:ind w:left="1276" w:hanging="425"/>
        <w:outlineLvl w:val="1"/>
        <w:rPr>
          <w:rFonts w:eastAsia="SimSun" w:cs="Tahoma"/>
          <w:bCs/>
          <w:iCs/>
          <w:szCs w:val="19"/>
        </w:rPr>
      </w:pPr>
      <w:r w:rsidRPr="00236591">
        <w:rPr>
          <w:rFonts w:eastAsia="SimSun" w:cs="Tahoma"/>
          <w:bCs/>
          <w:iCs/>
          <w:szCs w:val="19"/>
        </w:rPr>
        <w:t>Předložením jmenného seznamu osob, které tvoří realizační tým dodavatele, z něhož bude patrné, zda příslušné osoby splňují požadavky Zadavatele (</w:t>
      </w:r>
      <w:r w:rsidRPr="00FB5EFA">
        <w:rPr>
          <w:rFonts w:eastAsia="SimSun" w:cs="Tahoma"/>
          <w:bCs/>
          <w:iCs/>
          <w:szCs w:val="19"/>
        </w:rPr>
        <w:t xml:space="preserve">vzor Seznamu techniků a odborných pracovníků viz příloha </w:t>
      </w:r>
      <w:r w:rsidRPr="001C2378">
        <w:rPr>
          <w:rFonts w:eastAsia="SimSun" w:cs="Tahoma"/>
          <w:bCs/>
          <w:iCs/>
          <w:szCs w:val="19"/>
        </w:rPr>
        <w:t>a</w:t>
      </w:r>
      <w:r w:rsidR="00DC1F9C" w:rsidRPr="001C2378">
        <w:rPr>
          <w:rFonts w:eastAsia="SimSun" w:cs="Tahoma"/>
          <w:bCs/>
          <w:iCs/>
          <w:szCs w:val="19"/>
        </w:rPr>
        <w:t>0</w:t>
      </w:r>
      <w:r w:rsidRPr="001C2378">
        <w:rPr>
          <w:rFonts w:eastAsia="SimSun" w:cs="Tahoma"/>
          <w:bCs/>
          <w:iCs/>
          <w:szCs w:val="19"/>
        </w:rPr>
        <w:t>8</w:t>
      </w:r>
      <w:r w:rsidRPr="009B41A5">
        <w:rPr>
          <w:rFonts w:eastAsia="SimSun" w:cs="Tahoma"/>
          <w:bCs/>
          <w:iCs/>
          <w:szCs w:val="19"/>
        </w:rPr>
        <w:t xml:space="preserve"> </w:t>
      </w:r>
      <w:r w:rsidR="006844A1" w:rsidRPr="009B41A5">
        <w:rPr>
          <w:rFonts w:eastAsia="SimSun" w:cs="Tahoma"/>
          <w:bCs/>
          <w:iCs/>
          <w:szCs w:val="19"/>
        </w:rPr>
        <w:t>Výzvy</w:t>
      </w:r>
      <w:r w:rsidRPr="009B41A5">
        <w:rPr>
          <w:rFonts w:eastAsia="SimSun" w:cs="Tahoma"/>
          <w:bCs/>
          <w:iCs/>
          <w:szCs w:val="19"/>
        </w:rPr>
        <w:t>).</w:t>
      </w:r>
    </w:p>
    <w:p w14:paraId="7BBF3A1B" w14:textId="00DA9838" w:rsidR="00760BE8" w:rsidRPr="00236591" w:rsidRDefault="00760BE8" w:rsidP="0077322B">
      <w:pPr>
        <w:numPr>
          <w:ilvl w:val="0"/>
          <w:numId w:val="32"/>
        </w:numPr>
        <w:ind w:left="1276" w:hanging="425"/>
        <w:outlineLvl w:val="1"/>
        <w:rPr>
          <w:rFonts w:eastAsia="SimSun" w:cs="Tahoma"/>
          <w:bCs/>
          <w:iCs/>
          <w:szCs w:val="19"/>
        </w:rPr>
      </w:pPr>
      <w:r w:rsidRPr="009B41A5">
        <w:rPr>
          <w:rFonts w:eastAsia="SimSun" w:cs="Tahoma"/>
          <w:bCs/>
          <w:iCs/>
          <w:szCs w:val="19"/>
        </w:rPr>
        <w:t>Přílohou tohoto seznamu musí být příslušnými osobami podepsané profesní životopisy (vzor</w:t>
      </w:r>
      <w:r w:rsidR="006844A1" w:rsidRPr="009B41A5">
        <w:rPr>
          <w:rFonts w:eastAsia="SimSun" w:cs="Tahoma"/>
          <w:bCs/>
          <w:iCs/>
          <w:szCs w:val="19"/>
        </w:rPr>
        <w:t> </w:t>
      </w:r>
      <w:r w:rsidRPr="009B41A5">
        <w:rPr>
          <w:rFonts w:eastAsia="SimSun" w:cs="Tahoma"/>
          <w:bCs/>
          <w:iCs/>
          <w:szCs w:val="19"/>
        </w:rPr>
        <w:t xml:space="preserve">Profesního životopisu viz příloha </w:t>
      </w:r>
      <w:r w:rsidRPr="001C2378">
        <w:rPr>
          <w:rFonts w:eastAsia="SimSun" w:cs="Tahoma"/>
          <w:bCs/>
          <w:iCs/>
          <w:szCs w:val="19"/>
        </w:rPr>
        <w:t>a</w:t>
      </w:r>
      <w:r w:rsidR="00DC1F9C" w:rsidRPr="001C2378">
        <w:rPr>
          <w:rFonts w:eastAsia="SimSun" w:cs="Tahoma"/>
          <w:bCs/>
          <w:iCs/>
          <w:szCs w:val="19"/>
        </w:rPr>
        <w:t>0</w:t>
      </w:r>
      <w:r w:rsidRPr="001C2378">
        <w:rPr>
          <w:rFonts w:eastAsia="SimSun" w:cs="Tahoma"/>
          <w:bCs/>
          <w:iCs/>
          <w:szCs w:val="19"/>
        </w:rPr>
        <w:t>9</w:t>
      </w:r>
      <w:r w:rsidRPr="00FB5EFA">
        <w:rPr>
          <w:rFonts w:eastAsia="SimSun" w:cs="Tahoma"/>
          <w:bCs/>
          <w:iCs/>
          <w:szCs w:val="19"/>
        </w:rPr>
        <w:t xml:space="preserve"> </w:t>
      </w:r>
      <w:r w:rsidR="006844A1">
        <w:rPr>
          <w:rFonts w:eastAsia="SimSun" w:cs="Tahoma"/>
          <w:bCs/>
          <w:iCs/>
          <w:szCs w:val="19"/>
        </w:rPr>
        <w:t>Výzvy</w:t>
      </w:r>
      <w:r w:rsidRPr="00236591">
        <w:rPr>
          <w:rFonts w:eastAsia="SimSun" w:cs="Tahoma"/>
          <w:bCs/>
          <w:iCs/>
          <w:szCs w:val="19"/>
        </w:rPr>
        <w:t>), obsahující alespoň následující údaje:</w:t>
      </w:r>
    </w:p>
    <w:p w14:paraId="72251923" w14:textId="77777777" w:rsidR="00760BE8" w:rsidRPr="00236591" w:rsidRDefault="00760BE8" w:rsidP="0077322B">
      <w:pPr>
        <w:numPr>
          <w:ilvl w:val="0"/>
          <w:numId w:val="33"/>
        </w:numPr>
        <w:ind w:left="1843" w:hanging="425"/>
        <w:outlineLvl w:val="1"/>
        <w:rPr>
          <w:rFonts w:eastAsia="SimSun" w:cs="Tahoma"/>
          <w:bCs/>
          <w:iCs/>
          <w:szCs w:val="19"/>
        </w:rPr>
      </w:pPr>
      <w:r w:rsidRPr="00236591">
        <w:rPr>
          <w:rFonts w:eastAsia="SimSun" w:cs="Tahoma"/>
          <w:bCs/>
          <w:iCs/>
          <w:szCs w:val="19"/>
        </w:rPr>
        <w:t>jméno a příjmení (příp. titul);</w:t>
      </w:r>
    </w:p>
    <w:p w14:paraId="14425352" w14:textId="77777777" w:rsidR="00760BE8" w:rsidRPr="00BB4D8E" w:rsidRDefault="00760BE8" w:rsidP="0077322B">
      <w:pPr>
        <w:numPr>
          <w:ilvl w:val="0"/>
          <w:numId w:val="33"/>
        </w:numPr>
        <w:ind w:left="1843" w:hanging="425"/>
        <w:outlineLvl w:val="1"/>
        <w:rPr>
          <w:rFonts w:eastAsia="SimSun" w:cs="Tahoma"/>
          <w:bCs/>
          <w:iCs/>
          <w:szCs w:val="19"/>
        </w:rPr>
      </w:pPr>
      <w:r w:rsidRPr="00236591">
        <w:rPr>
          <w:rFonts w:eastAsia="SimSun" w:cs="Tahoma"/>
          <w:bCs/>
          <w:iCs/>
          <w:szCs w:val="19"/>
        </w:rPr>
        <w:t>identifikační údaje zaměstnavatele (příp. identifikační</w:t>
      </w:r>
      <w:r w:rsidRPr="00BB4D8E">
        <w:rPr>
          <w:rFonts w:eastAsia="SimSun" w:cs="Tahoma"/>
          <w:bCs/>
          <w:iCs/>
          <w:szCs w:val="19"/>
        </w:rPr>
        <w:t xml:space="preserve"> údaje OSVČ);</w:t>
      </w:r>
    </w:p>
    <w:p w14:paraId="4F833127" w14:textId="77777777" w:rsidR="00760BE8" w:rsidRPr="00BB4D8E" w:rsidRDefault="00760BE8" w:rsidP="0077322B">
      <w:pPr>
        <w:numPr>
          <w:ilvl w:val="0"/>
          <w:numId w:val="33"/>
        </w:numPr>
        <w:ind w:left="1843" w:hanging="425"/>
        <w:outlineLvl w:val="1"/>
        <w:rPr>
          <w:rFonts w:eastAsia="SimSun" w:cs="Tahoma"/>
          <w:bCs/>
          <w:iCs/>
          <w:szCs w:val="19"/>
        </w:rPr>
      </w:pPr>
      <w:r w:rsidRPr="00BB4D8E">
        <w:rPr>
          <w:rFonts w:eastAsia="SimSun" w:cs="Tahoma"/>
          <w:bCs/>
          <w:iCs/>
          <w:szCs w:val="19"/>
        </w:rPr>
        <w:t>vztah k dodavateli (pracovněprávní, subdodavatelský či jiný);</w:t>
      </w:r>
    </w:p>
    <w:p w14:paraId="77018021" w14:textId="77777777" w:rsidR="00760BE8" w:rsidRPr="00403A0A" w:rsidRDefault="00760BE8" w:rsidP="0077322B">
      <w:pPr>
        <w:numPr>
          <w:ilvl w:val="0"/>
          <w:numId w:val="33"/>
        </w:numPr>
        <w:ind w:left="1843" w:hanging="425"/>
        <w:outlineLvl w:val="1"/>
        <w:rPr>
          <w:rFonts w:eastAsia="SimSun" w:cs="Tahoma"/>
          <w:bCs/>
          <w:iCs/>
          <w:szCs w:val="19"/>
        </w:rPr>
      </w:pPr>
      <w:r w:rsidRPr="00BB4D8E">
        <w:rPr>
          <w:rFonts w:eastAsia="SimSun" w:cs="Tahoma"/>
          <w:bCs/>
          <w:iCs/>
          <w:szCs w:val="19"/>
        </w:rPr>
        <w:lastRenderedPageBreak/>
        <w:t>detailní informace o projektech či praxi, jejichž realizace příslušnými osobami je</w:t>
      </w:r>
      <w:r>
        <w:rPr>
          <w:rFonts w:eastAsia="SimSun" w:cs="Tahoma"/>
          <w:bCs/>
          <w:iCs/>
          <w:szCs w:val="19"/>
        </w:rPr>
        <w:t> </w:t>
      </w:r>
      <w:r w:rsidRPr="00BB4D8E">
        <w:rPr>
          <w:rFonts w:eastAsia="SimSun" w:cs="Tahoma"/>
          <w:bCs/>
          <w:iCs/>
          <w:szCs w:val="19"/>
        </w:rPr>
        <w:t>Zadavatelem požadována, a to v takovém detailu, aby mohlo být ověřeno splnění příslušných parametrů;</w:t>
      </w:r>
      <w:r w:rsidRPr="00403A0A">
        <w:rPr>
          <w:rFonts w:eastAsia="SimSun" w:cs="Tahoma"/>
          <w:bCs/>
          <w:iCs/>
          <w:szCs w:val="19"/>
        </w:rPr>
        <w:t xml:space="preserve"> </w:t>
      </w:r>
    </w:p>
    <w:p w14:paraId="0F9D5F76" w14:textId="77777777" w:rsidR="00760BE8" w:rsidRPr="00BB4D8E" w:rsidRDefault="00760BE8" w:rsidP="0077322B">
      <w:pPr>
        <w:numPr>
          <w:ilvl w:val="0"/>
          <w:numId w:val="33"/>
        </w:numPr>
        <w:spacing w:after="160"/>
        <w:ind w:left="1843" w:hanging="425"/>
        <w:outlineLvl w:val="1"/>
        <w:rPr>
          <w:rFonts w:eastAsia="SimSun" w:cs="Tahoma"/>
          <w:bCs/>
          <w:iCs/>
          <w:szCs w:val="19"/>
        </w:rPr>
      </w:pPr>
      <w:r w:rsidRPr="00BB4D8E">
        <w:rPr>
          <w:rFonts w:eastAsia="SimSun" w:cs="Tahoma"/>
          <w:bCs/>
          <w:iCs/>
          <w:szCs w:val="19"/>
        </w:rPr>
        <w:t xml:space="preserve">prohlášení o správnosti a pravdivosti uvedených údajů.   </w:t>
      </w:r>
    </w:p>
    <w:p w14:paraId="2363F3E2" w14:textId="77777777" w:rsidR="00760BE8" w:rsidRDefault="00760BE8" w:rsidP="0077322B">
      <w:pPr>
        <w:numPr>
          <w:ilvl w:val="0"/>
          <w:numId w:val="32"/>
        </w:numPr>
        <w:spacing w:after="160"/>
        <w:ind w:left="1276" w:hanging="425"/>
        <w:outlineLvl w:val="1"/>
        <w:rPr>
          <w:rFonts w:eastAsia="SimSun" w:cs="Tahoma"/>
          <w:bCs/>
          <w:iCs/>
          <w:szCs w:val="19"/>
        </w:rPr>
      </w:pPr>
      <w:r w:rsidRPr="00BB4D8E">
        <w:rPr>
          <w:rFonts w:eastAsia="SimSun" w:cs="Tahoma"/>
          <w:bCs/>
          <w:iCs/>
          <w:szCs w:val="19"/>
        </w:rPr>
        <w:t>Přílohou profesního životopisu musí být alespoň prostá kopie dokladu o dosaženém vzdělání a kopie požadovaného osvědčení o autorizaci osob, pro něž jsou určitý stupeň vzdělání nebo určitá autorizace požadovány.</w:t>
      </w:r>
    </w:p>
    <w:p w14:paraId="01038637" w14:textId="7D972807" w:rsidR="00760BE8" w:rsidRPr="00760BE8" w:rsidRDefault="00760BE8" w:rsidP="00760BE8">
      <w:pPr>
        <w:pStyle w:val="Nadpis2"/>
        <w:ind w:hanging="718"/>
        <w:rPr>
          <w:rFonts w:cs="Tahoma"/>
          <w:szCs w:val="19"/>
        </w:rPr>
      </w:pPr>
      <w:r>
        <w:rPr>
          <w:rFonts w:cs="Tahoma"/>
          <w:szCs w:val="19"/>
        </w:rPr>
        <w:t>Zadavatel pro úplnost uvádí, že v</w:t>
      </w:r>
      <w:r w:rsidRPr="0085751C">
        <w:rPr>
          <w:rFonts w:cs="Tahoma"/>
          <w:szCs w:val="19"/>
        </w:rPr>
        <w:t>edoucí projektového týmu a zástupce vedoucího projektového týmu nemohou být jednou osobou.</w:t>
      </w:r>
    </w:p>
    <w:p w14:paraId="6D2E8FD5" w14:textId="0627C506" w:rsidR="001D316F" w:rsidRPr="0005442A" w:rsidRDefault="00B21E3E" w:rsidP="00FE5E34">
      <w:pPr>
        <w:pStyle w:val="NADPIS11"/>
      </w:pPr>
      <w:bookmarkStart w:id="316" w:name="_Toc127864382"/>
      <w:bookmarkStart w:id="317" w:name="_Toc127864586"/>
      <w:bookmarkStart w:id="318" w:name="_Toc127865032"/>
      <w:bookmarkStart w:id="319" w:name="_Toc127881887"/>
      <w:bookmarkStart w:id="320" w:name="_Toc127881947"/>
      <w:bookmarkStart w:id="321" w:name="_Toc127864383"/>
      <w:bookmarkStart w:id="322" w:name="_Toc127864587"/>
      <w:bookmarkStart w:id="323" w:name="_Toc127865033"/>
      <w:bookmarkStart w:id="324" w:name="_Toc127881888"/>
      <w:bookmarkStart w:id="325" w:name="_Toc127881948"/>
      <w:bookmarkStart w:id="326" w:name="_Toc127864384"/>
      <w:bookmarkStart w:id="327" w:name="_Toc127864588"/>
      <w:bookmarkStart w:id="328" w:name="_Toc127865034"/>
      <w:bookmarkStart w:id="329" w:name="_Toc127881889"/>
      <w:bookmarkStart w:id="330" w:name="_Toc127881949"/>
      <w:bookmarkStart w:id="331" w:name="_Toc127864385"/>
      <w:bookmarkStart w:id="332" w:name="_Toc127864589"/>
      <w:bookmarkStart w:id="333" w:name="_Toc127865035"/>
      <w:bookmarkStart w:id="334" w:name="_Toc127881890"/>
      <w:bookmarkStart w:id="335" w:name="_Toc127881950"/>
      <w:bookmarkStart w:id="336" w:name="_Toc127864386"/>
      <w:bookmarkStart w:id="337" w:name="_Toc127864590"/>
      <w:bookmarkStart w:id="338" w:name="_Toc127865036"/>
      <w:bookmarkStart w:id="339" w:name="_Toc127881891"/>
      <w:bookmarkStart w:id="340" w:name="_Toc127881951"/>
      <w:bookmarkStart w:id="341" w:name="_Toc127864387"/>
      <w:bookmarkStart w:id="342" w:name="_Toc127864591"/>
      <w:bookmarkStart w:id="343" w:name="_Toc127865037"/>
      <w:bookmarkStart w:id="344" w:name="_Toc127881892"/>
      <w:bookmarkStart w:id="345" w:name="_Toc127881952"/>
      <w:bookmarkStart w:id="346" w:name="_Toc127864388"/>
      <w:bookmarkStart w:id="347" w:name="_Toc127864592"/>
      <w:bookmarkStart w:id="348" w:name="_Toc127865038"/>
      <w:bookmarkStart w:id="349" w:name="_Toc127881893"/>
      <w:bookmarkStart w:id="350" w:name="_Toc127881953"/>
      <w:bookmarkStart w:id="351" w:name="_Toc127864390"/>
      <w:bookmarkStart w:id="352" w:name="_Toc154740944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Pr="0005442A">
        <w:t>Prohlídka místa plnění</w:t>
      </w:r>
      <w:bookmarkEnd w:id="206"/>
      <w:bookmarkEnd w:id="351"/>
      <w:bookmarkEnd w:id="352"/>
    </w:p>
    <w:p w14:paraId="7EA8A9A9" w14:textId="52A53F50" w:rsidR="00E04AEA" w:rsidRPr="006B3F4B" w:rsidRDefault="00E04AEA" w:rsidP="00E04AEA">
      <w:pPr>
        <w:pStyle w:val="Nadpis2"/>
        <w:spacing w:after="160"/>
        <w:ind w:left="720" w:hanging="720"/>
        <w:rPr>
          <w:rFonts w:cs="Tahoma"/>
          <w:szCs w:val="19"/>
        </w:rPr>
      </w:pPr>
      <w:bookmarkStart w:id="353" w:name="_Toc466456591"/>
      <w:r w:rsidRPr="006B3F4B">
        <w:rPr>
          <w:rFonts w:cs="Tahoma"/>
          <w:szCs w:val="19"/>
        </w:rPr>
        <w:t xml:space="preserve">Prohlídka místa plnění (tj. lokality dle odst. </w:t>
      </w:r>
      <w:r w:rsidRPr="007958CF">
        <w:rPr>
          <w:rFonts w:cs="Tahoma"/>
          <w:szCs w:val="19"/>
        </w:rPr>
        <w:t>1</w:t>
      </w:r>
      <w:r w:rsidR="00487162" w:rsidRPr="007958CF">
        <w:rPr>
          <w:rFonts w:cs="Tahoma"/>
          <w:szCs w:val="19"/>
        </w:rPr>
        <w:t>2</w:t>
      </w:r>
      <w:r w:rsidRPr="007958CF">
        <w:rPr>
          <w:rFonts w:cs="Tahoma"/>
          <w:szCs w:val="19"/>
        </w:rPr>
        <w:t>.1</w:t>
      </w:r>
      <w:r w:rsidRPr="006B3F4B">
        <w:rPr>
          <w:rFonts w:cs="Tahoma"/>
          <w:szCs w:val="19"/>
        </w:rPr>
        <w:t xml:space="preserve"> </w:t>
      </w:r>
      <w:r>
        <w:rPr>
          <w:rFonts w:cs="Tahoma"/>
          <w:szCs w:val="19"/>
        </w:rPr>
        <w:t>Výzvy</w:t>
      </w:r>
      <w:r w:rsidRPr="006B3F4B">
        <w:rPr>
          <w:rFonts w:cs="Tahoma"/>
          <w:szCs w:val="19"/>
        </w:rPr>
        <w:t xml:space="preserve">) bude Zadavatelem organizována dne </w:t>
      </w:r>
      <w:r w:rsidR="00B51564">
        <w:rPr>
          <w:rFonts w:cs="Tahoma"/>
          <w:szCs w:val="19"/>
        </w:rPr>
        <w:t>2. února </w:t>
      </w:r>
      <w:r w:rsidR="00B51564" w:rsidRPr="00B51564">
        <w:rPr>
          <w:rFonts w:cs="Tahoma"/>
          <w:szCs w:val="19"/>
        </w:rPr>
        <w:t>2024</w:t>
      </w:r>
      <w:r w:rsidRPr="00B51564">
        <w:rPr>
          <w:rFonts w:cs="Tahoma"/>
          <w:szCs w:val="19"/>
        </w:rPr>
        <w:t xml:space="preserve"> od 1</w:t>
      </w:r>
      <w:r w:rsidR="00F23F43" w:rsidRPr="00B51564">
        <w:rPr>
          <w:rFonts w:cs="Tahoma"/>
          <w:szCs w:val="19"/>
        </w:rPr>
        <w:t>0</w:t>
      </w:r>
      <w:r w:rsidRPr="00B51564">
        <w:rPr>
          <w:rFonts w:cs="Tahoma"/>
          <w:szCs w:val="19"/>
        </w:rPr>
        <w:t>:00 hod.</w:t>
      </w:r>
      <w:r w:rsidRPr="006B3F4B">
        <w:rPr>
          <w:rFonts w:cs="Tahoma"/>
          <w:szCs w:val="19"/>
        </w:rPr>
        <w:t xml:space="preserve"> Konkrétní čas zahájení prohlídky místa plnění bude dodavatelům potvrzen (případně upřesněn) po provedení registrace dle odst</w:t>
      </w:r>
      <w:r w:rsidRPr="00E9717F">
        <w:rPr>
          <w:rFonts w:cs="Tahoma"/>
          <w:szCs w:val="19"/>
        </w:rPr>
        <w:t>. 2</w:t>
      </w:r>
      <w:r w:rsidR="00F23F43" w:rsidRPr="00E9717F">
        <w:rPr>
          <w:rFonts w:cs="Tahoma"/>
          <w:szCs w:val="19"/>
        </w:rPr>
        <w:t>0</w:t>
      </w:r>
      <w:r w:rsidRPr="00E9717F">
        <w:rPr>
          <w:rFonts w:cs="Tahoma"/>
          <w:szCs w:val="19"/>
        </w:rPr>
        <w:t xml:space="preserve">.2 </w:t>
      </w:r>
      <w:r w:rsidR="00F23F43" w:rsidRPr="00E9717F">
        <w:rPr>
          <w:rFonts w:cs="Tahoma"/>
          <w:szCs w:val="19"/>
        </w:rPr>
        <w:t>Výzvy</w:t>
      </w:r>
      <w:r w:rsidRPr="006B3F4B">
        <w:rPr>
          <w:rFonts w:cs="Tahoma"/>
          <w:szCs w:val="19"/>
        </w:rPr>
        <w:t xml:space="preserve">. </w:t>
      </w:r>
    </w:p>
    <w:p w14:paraId="2781AD96" w14:textId="49B1DC41" w:rsidR="00E04AEA" w:rsidRPr="006B3F4B" w:rsidRDefault="00E04AEA" w:rsidP="00E04AEA">
      <w:pPr>
        <w:pStyle w:val="Nadpis2"/>
        <w:spacing w:after="160"/>
        <w:ind w:left="720" w:hanging="720"/>
        <w:rPr>
          <w:rFonts w:cs="Tahoma"/>
          <w:szCs w:val="19"/>
        </w:rPr>
      </w:pPr>
      <w:r w:rsidRPr="006B3F4B">
        <w:rPr>
          <w:rFonts w:cs="Tahoma"/>
          <w:szCs w:val="19"/>
        </w:rPr>
        <w:t xml:space="preserve">Pro účast na prohlídce místa plnění je třeba se nejméně tři (3) pracovní dny před termínem jejího uskutečnění zaregistrovat zprávou odeslanou prostřednictvím elektronického nástroje či e-mailovou zprávou u kontaktní osoby Zadavatele dle </w:t>
      </w:r>
      <w:proofErr w:type="spellStart"/>
      <w:r w:rsidR="00487162">
        <w:rPr>
          <w:rFonts w:cs="Tahoma"/>
          <w:szCs w:val="19"/>
        </w:rPr>
        <w:t>pod</w:t>
      </w:r>
      <w:r w:rsidRPr="006B3F4B">
        <w:rPr>
          <w:rFonts w:cs="Tahoma"/>
          <w:szCs w:val="19"/>
        </w:rPr>
        <w:t>odst</w:t>
      </w:r>
      <w:proofErr w:type="spellEnd"/>
      <w:r w:rsidRPr="006B3F4B">
        <w:rPr>
          <w:rFonts w:cs="Tahoma"/>
          <w:szCs w:val="19"/>
        </w:rPr>
        <w:t xml:space="preserve">. </w:t>
      </w:r>
      <w:r w:rsidRPr="007958CF">
        <w:rPr>
          <w:rFonts w:cs="Tahoma"/>
          <w:szCs w:val="19"/>
        </w:rPr>
        <w:t>2.1.3</w:t>
      </w:r>
      <w:r w:rsidRPr="006B3F4B">
        <w:rPr>
          <w:rFonts w:cs="Tahoma"/>
          <w:szCs w:val="19"/>
        </w:rPr>
        <w:t xml:space="preserve"> </w:t>
      </w:r>
      <w:r w:rsidR="00F23F43">
        <w:rPr>
          <w:rFonts w:cs="Tahoma"/>
          <w:szCs w:val="19"/>
        </w:rPr>
        <w:t>Výzvy</w:t>
      </w:r>
      <w:r w:rsidRPr="006B3F4B">
        <w:rPr>
          <w:rFonts w:cs="Tahoma"/>
          <w:szCs w:val="19"/>
        </w:rPr>
        <w:t>.</w:t>
      </w:r>
    </w:p>
    <w:p w14:paraId="16E597C5" w14:textId="34ED0A44" w:rsidR="007505A1" w:rsidRPr="008709A4" w:rsidRDefault="00E04AEA" w:rsidP="00E04AEA">
      <w:pPr>
        <w:pStyle w:val="Nadpis2"/>
        <w:spacing w:after="160"/>
        <w:ind w:left="720" w:hanging="720"/>
        <w:rPr>
          <w:rFonts w:cs="Tahoma"/>
          <w:szCs w:val="19"/>
        </w:rPr>
      </w:pPr>
      <w:r w:rsidRPr="006B3F4B">
        <w:rPr>
          <w:rFonts w:cs="Tahoma"/>
          <w:szCs w:val="19"/>
        </w:rPr>
        <w:t>Při prohlídce místa plnění se předpokládá maximální počet tří (3) osob za každého dodavatele.</w:t>
      </w:r>
      <w:r w:rsidR="008709A4">
        <w:rPr>
          <w:rFonts w:cs="Tahoma"/>
          <w:szCs w:val="19"/>
        </w:rPr>
        <w:t xml:space="preserve"> </w:t>
      </w:r>
    </w:p>
    <w:p w14:paraId="281A9F09" w14:textId="2259C3E1" w:rsidR="001D316F" w:rsidRPr="0005442A" w:rsidRDefault="00B21E3E" w:rsidP="00FE5E34">
      <w:pPr>
        <w:pStyle w:val="NADPIS11"/>
      </w:pPr>
      <w:bookmarkStart w:id="354" w:name="_Toc127864391"/>
      <w:bookmarkStart w:id="355" w:name="_Toc154740945"/>
      <w:r w:rsidRPr="0005442A">
        <w:t>Jazyk nabídek</w:t>
      </w:r>
      <w:bookmarkEnd w:id="353"/>
      <w:bookmarkEnd w:id="354"/>
      <w:bookmarkEnd w:id="355"/>
    </w:p>
    <w:p w14:paraId="2053F656" w14:textId="64A173D6" w:rsidR="00025B64" w:rsidRPr="00BB4D8E" w:rsidRDefault="004D47BD" w:rsidP="00910186">
      <w:pPr>
        <w:pStyle w:val="Nadpis2"/>
        <w:spacing w:after="160"/>
        <w:ind w:left="720" w:hanging="720"/>
        <w:rPr>
          <w:rFonts w:cs="Tahoma"/>
          <w:szCs w:val="19"/>
        </w:rPr>
      </w:pPr>
      <w:r>
        <w:t>Žádost o účast/</w:t>
      </w:r>
      <w:r w:rsidR="00DC1F9C">
        <w:t xml:space="preserve"> </w:t>
      </w:r>
      <w:r>
        <w:t>nabídka</w:t>
      </w:r>
      <w:r w:rsidR="00025B64" w:rsidRPr="00BB4D8E">
        <w:rPr>
          <w:rFonts w:cs="Tahoma"/>
          <w:szCs w:val="19"/>
        </w:rPr>
        <w:t xml:space="preserve"> a veškeré doklady a dokumenty musí být </w:t>
      </w:r>
      <w:r w:rsidR="00146181" w:rsidRPr="00BB4D8E">
        <w:rPr>
          <w:rFonts w:cs="Tahoma"/>
          <w:szCs w:val="19"/>
        </w:rPr>
        <w:t xml:space="preserve">dodavatelem </w:t>
      </w:r>
      <w:r w:rsidR="00025B64" w:rsidRPr="00BB4D8E">
        <w:rPr>
          <w:rFonts w:cs="Tahoma"/>
          <w:szCs w:val="19"/>
        </w:rPr>
        <w:t>předloženy v českém jazyce (výjimku tvoří odborné názvy a údaje).</w:t>
      </w:r>
    </w:p>
    <w:p w14:paraId="5C7CD0F4" w14:textId="35DCEC49" w:rsidR="00146181" w:rsidRPr="00BB4D8E" w:rsidRDefault="00146181" w:rsidP="00910186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Doklad vydaný podle právního řádu jiného </w:t>
      </w:r>
      <w:r w:rsidR="007958CF" w:rsidRPr="00BB4D8E">
        <w:rPr>
          <w:rFonts w:cs="Tahoma"/>
          <w:szCs w:val="19"/>
        </w:rPr>
        <w:t>státu</w:t>
      </w:r>
      <w:r w:rsidRPr="00BB4D8E">
        <w:rPr>
          <w:rFonts w:cs="Tahoma"/>
          <w:szCs w:val="19"/>
        </w:rPr>
        <w:t xml:space="preserve"> než České republiky</w:t>
      </w:r>
      <w:r w:rsidR="00487162">
        <w:rPr>
          <w:rFonts w:cs="Tahoma"/>
          <w:szCs w:val="19"/>
        </w:rPr>
        <w:t>,</w:t>
      </w:r>
      <w:r w:rsidRPr="00BB4D8E">
        <w:rPr>
          <w:rFonts w:cs="Tahoma"/>
          <w:szCs w:val="19"/>
        </w:rPr>
        <w:t xml:space="preserve"> se předkládá s překladem do</w:t>
      </w:r>
      <w:r w:rsidR="00973AE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českého jazyka. Má-li Zadavatel pochybnosti o správnosti překladu, může si vyžádat předložení úředně ověřeného překladu dokladu do českého jazyka tlumočníkem zapsaným do seznamu znalců a</w:t>
      </w:r>
      <w:r w:rsidR="00973AE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tlumočníků. </w:t>
      </w:r>
    </w:p>
    <w:p w14:paraId="2A2AB288" w14:textId="77777777" w:rsidR="002A0BF6" w:rsidRPr="00BB4D8E" w:rsidRDefault="00964406" w:rsidP="00910186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>Doklad ve slovenském jazyce a doklad o vzdělání v latinském jazyce se předkládají bez překladu.</w:t>
      </w:r>
    </w:p>
    <w:p w14:paraId="430FDAC1" w14:textId="1280FA92" w:rsidR="001D316F" w:rsidRPr="0005442A" w:rsidRDefault="00B21E3E" w:rsidP="00FE5E34">
      <w:pPr>
        <w:pStyle w:val="NADPIS11"/>
      </w:pPr>
      <w:bookmarkStart w:id="356" w:name="_Toc466456592"/>
      <w:bookmarkStart w:id="357" w:name="_Ref466555874"/>
      <w:bookmarkStart w:id="358" w:name="_Ref466555906"/>
      <w:bookmarkStart w:id="359" w:name="_Ref466555910"/>
      <w:bookmarkStart w:id="360" w:name="_Ref469591513"/>
      <w:bookmarkStart w:id="361" w:name="_Toc127864392"/>
      <w:bookmarkStart w:id="362" w:name="_Toc154740946"/>
      <w:r w:rsidRPr="0005442A">
        <w:t>Hodnotící kritéria</w:t>
      </w:r>
      <w:bookmarkEnd w:id="356"/>
      <w:bookmarkEnd w:id="357"/>
      <w:bookmarkEnd w:id="358"/>
      <w:bookmarkEnd w:id="359"/>
      <w:bookmarkEnd w:id="360"/>
      <w:bookmarkEnd w:id="361"/>
      <w:bookmarkEnd w:id="362"/>
    </w:p>
    <w:p w14:paraId="5D69AA35" w14:textId="77777777" w:rsidR="00F23F43" w:rsidRDefault="00F23F43" w:rsidP="00F23F43">
      <w:pPr>
        <w:pStyle w:val="Nadpis2"/>
        <w:tabs>
          <w:tab w:val="clear" w:pos="718"/>
        </w:tabs>
        <w:spacing w:after="160"/>
        <w:ind w:left="709" w:hanging="709"/>
        <w:rPr>
          <w:lang w:eastAsia="cs-CZ"/>
        </w:rPr>
      </w:pPr>
      <w:bookmarkStart w:id="363" w:name="_Toc127864393"/>
      <w:r>
        <w:rPr>
          <w:lang w:eastAsia="cs-CZ"/>
        </w:rPr>
        <w:t>Nabídky budou hodnoceny podle jejich ekonomické výhodnosti.</w:t>
      </w:r>
    </w:p>
    <w:p w14:paraId="39B39928" w14:textId="77777777" w:rsidR="00F23F43" w:rsidRPr="00870856" w:rsidRDefault="00F23F4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Kritéria hodnocení nabídek</w:t>
      </w:r>
    </w:p>
    <w:p w14:paraId="3A076E92" w14:textId="77777777" w:rsidR="00F23F43" w:rsidRDefault="00F23F43" w:rsidP="00F23F43">
      <w:pPr>
        <w:pStyle w:val="Styl1"/>
        <w:tabs>
          <w:tab w:val="clear" w:pos="862"/>
        </w:tabs>
        <w:spacing w:after="80"/>
        <w:ind w:left="709"/>
      </w:pPr>
      <w:r>
        <w:t>Hodnocení nabídek bude prováděno dle ust. § 114 odst. 2 ZZVZ podle ekonomické výhodnosti nabídek. Zadavatel bude hodnotit ekonomickou výhodnost nabídek podle následujících kritérií hodnocení:</w:t>
      </w: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6854"/>
        <w:gridCol w:w="1639"/>
      </w:tblGrid>
      <w:tr w:rsidR="00F23F43" w14:paraId="13D699B4" w14:textId="77777777" w:rsidTr="00753068">
        <w:trPr>
          <w:trHeight w:val="454"/>
        </w:trPr>
        <w:tc>
          <w:tcPr>
            <w:tcW w:w="7054" w:type="dxa"/>
            <w:shd w:val="clear" w:color="auto" w:fill="D9D9D9" w:themeFill="background1" w:themeFillShade="D9"/>
            <w:vAlign w:val="center"/>
          </w:tcPr>
          <w:p w14:paraId="4A29A51D" w14:textId="77777777" w:rsidR="00F23F43" w:rsidRPr="00177B05" w:rsidRDefault="00F23F43" w:rsidP="00753068">
            <w:pPr>
              <w:jc w:val="left"/>
              <w:rPr>
                <w:rFonts w:cs="Tahoma"/>
                <w:b/>
                <w:bCs/>
                <w:szCs w:val="19"/>
              </w:rPr>
            </w:pPr>
            <w:r w:rsidRPr="00177B05">
              <w:rPr>
                <w:rFonts w:cs="Tahoma"/>
                <w:b/>
                <w:bCs/>
                <w:szCs w:val="19"/>
              </w:rPr>
              <w:t>Název kritéria hodnocení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14:paraId="3AB02DB7" w14:textId="77777777" w:rsidR="00F23F43" w:rsidRPr="00177B05" w:rsidRDefault="00F23F43" w:rsidP="00753068">
            <w:pPr>
              <w:jc w:val="left"/>
              <w:rPr>
                <w:rFonts w:cs="Tahoma"/>
                <w:b/>
                <w:bCs/>
                <w:szCs w:val="19"/>
              </w:rPr>
            </w:pPr>
            <w:r w:rsidRPr="00177B05">
              <w:rPr>
                <w:rFonts w:cs="Tahoma"/>
                <w:b/>
                <w:bCs/>
                <w:szCs w:val="19"/>
              </w:rPr>
              <w:t>Váha kritéria</w:t>
            </w:r>
          </w:p>
        </w:tc>
      </w:tr>
      <w:tr w:rsidR="00F23F43" w14:paraId="1710E8FF" w14:textId="77777777" w:rsidTr="00753068">
        <w:trPr>
          <w:trHeight w:val="692"/>
        </w:trPr>
        <w:tc>
          <w:tcPr>
            <w:tcW w:w="7054" w:type="dxa"/>
            <w:vAlign w:val="center"/>
          </w:tcPr>
          <w:p w14:paraId="2AD34829" w14:textId="77777777" w:rsidR="00F23F43" w:rsidRPr="007217BD" w:rsidRDefault="00F23F43" w:rsidP="00753068">
            <w:pPr>
              <w:jc w:val="left"/>
              <w:rPr>
                <w:rFonts w:cs="Tahoma"/>
                <w:szCs w:val="19"/>
              </w:rPr>
            </w:pPr>
            <w:r w:rsidRPr="007217BD">
              <w:rPr>
                <w:rFonts w:cs="Tahoma"/>
                <w:szCs w:val="19"/>
              </w:rPr>
              <w:t>Výše nabídkové ceny bez daně z přidané hodnoty</w:t>
            </w:r>
          </w:p>
        </w:tc>
        <w:tc>
          <w:tcPr>
            <w:tcW w:w="1665" w:type="dxa"/>
            <w:vAlign w:val="center"/>
          </w:tcPr>
          <w:p w14:paraId="06842876" w14:textId="6EB86BA1" w:rsidR="00F23F43" w:rsidRPr="007217BD" w:rsidRDefault="00F23F43" w:rsidP="00753068">
            <w:pPr>
              <w:jc w:val="left"/>
              <w:rPr>
                <w:rFonts w:cs="Tahoma"/>
                <w:szCs w:val="19"/>
              </w:rPr>
            </w:pPr>
            <w:r w:rsidRPr="007217BD">
              <w:rPr>
                <w:rFonts w:cs="Tahoma"/>
                <w:szCs w:val="19"/>
              </w:rPr>
              <w:t>70 %</w:t>
            </w:r>
          </w:p>
        </w:tc>
      </w:tr>
      <w:tr w:rsidR="00F23F43" w14:paraId="0BC0EBBF" w14:textId="77777777" w:rsidTr="00753068">
        <w:trPr>
          <w:trHeight w:val="692"/>
        </w:trPr>
        <w:tc>
          <w:tcPr>
            <w:tcW w:w="7054" w:type="dxa"/>
            <w:vAlign w:val="center"/>
          </w:tcPr>
          <w:p w14:paraId="7EC745F7" w14:textId="77777777" w:rsidR="00F23F43" w:rsidRPr="007217BD" w:rsidRDefault="00F23F43" w:rsidP="00753068">
            <w:pPr>
              <w:jc w:val="left"/>
              <w:rPr>
                <w:rFonts w:cs="Tahoma"/>
                <w:szCs w:val="19"/>
              </w:rPr>
            </w:pPr>
            <w:bookmarkStart w:id="364" w:name="_Hlk127802452"/>
            <w:r w:rsidRPr="007217BD">
              <w:rPr>
                <w:rFonts w:cs="Tahoma"/>
                <w:szCs w:val="19"/>
              </w:rPr>
              <w:t>Zkušenosti členů projektového týmu, kteří se budou přímo podílet na plnění Veřejné zakázky</w:t>
            </w:r>
            <w:bookmarkEnd w:id="364"/>
          </w:p>
        </w:tc>
        <w:tc>
          <w:tcPr>
            <w:tcW w:w="1665" w:type="dxa"/>
            <w:vAlign w:val="center"/>
          </w:tcPr>
          <w:p w14:paraId="3DD411F0" w14:textId="61F3204B" w:rsidR="00F23F43" w:rsidRPr="007217BD" w:rsidRDefault="00F23F43" w:rsidP="00753068">
            <w:pPr>
              <w:jc w:val="left"/>
              <w:rPr>
                <w:rFonts w:cs="Tahoma"/>
                <w:szCs w:val="19"/>
              </w:rPr>
            </w:pPr>
            <w:r w:rsidRPr="007217BD">
              <w:rPr>
                <w:rFonts w:cs="Tahoma"/>
                <w:szCs w:val="19"/>
              </w:rPr>
              <w:t>30 %</w:t>
            </w:r>
          </w:p>
        </w:tc>
      </w:tr>
    </w:tbl>
    <w:p w14:paraId="0320C3C6" w14:textId="77777777" w:rsidR="00F23F43" w:rsidRPr="00870856" w:rsidRDefault="00F23F4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Kritérium „</w:t>
      </w:r>
      <w:r w:rsidRPr="00870856">
        <w:rPr>
          <w:rFonts w:cs="Tahoma"/>
          <w:b/>
          <w:bCs w:val="0"/>
          <w:i/>
          <w:iCs w:val="0"/>
          <w:szCs w:val="19"/>
          <w:u w:val="single"/>
        </w:rPr>
        <w:t>Výše nabídkové ceny bez daně z přidané hodnoty</w:t>
      </w:r>
      <w:r w:rsidRPr="00870856">
        <w:rPr>
          <w:rFonts w:cs="Tahoma"/>
          <w:b/>
          <w:bCs w:val="0"/>
          <w:szCs w:val="19"/>
          <w:u w:val="single"/>
        </w:rPr>
        <w:t>“</w:t>
      </w:r>
    </w:p>
    <w:p w14:paraId="1B033E0D" w14:textId="77777777" w:rsidR="00F23F43" w:rsidRDefault="00F23F43" w:rsidP="00F23F43">
      <w:pPr>
        <w:pStyle w:val="Styl1"/>
        <w:tabs>
          <w:tab w:val="clear" w:pos="862"/>
        </w:tabs>
        <w:ind w:left="709"/>
        <w:rPr>
          <w:lang w:eastAsia="cs-CZ"/>
        </w:rPr>
      </w:pPr>
      <w:r>
        <w:rPr>
          <w:lang w:eastAsia="cs-CZ"/>
        </w:rPr>
        <w:t>V rámci tohoto kritéria bude hodnocena nabídková cena za předmět plnění Veřejné zakázky. U kritéria hodnocení výše nabídkové ceny bez daně z přidané hodnoty bude nejnižší nabídkové ceně přiděleno 100 bodů. Ostatní hodnocené nabídky získají bodovou hodnotu dle následujícího vzorce:</w:t>
      </w:r>
    </w:p>
    <w:p w14:paraId="66703843" w14:textId="2AE2EFF7" w:rsidR="00F23F43" w:rsidRPr="00534B44" w:rsidRDefault="00F23F43" w:rsidP="00F23F43">
      <w:pPr>
        <w:pStyle w:val="Styl1"/>
        <w:numPr>
          <w:ilvl w:val="0"/>
          <w:numId w:val="0"/>
        </w:numPr>
        <w:ind w:left="709"/>
        <w:rPr>
          <w:lang w:eastAsia="cs-CZ"/>
        </w:rPr>
      </w:pPr>
      <m:oMathPara>
        <m:oMath>
          <m:r>
            <w:rPr>
              <w:rFonts w:ascii="Cambria Math" w:hAnsi="Cambria Math"/>
              <w:lang w:eastAsia="cs-CZ"/>
            </w:rPr>
            <w:lastRenderedPageBreak/>
            <m:t>Počet bodů=100 x</m:t>
          </m:r>
          <m:f>
            <m:fPr>
              <m:ctrlPr>
                <w:rPr>
                  <w:rFonts w:ascii="Cambria Math" w:hAnsi="Cambria Math"/>
                  <w:i/>
                  <w:lang w:eastAsia="cs-CZ"/>
                </w:rPr>
              </m:ctrlPr>
            </m:fPr>
            <m:num>
              <m:r>
                <w:rPr>
                  <w:rFonts w:ascii="Cambria Math" w:hAnsi="Cambria Math"/>
                  <w:lang w:eastAsia="cs-CZ"/>
                </w:rPr>
                <m:t>nejnižší výše nabídkové ceny bez daně z přidané hodnoty</m:t>
              </m:r>
            </m:num>
            <m:den>
              <m:eqArr>
                <m:eqArrPr>
                  <m:ctrlPr>
                    <w:rPr>
                      <w:rFonts w:ascii="Cambria Math" w:hAnsi="Cambria Math"/>
                      <w:i/>
                      <w:lang w:eastAsia="cs-CZ"/>
                    </w:rPr>
                  </m:ctrlPr>
                </m:eqArrPr>
                <m:e>
                  <m:r>
                    <w:rPr>
                      <w:rFonts w:ascii="Cambria Math" w:hAnsi="Cambria Math"/>
                      <w:lang w:eastAsia="cs-CZ"/>
                    </w:rPr>
                    <m:t>hodnocená výše nabídkové ceny bez daně z přidané hodnoty</m:t>
                  </m:r>
                </m:e>
              </m:eqArr>
            </m:den>
          </m:f>
        </m:oMath>
      </m:oMathPara>
    </w:p>
    <w:p w14:paraId="7A2B5461" w14:textId="4D5CB18D" w:rsidR="00F23F43" w:rsidRPr="00534B44" w:rsidRDefault="00F23F43" w:rsidP="00F23F43">
      <w:pPr>
        <w:pStyle w:val="Styl1"/>
        <w:tabs>
          <w:tab w:val="clear" w:pos="862"/>
        </w:tabs>
        <w:ind w:left="709"/>
        <w:rPr>
          <w:lang w:eastAsia="cs-CZ"/>
        </w:rPr>
      </w:pPr>
      <w:r>
        <w:rPr>
          <w:lang w:eastAsia="cs-CZ"/>
        </w:rPr>
        <w:t>Výsledný počet bodů jednotlivých nabídek v tomto kritériu hodnocení bude následně přepočten jeho vahou, tj. x 0,70.</w:t>
      </w:r>
    </w:p>
    <w:p w14:paraId="6B50F89C" w14:textId="77777777" w:rsidR="00F23F43" w:rsidRPr="00870856" w:rsidRDefault="00F23F4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Kritérium „</w:t>
      </w:r>
      <w:r w:rsidRPr="00870856">
        <w:rPr>
          <w:rFonts w:cs="Tahoma"/>
          <w:b/>
          <w:bCs w:val="0"/>
          <w:i/>
          <w:iCs w:val="0"/>
          <w:szCs w:val="19"/>
          <w:u w:val="single"/>
        </w:rPr>
        <w:t>Zkušenosti členů projektového týmu, kteří se budou přímo podílet na plnění Veřejné zakázky</w:t>
      </w:r>
      <w:r w:rsidRPr="00870856">
        <w:rPr>
          <w:rFonts w:cs="Tahoma"/>
          <w:b/>
          <w:bCs w:val="0"/>
          <w:szCs w:val="19"/>
          <w:u w:val="single"/>
        </w:rPr>
        <w:t>“</w:t>
      </w:r>
    </w:p>
    <w:p w14:paraId="1C5E5DC1" w14:textId="77777777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>
        <w:rPr>
          <w:lang w:eastAsia="cs-CZ"/>
        </w:rPr>
        <w:t xml:space="preserve">V rámci tohoto kritéria budou předmětem hodnocení zkušenosti členů realizačního týmu nad rámec kvalifikace požadované dle ust. § 79 odst. 2 písm. c) ZZVZ, kteří se budou přímo podílet na plnění Veřejné zakázky. </w:t>
      </w:r>
    </w:p>
    <w:p w14:paraId="6B3F69EF" w14:textId="77777777" w:rsidR="00F23F43" w:rsidRDefault="00F23F43" w:rsidP="00F23F43">
      <w:pPr>
        <w:pStyle w:val="Styl1"/>
        <w:keepNext/>
        <w:tabs>
          <w:tab w:val="clear" w:pos="862"/>
        </w:tabs>
        <w:spacing w:after="80"/>
        <w:ind w:left="709"/>
        <w:rPr>
          <w:lang w:eastAsia="cs-CZ"/>
        </w:rPr>
      </w:pPr>
      <w:r>
        <w:rPr>
          <w:lang w:eastAsia="cs-CZ"/>
        </w:rPr>
        <w:t>Konkrétně budou hodnoceny níže uvedená kritéria u následujících členů projektového týmu:</w:t>
      </w:r>
    </w:p>
    <w:p w14:paraId="30210C7A" w14:textId="023BCF16" w:rsidR="00EB7194" w:rsidRPr="00937E94" w:rsidRDefault="00EB7194" w:rsidP="002245FD">
      <w:pPr>
        <w:pStyle w:val="Odstavecseseznamem"/>
        <w:keepNext/>
        <w:numPr>
          <w:ilvl w:val="0"/>
          <w:numId w:val="37"/>
        </w:numPr>
        <w:suppressAutoHyphens w:val="0"/>
        <w:ind w:left="1134" w:hanging="425"/>
        <w:rPr>
          <w:rFonts w:ascii="Times New Roman" w:hAnsi="Times New Roman"/>
          <w:b/>
          <w:bCs/>
          <w:sz w:val="24"/>
          <w:lang w:eastAsia="cs-CZ"/>
        </w:rPr>
      </w:pPr>
      <w:r w:rsidRPr="00B669B8">
        <w:rPr>
          <w:rFonts w:cs="Tahoma"/>
          <w:b/>
          <w:bCs/>
          <w:szCs w:val="19"/>
          <w:lang w:eastAsia="cs-CZ"/>
        </w:rPr>
        <w:t>Vedoucí projektového týmu</w:t>
      </w:r>
    </w:p>
    <w:p w14:paraId="7EE878B0" w14:textId="2A695562" w:rsidR="00EB7194" w:rsidRPr="00637C4E" w:rsidRDefault="00EB7194" w:rsidP="002245FD">
      <w:pPr>
        <w:pStyle w:val="Odstavecseseznamem"/>
        <w:numPr>
          <w:ilvl w:val="1"/>
          <w:numId w:val="36"/>
        </w:numPr>
        <w:suppressAutoHyphens w:val="0"/>
        <w:rPr>
          <w:rFonts w:cs="Tahoma"/>
          <w:szCs w:val="19"/>
          <w:lang w:eastAsia="cs-CZ"/>
        </w:rPr>
      </w:pPr>
      <w:r>
        <w:rPr>
          <w:rFonts w:cs="Tahoma"/>
          <w:szCs w:val="19"/>
          <w:lang w:eastAsia="cs-CZ"/>
        </w:rPr>
        <w:t>P</w:t>
      </w:r>
      <w:r w:rsidRPr="00637C4E">
        <w:rPr>
          <w:rFonts w:cs="Tahoma"/>
          <w:szCs w:val="19"/>
          <w:lang w:eastAsia="cs-CZ"/>
        </w:rPr>
        <w:t xml:space="preserve">raxe v oboru </w:t>
      </w:r>
      <w:r w:rsidRPr="00D71757">
        <w:rPr>
          <w:rFonts w:cs="Tahoma"/>
          <w:szCs w:val="19"/>
          <w:lang w:eastAsia="cs-CZ"/>
        </w:rPr>
        <w:t xml:space="preserve">projektování </w:t>
      </w:r>
      <w:r>
        <w:rPr>
          <w:rFonts w:cs="Tahoma"/>
          <w:szCs w:val="19"/>
          <w:lang w:eastAsia="cs-CZ"/>
        </w:rPr>
        <w:t>objektů vodohospodářské infrastruktury</w:t>
      </w:r>
      <w:r w:rsidRPr="00D71757">
        <w:rPr>
          <w:rFonts w:cs="Tahoma"/>
          <w:szCs w:val="19"/>
          <w:lang w:eastAsia="cs-CZ"/>
        </w:rPr>
        <w:t xml:space="preserve"> </w:t>
      </w:r>
      <w:r w:rsidRPr="00637C4E">
        <w:rPr>
          <w:rFonts w:cs="Tahoma"/>
          <w:szCs w:val="19"/>
          <w:lang w:eastAsia="cs-CZ"/>
        </w:rPr>
        <w:t xml:space="preserve">v délce delší než </w:t>
      </w:r>
      <w:r w:rsidR="004231CC">
        <w:rPr>
          <w:rFonts w:cs="Tahoma"/>
          <w:szCs w:val="19"/>
          <w:lang w:eastAsia="cs-CZ"/>
        </w:rPr>
        <w:t>deset (</w:t>
      </w:r>
      <w:r w:rsidR="00340282">
        <w:rPr>
          <w:rFonts w:cs="Tahoma"/>
          <w:szCs w:val="19"/>
          <w:lang w:eastAsia="cs-CZ"/>
        </w:rPr>
        <w:t>10</w:t>
      </w:r>
      <w:r w:rsidR="004231CC">
        <w:rPr>
          <w:rFonts w:cs="Tahoma"/>
          <w:szCs w:val="19"/>
          <w:lang w:eastAsia="cs-CZ"/>
        </w:rPr>
        <w:t>)</w:t>
      </w:r>
      <w:r w:rsidRPr="00637C4E">
        <w:rPr>
          <w:rFonts w:cs="Tahoma"/>
          <w:szCs w:val="19"/>
          <w:lang w:eastAsia="cs-CZ"/>
        </w:rPr>
        <w:t xml:space="preserve"> let;</w:t>
      </w:r>
    </w:p>
    <w:p w14:paraId="376AE602" w14:textId="642D9E8B" w:rsidR="00EB7194" w:rsidRPr="00637C4E" w:rsidRDefault="00EB7194" w:rsidP="00EB7194">
      <w:pPr>
        <w:pStyle w:val="Odstavecseseznamem"/>
        <w:suppressAutoHyphens w:val="0"/>
        <w:ind w:left="1440"/>
        <w:rPr>
          <w:rFonts w:cs="Tahoma"/>
          <w:szCs w:val="19"/>
          <w:lang w:eastAsia="cs-CZ"/>
        </w:rPr>
      </w:pPr>
      <w:r w:rsidRPr="00637C4E">
        <w:rPr>
          <w:rFonts w:cs="Tahoma"/>
          <w:szCs w:val="19"/>
          <w:lang w:eastAsia="cs-CZ"/>
        </w:rPr>
        <w:t xml:space="preserve">Za každý </w:t>
      </w:r>
      <w:r w:rsidR="00340282">
        <w:rPr>
          <w:rFonts w:cs="Tahoma"/>
          <w:szCs w:val="19"/>
          <w:lang w:eastAsia="cs-CZ"/>
        </w:rPr>
        <w:t xml:space="preserve">prokázaný celý </w:t>
      </w:r>
      <w:r w:rsidRPr="00637C4E">
        <w:rPr>
          <w:rFonts w:cs="Tahoma"/>
          <w:szCs w:val="19"/>
          <w:lang w:eastAsia="cs-CZ"/>
        </w:rPr>
        <w:t xml:space="preserve">rok praxe </w:t>
      </w:r>
      <w:r>
        <w:rPr>
          <w:rFonts w:cs="Tahoma"/>
          <w:szCs w:val="19"/>
          <w:lang w:eastAsia="cs-CZ"/>
        </w:rPr>
        <w:t>v </w:t>
      </w:r>
      <w:bookmarkStart w:id="365" w:name="_Hlk128470046"/>
      <w:r>
        <w:rPr>
          <w:rFonts w:cs="Tahoma"/>
          <w:szCs w:val="19"/>
          <w:lang w:eastAsia="cs-CZ"/>
        </w:rPr>
        <w:t xml:space="preserve">oboru </w:t>
      </w:r>
      <w:r w:rsidRPr="00B05D7E">
        <w:rPr>
          <w:rFonts w:cs="Tahoma"/>
          <w:szCs w:val="19"/>
          <w:lang w:eastAsia="cs-CZ"/>
        </w:rPr>
        <w:t xml:space="preserve">projektování </w:t>
      </w:r>
      <w:r w:rsidR="00340282">
        <w:rPr>
          <w:rFonts w:cs="Tahoma"/>
          <w:szCs w:val="19"/>
          <w:lang w:eastAsia="cs-CZ"/>
        </w:rPr>
        <w:t>objektů vodohospodářské infrastruktury</w:t>
      </w:r>
      <w:r w:rsidRPr="00B05D7E">
        <w:rPr>
          <w:rFonts w:cs="Tahoma"/>
          <w:szCs w:val="19"/>
          <w:lang w:eastAsia="cs-CZ"/>
        </w:rPr>
        <w:t xml:space="preserve"> </w:t>
      </w:r>
      <w:bookmarkEnd w:id="365"/>
      <w:r w:rsidRPr="00637C4E">
        <w:rPr>
          <w:rFonts w:cs="Tahoma"/>
          <w:szCs w:val="19"/>
          <w:lang w:eastAsia="cs-CZ"/>
        </w:rPr>
        <w:t xml:space="preserve">nad požadovanou minimální délku praxe </w:t>
      </w:r>
      <w:r>
        <w:rPr>
          <w:rFonts w:cs="Tahoma"/>
          <w:szCs w:val="19"/>
          <w:lang w:eastAsia="cs-CZ"/>
        </w:rPr>
        <w:t xml:space="preserve">(tj. nad </w:t>
      </w:r>
      <w:r w:rsidR="004231CC">
        <w:rPr>
          <w:rFonts w:cs="Tahoma"/>
          <w:szCs w:val="19"/>
          <w:lang w:eastAsia="cs-CZ"/>
        </w:rPr>
        <w:t>deset /</w:t>
      </w:r>
      <w:r w:rsidR="00340282">
        <w:rPr>
          <w:rFonts w:cs="Tahoma"/>
          <w:szCs w:val="19"/>
          <w:lang w:eastAsia="cs-CZ"/>
        </w:rPr>
        <w:t>10</w:t>
      </w:r>
      <w:r w:rsidR="004231CC">
        <w:rPr>
          <w:rFonts w:cs="Tahoma"/>
          <w:szCs w:val="19"/>
          <w:lang w:eastAsia="cs-CZ"/>
        </w:rPr>
        <w:t>/</w:t>
      </w:r>
      <w:r>
        <w:rPr>
          <w:rFonts w:cs="Tahoma"/>
          <w:szCs w:val="19"/>
          <w:lang w:eastAsia="cs-CZ"/>
        </w:rPr>
        <w:t xml:space="preserve"> let) </w:t>
      </w:r>
      <w:r w:rsidRPr="00637C4E">
        <w:rPr>
          <w:rFonts w:cs="Tahoma"/>
          <w:szCs w:val="19"/>
          <w:lang w:eastAsia="cs-CZ"/>
        </w:rPr>
        <w:t xml:space="preserve">získá účastník zadávacího </w:t>
      </w:r>
      <w:r w:rsidRPr="009B41A5">
        <w:rPr>
          <w:rFonts w:cs="Tahoma"/>
          <w:szCs w:val="19"/>
          <w:lang w:eastAsia="cs-CZ"/>
        </w:rPr>
        <w:t xml:space="preserve">řízení </w:t>
      </w:r>
      <w:r w:rsidR="008332EE">
        <w:rPr>
          <w:rFonts w:cs="Tahoma"/>
          <w:szCs w:val="19"/>
          <w:lang w:eastAsia="cs-CZ"/>
        </w:rPr>
        <w:t>2</w:t>
      </w:r>
      <w:r w:rsidRPr="009B41A5">
        <w:rPr>
          <w:rFonts w:cs="Tahoma"/>
          <w:szCs w:val="19"/>
          <w:lang w:eastAsia="cs-CZ"/>
        </w:rPr>
        <w:t xml:space="preserve"> bod</w:t>
      </w:r>
      <w:r w:rsidR="008332EE">
        <w:rPr>
          <w:rFonts w:cs="Tahoma"/>
          <w:szCs w:val="19"/>
          <w:lang w:eastAsia="cs-CZ"/>
        </w:rPr>
        <w:t>y</w:t>
      </w:r>
      <w:r w:rsidRPr="009B41A5">
        <w:rPr>
          <w:rFonts w:cs="Tahoma"/>
          <w:szCs w:val="19"/>
          <w:lang w:eastAsia="cs-CZ"/>
        </w:rPr>
        <w:t xml:space="preserve">, maximálně však může obdržet </w:t>
      </w:r>
      <w:r w:rsidR="008332EE">
        <w:rPr>
          <w:rFonts w:cs="Tahoma"/>
          <w:szCs w:val="19"/>
          <w:lang w:eastAsia="cs-CZ"/>
        </w:rPr>
        <w:t>2</w:t>
      </w:r>
      <w:r w:rsidR="00340282" w:rsidRPr="00937E94">
        <w:rPr>
          <w:rFonts w:cs="Tahoma"/>
          <w:szCs w:val="19"/>
          <w:lang w:eastAsia="cs-CZ"/>
        </w:rPr>
        <w:t>0</w:t>
      </w:r>
      <w:r w:rsidRPr="009B41A5">
        <w:rPr>
          <w:rFonts w:cs="Tahoma"/>
          <w:szCs w:val="19"/>
          <w:lang w:eastAsia="cs-CZ"/>
        </w:rPr>
        <w:t xml:space="preserve"> bodů.</w:t>
      </w:r>
      <w:r>
        <w:rPr>
          <w:rFonts w:cs="Tahoma"/>
          <w:szCs w:val="19"/>
          <w:lang w:eastAsia="cs-CZ"/>
        </w:rPr>
        <w:t xml:space="preserve"> Pro vyloučení všech pochybností Zadavatel uvádí, že body budou uděleny pouze za celé ukončené roky praxe.</w:t>
      </w:r>
    </w:p>
    <w:p w14:paraId="44657099" w14:textId="549CFC0F" w:rsidR="00340282" w:rsidRDefault="00340282" w:rsidP="002245FD">
      <w:pPr>
        <w:pStyle w:val="Odstavecseseznamem"/>
        <w:numPr>
          <w:ilvl w:val="1"/>
          <w:numId w:val="36"/>
        </w:numPr>
        <w:suppressAutoHyphens w:val="0"/>
        <w:rPr>
          <w:rFonts w:cs="Tahoma"/>
          <w:szCs w:val="19"/>
          <w:lang w:eastAsia="cs-CZ"/>
        </w:rPr>
      </w:pPr>
      <w:r>
        <w:rPr>
          <w:rFonts w:cs="Tahoma"/>
          <w:szCs w:val="19"/>
        </w:rPr>
        <w:t>Z</w:t>
      </w:r>
      <w:r w:rsidRPr="00B03398">
        <w:rPr>
          <w:rFonts w:cs="Tahoma"/>
          <w:szCs w:val="19"/>
        </w:rPr>
        <w:t>kušenost s vedením projektové přípravy vodohospodářské nebo průmyslové stavby s</w:t>
      </w:r>
      <w:r>
        <w:rPr>
          <w:rFonts w:cs="Tahoma"/>
          <w:szCs w:val="19"/>
        </w:rPr>
        <w:t> </w:t>
      </w:r>
      <w:r w:rsidRPr="00B03398">
        <w:rPr>
          <w:rFonts w:cs="Tahoma"/>
          <w:szCs w:val="19"/>
        </w:rPr>
        <w:t>podílem strojní technologie min</w:t>
      </w:r>
      <w:r w:rsidR="004231CC">
        <w:rPr>
          <w:rFonts w:cs="Tahoma"/>
          <w:szCs w:val="19"/>
        </w:rPr>
        <w:t>.</w:t>
      </w:r>
      <w:r w:rsidRPr="00B03398">
        <w:rPr>
          <w:rFonts w:cs="Tahoma"/>
          <w:szCs w:val="19"/>
        </w:rPr>
        <w:t xml:space="preserve"> 30 % z</w:t>
      </w:r>
      <w:r>
        <w:rPr>
          <w:rFonts w:cs="Tahoma"/>
          <w:szCs w:val="19"/>
        </w:rPr>
        <w:t> ceny díla</w:t>
      </w:r>
      <w:r w:rsidRPr="00B03398">
        <w:rPr>
          <w:rFonts w:cs="Tahoma"/>
          <w:szCs w:val="19"/>
        </w:rPr>
        <w:t xml:space="preserve"> na pozici vedoucího projektového týmu nebo hlavního inženýra projektu pro stupně D</w:t>
      </w:r>
      <w:r>
        <w:rPr>
          <w:rFonts w:cs="Tahoma"/>
          <w:szCs w:val="19"/>
        </w:rPr>
        <w:t>Ú</w:t>
      </w:r>
      <w:r w:rsidRPr="00B03398">
        <w:rPr>
          <w:rFonts w:cs="Tahoma"/>
          <w:szCs w:val="19"/>
        </w:rPr>
        <w:t>R nebo vyššího s</w:t>
      </w:r>
      <w:r>
        <w:rPr>
          <w:rFonts w:cs="Tahoma"/>
          <w:szCs w:val="19"/>
        </w:rPr>
        <w:t> cenou díla alespoň</w:t>
      </w:r>
      <w:r w:rsidRPr="00B03398">
        <w:rPr>
          <w:rFonts w:cs="Tahoma"/>
          <w:szCs w:val="19"/>
        </w:rPr>
        <w:t xml:space="preserve"> </w:t>
      </w:r>
      <w:r>
        <w:rPr>
          <w:rFonts w:cs="Tahoma"/>
          <w:bCs/>
          <w:szCs w:val="19"/>
        </w:rPr>
        <w:t>ve výši 500.000.000</w:t>
      </w:r>
      <w:r w:rsidRPr="00B03398">
        <w:rPr>
          <w:rFonts w:cs="Tahoma"/>
          <w:szCs w:val="19"/>
        </w:rPr>
        <w:t xml:space="preserve"> Kč</w:t>
      </w:r>
      <w:r>
        <w:rPr>
          <w:rFonts w:cs="Tahoma"/>
          <w:bCs/>
          <w:szCs w:val="19"/>
        </w:rPr>
        <w:t xml:space="preserve"> (slovy: </w:t>
      </w:r>
      <w:r>
        <w:rPr>
          <w:rFonts w:cs="Tahoma"/>
          <w:bCs/>
          <w:i/>
          <w:iCs/>
          <w:szCs w:val="19"/>
        </w:rPr>
        <w:t>pět set milionů korun českých</w:t>
      </w:r>
      <w:r>
        <w:rPr>
          <w:rFonts w:cs="Tahoma"/>
          <w:bCs/>
          <w:szCs w:val="19"/>
        </w:rPr>
        <w:t>)</w:t>
      </w:r>
      <w:r>
        <w:rPr>
          <w:rFonts w:cs="Tahoma"/>
          <w:szCs w:val="19"/>
        </w:rPr>
        <w:t xml:space="preserve"> </w:t>
      </w:r>
      <w:r w:rsidRPr="00F0716F">
        <w:rPr>
          <w:rFonts w:cs="Tahoma"/>
          <w:bCs/>
          <w:szCs w:val="19"/>
        </w:rPr>
        <w:t>bez DPH</w:t>
      </w:r>
      <w:r w:rsidRPr="00E627CF">
        <w:rPr>
          <w:rFonts w:cs="Tahoma"/>
          <w:szCs w:val="19"/>
        </w:rPr>
        <w:t xml:space="preserve"> a zároveň hodnotou projektových prací min. </w:t>
      </w:r>
      <w:r>
        <w:rPr>
          <w:rFonts w:cs="Tahoma"/>
          <w:bCs/>
          <w:szCs w:val="19"/>
        </w:rPr>
        <w:t xml:space="preserve">ve výši </w:t>
      </w:r>
      <w:r w:rsidR="00D050AE">
        <w:rPr>
          <w:rFonts w:cs="Tahoma"/>
          <w:szCs w:val="19"/>
        </w:rPr>
        <w:t>50</w:t>
      </w:r>
      <w:r w:rsidRPr="00E627CF">
        <w:rPr>
          <w:rFonts w:cs="Tahoma"/>
          <w:szCs w:val="19"/>
        </w:rPr>
        <w:t xml:space="preserve">.000.000 Kč </w:t>
      </w:r>
      <w:r>
        <w:rPr>
          <w:rFonts w:cs="Tahoma"/>
          <w:bCs/>
          <w:szCs w:val="19"/>
        </w:rPr>
        <w:t xml:space="preserve">(slovy: </w:t>
      </w:r>
      <w:r w:rsidR="00D050AE">
        <w:rPr>
          <w:rFonts w:cs="Tahoma"/>
          <w:bCs/>
          <w:i/>
          <w:iCs/>
          <w:szCs w:val="19"/>
        </w:rPr>
        <w:t>padesát</w:t>
      </w:r>
      <w:r>
        <w:rPr>
          <w:rFonts w:cs="Tahoma"/>
          <w:bCs/>
          <w:i/>
          <w:iCs/>
          <w:szCs w:val="19"/>
        </w:rPr>
        <w:t xml:space="preserve"> milionů korun českých</w:t>
      </w:r>
      <w:r>
        <w:rPr>
          <w:rFonts w:cs="Tahoma"/>
          <w:bCs/>
          <w:szCs w:val="19"/>
        </w:rPr>
        <w:t>)</w:t>
      </w:r>
      <w:r>
        <w:rPr>
          <w:rFonts w:cs="Tahoma"/>
          <w:bCs/>
          <w:i/>
          <w:iCs/>
          <w:szCs w:val="19"/>
        </w:rPr>
        <w:t xml:space="preserve"> </w:t>
      </w:r>
      <w:r w:rsidRPr="00F0716F">
        <w:rPr>
          <w:rFonts w:cs="Tahoma"/>
          <w:bCs/>
          <w:szCs w:val="19"/>
        </w:rPr>
        <w:t>bez</w:t>
      </w:r>
      <w:r w:rsidR="00E70F6F">
        <w:rPr>
          <w:rFonts w:cs="Tahoma"/>
          <w:bCs/>
          <w:szCs w:val="19"/>
        </w:rPr>
        <w:t> </w:t>
      </w:r>
      <w:r w:rsidRPr="00F0716F">
        <w:rPr>
          <w:rFonts w:cs="Tahoma"/>
          <w:bCs/>
          <w:szCs w:val="19"/>
        </w:rPr>
        <w:t>DPH</w:t>
      </w:r>
      <w:r w:rsidR="005867EF">
        <w:rPr>
          <w:rFonts w:cs="Tahoma"/>
          <w:bCs/>
          <w:szCs w:val="19"/>
        </w:rPr>
        <w:t>;</w:t>
      </w:r>
    </w:p>
    <w:p w14:paraId="6A52BB78" w14:textId="32F65B7C" w:rsidR="00EB7194" w:rsidRPr="009B41A5" w:rsidRDefault="00EB7194" w:rsidP="00EB7194">
      <w:pPr>
        <w:suppressAutoHyphens w:val="0"/>
        <w:spacing w:after="160"/>
        <w:ind w:left="1418"/>
        <w:rPr>
          <w:rFonts w:cs="Tahoma"/>
          <w:szCs w:val="19"/>
          <w:lang w:eastAsia="cs-CZ"/>
        </w:rPr>
      </w:pPr>
      <w:r w:rsidRPr="00637C4E">
        <w:rPr>
          <w:rFonts w:cs="Tahoma"/>
          <w:szCs w:val="19"/>
          <w:lang w:eastAsia="cs-CZ"/>
        </w:rPr>
        <w:t xml:space="preserve">Za každou takto hodnocenou zakázku </w:t>
      </w:r>
      <w:r>
        <w:rPr>
          <w:rFonts w:cs="Tahoma"/>
          <w:szCs w:val="19"/>
          <w:lang w:eastAsia="cs-CZ"/>
        </w:rPr>
        <w:t>nad rámec technické kvalifikace dle </w:t>
      </w:r>
      <w:proofErr w:type="spellStart"/>
      <w:r w:rsidR="005867EF">
        <w:rPr>
          <w:rFonts w:cs="Tahoma"/>
          <w:szCs w:val="19"/>
          <w:lang w:eastAsia="cs-CZ"/>
        </w:rPr>
        <w:t>pod</w:t>
      </w:r>
      <w:r>
        <w:rPr>
          <w:rFonts w:cs="Tahoma"/>
          <w:szCs w:val="19"/>
          <w:lang w:eastAsia="cs-CZ"/>
        </w:rPr>
        <w:t>odst</w:t>
      </w:r>
      <w:proofErr w:type="spellEnd"/>
      <w:r>
        <w:rPr>
          <w:rFonts w:cs="Tahoma"/>
          <w:szCs w:val="19"/>
          <w:lang w:eastAsia="cs-CZ"/>
        </w:rPr>
        <w:t>. 1</w:t>
      </w:r>
      <w:r w:rsidR="00340282">
        <w:rPr>
          <w:rFonts w:cs="Tahoma"/>
          <w:szCs w:val="19"/>
          <w:lang w:eastAsia="cs-CZ"/>
        </w:rPr>
        <w:t>9</w:t>
      </w:r>
      <w:r>
        <w:rPr>
          <w:rFonts w:cs="Tahoma"/>
          <w:szCs w:val="19"/>
          <w:lang w:eastAsia="cs-CZ"/>
        </w:rPr>
        <w:t>.</w:t>
      </w:r>
      <w:r w:rsidR="00340282">
        <w:rPr>
          <w:rFonts w:cs="Tahoma"/>
          <w:szCs w:val="19"/>
          <w:lang w:eastAsia="cs-CZ"/>
        </w:rPr>
        <w:t>3</w:t>
      </w:r>
      <w:r w:rsidRPr="009B41A5">
        <w:rPr>
          <w:rFonts w:cs="Tahoma"/>
          <w:szCs w:val="19"/>
          <w:lang w:eastAsia="cs-CZ"/>
        </w:rPr>
        <w:t xml:space="preserve">.4 písm. a) bod </w:t>
      </w:r>
      <w:proofErr w:type="spellStart"/>
      <w:r w:rsidRPr="009B41A5">
        <w:rPr>
          <w:rFonts w:cs="Tahoma"/>
          <w:szCs w:val="19"/>
          <w:lang w:eastAsia="cs-CZ"/>
        </w:rPr>
        <w:t>iii</w:t>
      </w:r>
      <w:proofErr w:type="spellEnd"/>
      <w:r w:rsidRPr="009B41A5">
        <w:rPr>
          <w:rFonts w:cs="Tahoma"/>
          <w:szCs w:val="19"/>
          <w:lang w:eastAsia="cs-CZ"/>
        </w:rPr>
        <w:t xml:space="preserve">. </w:t>
      </w:r>
      <w:r w:rsidR="005867EF" w:rsidRPr="009B41A5">
        <w:rPr>
          <w:rFonts w:cs="Tahoma"/>
          <w:szCs w:val="19"/>
          <w:lang w:eastAsia="cs-CZ"/>
        </w:rPr>
        <w:t>Výzvy</w:t>
      </w:r>
      <w:r w:rsidRPr="009B41A5">
        <w:rPr>
          <w:rFonts w:cs="Tahoma"/>
          <w:szCs w:val="19"/>
          <w:lang w:eastAsia="cs-CZ"/>
        </w:rPr>
        <w:t xml:space="preserve"> získá účastník zadávacího řízení </w:t>
      </w:r>
      <w:r w:rsidR="008332EE">
        <w:rPr>
          <w:rFonts w:cs="Tahoma"/>
          <w:szCs w:val="19"/>
          <w:lang w:eastAsia="cs-CZ"/>
        </w:rPr>
        <w:t>4</w:t>
      </w:r>
      <w:r w:rsidRPr="009B41A5">
        <w:rPr>
          <w:rFonts w:cs="Tahoma"/>
          <w:szCs w:val="19"/>
          <w:lang w:eastAsia="cs-CZ"/>
        </w:rPr>
        <w:t xml:space="preserve"> body, maximálně však může obdržet </w:t>
      </w:r>
      <w:r w:rsidR="008332EE">
        <w:rPr>
          <w:rFonts w:cs="Tahoma"/>
          <w:szCs w:val="19"/>
          <w:lang w:eastAsia="cs-CZ"/>
        </w:rPr>
        <w:t>2</w:t>
      </w:r>
      <w:r w:rsidRPr="00937E94">
        <w:rPr>
          <w:rFonts w:cs="Tahoma"/>
          <w:szCs w:val="19"/>
          <w:lang w:eastAsia="cs-CZ"/>
        </w:rPr>
        <w:t>0</w:t>
      </w:r>
      <w:r w:rsidRPr="009B41A5">
        <w:rPr>
          <w:rFonts w:cs="Tahoma"/>
          <w:szCs w:val="19"/>
          <w:lang w:eastAsia="cs-CZ"/>
        </w:rPr>
        <w:t xml:space="preserve"> bodů.</w:t>
      </w:r>
    </w:p>
    <w:p w14:paraId="4D171F4F" w14:textId="346B284F" w:rsidR="00340282" w:rsidRPr="009B41A5" w:rsidRDefault="00340282" w:rsidP="002245FD">
      <w:pPr>
        <w:pStyle w:val="Odstavecseseznamem"/>
        <w:keepNext/>
        <w:numPr>
          <w:ilvl w:val="0"/>
          <w:numId w:val="37"/>
        </w:numPr>
        <w:suppressAutoHyphens w:val="0"/>
        <w:ind w:left="1134" w:hanging="425"/>
        <w:rPr>
          <w:rFonts w:cs="Tahoma"/>
          <w:b/>
          <w:bCs/>
          <w:szCs w:val="19"/>
          <w:lang w:eastAsia="cs-CZ"/>
        </w:rPr>
      </w:pPr>
      <w:r w:rsidRPr="009B41A5">
        <w:rPr>
          <w:rFonts w:cs="Tahoma"/>
          <w:b/>
          <w:bCs/>
          <w:szCs w:val="19"/>
          <w:lang w:eastAsia="cs-CZ"/>
        </w:rPr>
        <w:t>Odborný člen týmu – specialista stavební inženýr v oboru pozemní stavby</w:t>
      </w:r>
    </w:p>
    <w:p w14:paraId="5A8D324E" w14:textId="6D06442A" w:rsidR="00340282" w:rsidRPr="009B41A5" w:rsidRDefault="00340282" w:rsidP="002245FD">
      <w:pPr>
        <w:pStyle w:val="Odstavecseseznamem"/>
        <w:numPr>
          <w:ilvl w:val="1"/>
          <w:numId w:val="38"/>
        </w:numPr>
        <w:suppressAutoHyphens w:val="0"/>
        <w:rPr>
          <w:rFonts w:cs="Tahoma"/>
          <w:szCs w:val="19"/>
          <w:lang w:eastAsia="cs-CZ"/>
        </w:rPr>
      </w:pPr>
      <w:r w:rsidRPr="009B41A5">
        <w:rPr>
          <w:rFonts w:cs="Tahoma"/>
          <w:szCs w:val="19"/>
          <w:lang w:eastAsia="cs-CZ"/>
        </w:rPr>
        <w:t xml:space="preserve">Praxe s projektováním v oboru pozemních staveb v délce delší než </w:t>
      </w:r>
      <w:r w:rsidR="004231CC" w:rsidRPr="009B41A5">
        <w:rPr>
          <w:rFonts w:cs="Tahoma"/>
          <w:szCs w:val="19"/>
          <w:lang w:eastAsia="cs-CZ"/>
        </w:rPr>
        <w:t>deset (</w:t>
      </w:r>
      <w:r w:rsidRPr="009B41A5">
        <w:rPr>
          <w:rFonts w:cs="Tahoma"/>
          <w:szCs w:val="19"/>
          <w:lang w:eastAsia="cs-CZ"/>
        </w:rPr>
        <w:t>10</w:t>
      </w:r>
      <w:r w:rsidR="004231CC" w:rsidRPr="009B41A5">
        <w:rPr>
          <w:rFonts w:cs="Tahoma"/>
          <w:szCs w:val="19"/>
          <w:lang w:eastAsia="cs-CZ"/>
        </w:rPr>
        <w:t>)</w:t>
      </w:r>
      <w:r w:rsidRPr="009B41A5">
        <w:rPr>
          <w:rFonts w:cs="Tahoma"/>
          <w:szCs w:val="19"/>
          <w:lang w:eastAsia="cs-CZ"/>
        </w:rPr>
        <w:t xml:space="preserve"> let;</w:t>
      </w:r>
    </w:p>
    <w:p w14:paraId="4A301BC9" w14:textId="25D99185" w:rsidR="00340282" w:rsidRPr="009B41A5" w:rsidRDefault="00340282" w:rsidP="00340282">
      <w:pPr>
        <w:pStyle w:val="Odstavecseseznamem"/>
        <w:suppressAutoHyphens w:val="0"/>
        <w:ind w:left="1440"/>
        <w:rPr>
          <w:rFonts w:cs="Tahoma"/>
          <w:szCs w:val="19"/>
          <w:lang w:eastAsia="cs-CZ"/>
        </w:rPr>
      </w:pPr>
      <w:r w:rsidRPr="009B41A5">
        <w:rPr>
          <w:rFonts w:cs="Tahoma"/>
          <w:szCs w:val="19"/>
          <w:lang w:eastAsia="cs-CZ"/>
        </w:rPr>
        <w:t>Za každý prokázaný celý rok praxe s projektováním v oboru pozemních staveb nad</w:t>
      </w:r>
      <w:r w:rsidR="00E70F6F" w:rsidRPr="009B41A5">
        <w:rPr>
          <w:rFonts w:cs="Tahoma"/>
          <w:szCs w:val="19"/>
          <w:lang w:eastAsia="cs-CZ"/>
        </w:rPr>
        <w:t> </w:t>
      </w:r>
      <w:r w:rsidRPr="009B41A5">
        <w:rPr>
          <w:rFonts w:cs="Tahoma"/>
          <w:szCs w:val="19"/>
          <w:lang w:eastAsia="cs-CZ"/>
        </w:rPr>
        <w:t xml:space="preserve">požadovanou minimální délku praxe (tj. nad </w:t>
      </w:r>
      <w:r w:rsidR="004231CC" w:rsidRPr="009B41A5">
        <w:rPr>
          <w:rFonts w:cs="Tahoma"/>
          <w:szCs w:val="19"/>
          <w:lang w:eastAsia="cs-CZ"/>
        </w:rPr>
        <w:t>deset /</w:t>
      </w:r>
      <w:r w:rsidRPr="009B41A5">
        <w:rPr>
          <w:rFonts w:cs="Tahoma"/>
          <w:szCs w:val="19"/>
          <w:lang w:eastAsia="cs-CZ"/>
        </w:rPr>
        <w:t>10</w:t>
      </w:r>
      <w:r w:rsidR="004231CC" w:rsidRPr="009B41A5">
        <w:rPr>
          <w:rFonts w:cs="Tahoma"/>
          <w:szCs w:val="19"/>
          <w:lang w:eastAsia="cs-CZ"/>
        </w:rPr>
        <w:t>/</w:t>
      </w:r>
      <w:r w:rsidRPr="009B41A5">
        <w:rPr>
          <w:rFonts w:cs="Tahoma"/>
          <w:szCs w:val="19"/>
          <w:lang w:eastAsia="cs-CZ"/>
        </w:rPr>
        <w:t xml:space="preserve"> let) získá účastník zadávacího řízení </w:t>
      </w:r>
      <w:r w:rsidR="008332EE">
        <w:rPr>
          <w:rFonts w:cs="Tahoma"/>
          <w:szCs w:val="19"/>
          <w:lang w:eastAsia="cs-CZ"/>
        </w:rPr>
        <w:t>2</w:t>
      </w:r>
      <w:r w:rsidR="00B669B8" w:rsidRPr="009B41A5">
        <w:rPr>
          <w:rFonts w:cs="Tahoma"/>
          <w:szCs w:val="19"/>
          <w:lang w:eastAsia="cs-CZ"/>
        </w:rPr>
        <w:t> </w:t>
      </w:r>
      <w:r w:rsidRPr="009B41A5">
        <w:rPr>
          <w:rFonts w:cs="Tahoma"/>
          <w:szCs w:val="19"/>
          <w:lang w:eastAsia="cs-CZ"/>
        </w:rPr>
        <w:t>bod</w:t>
      </w:r>
      <w:r w:rsidR="008332EE">
        <w:rPr>
          <w:rFonts w:cs="Tahoma"/>
          <w:szCs w:val="19"/>
          <w:lang w:eastAsia="cs-CZ"/>
        </w:rPr>
        <w:t>y</w:t>
      </w:r>
      <w:r w:rsidRPr="009B41A5">
        <w:rPr>
          <w:rFonts w:cs="Tahoma"/>
          <w:szCs w:val="19"/>
          <w:lang w:eastAsia="cs-CZ"/>
        </w:rPr>
        <w:t xml:space="preserve">, maximálně však může obdržet </w:t>
      </w:r>
      <w:r w:rsidR="008332EE">
        <w:rPr>
          <w:rFonts w:cs="Tahoma"/>
          <w:szCs w:val="19"/>
          <w:lang w:eastAsia="cs-CZ"/>
        </w:rPr>
        <w:t>2</w:t>
      </w:r>
      <w:r w:rsidRPr="009B41A5">
        <w:rPr>
          <w:rFonts w:cs="Tahoma"/>
          <w:szCs w:val="19"/>
          <w:lang w:eastAsia="cs-CZ"/>
        </w:rPr>
        <w:t>0 bodů. Pro vyloučení všech pochybností Zadavatel uvádí, že body budou uděleny pouze za celé ukončené roky praxe.</w:t>
      </w:r>
    </w:p>
    <w:p w14:paraId="52FF3392" w14:textId="7128DA82" w:rsidR="00D050AE" w:rsidRPr="009B41A5" w:rsidRDefault="00340282" w:rsidP="00FE4898">
      <w:pPr>
        <w:pStyle w:val="Odstavecseseznamem"/>
        <w:numPr>
          <w:ilvl w:val="1"/>
          <w:numId w:val="38"/>
        </w:numPr>
        <w:suppressAutoHyphens w:val="0"/>
        <w:rPr>
          <w:rFonts w:cs="Tahoma"/>
          <w:szCs w:val="19"/>
          <w:lang w:eastAsia="cs-CZ"/>
        </w:rPr>
      </w:pPr>
      <w:r w:rsidRPr="009B41A5">
        <w:rPr>
          <w:rFonts w:cs="Tahoma"/>
          <w:szCs w:val="19"/>
          <w:lang w:eastAsia="cs-CZ"/>
        </w:rPr>
        <w:t xml:space="preserve">Zkušenost s projektováním </w:t>
      </w:r>
      <w:r w:rsidR="00D050AE" w:rsidRPr="00512C5D">
        <w:rPr>
          <w:rFonts w:cs="Tahoma"/>
          <w:szCs w:val="19"/>
        </w:rPr>
        <w:t>stavební části čistírny odpadních vod nebo úpravny vody</w:t>
      </w:r>
      <w:r w:rsidR="00D050AE" w:rsidRPr="003D1672">
        <w:rPr>
          <w:rFonts w:cs="Tahoma"/>
          <w:szCs w:val="19"/>
        </w:rPr>
        <w:t>, a to v</w:t>
      </w:r>
      <w:r w:rsidR="00C31039">
        <w:rPr>
          <w:rFonts w:cs="Tahoma"/>
          <w:szCs w:val="19"/>
        </w:rPr>
        <w:t> </w:t>
      </w:r>
      <w:r w:rsidR="00D050AE" w:rsidRPr="003D1672">
        <w:rPr>
          <w:rFonts w:cs="Tahoma"/>
          <w:szCs w:val="19"/>
        </w:rPr>
        <w:t xml:space="preserve">rozsahu </w:t>
      </w:r>
      <w:r w:rsidR="00D050AE">
        <w:rPr>
          <w:rFonts w:cs="Tahoma"/>
          <w:szCs w:val="19"/>
        </w:rPr>
        <w:t>ceny díla</w:t>
      </w:r>
      <w:r w:rsidR="00D050AE" w:rsidRPr="003D1672">
        <w:rPr>
          <w:rFonts w:cs="Tahoma"/>
          <w:szCs w:val="19"/>
        </w:rPr>
        <w:t xml:space="preserve"> min</w:t>
      </w:r>
      <w:r w:rsidR="00D050AE">
        <w:rPr>
          <w:rFonts w:cs="Tahoma"/>
          <w:szCs w:val="19"/>
        </w:rPr>
        <w:t>.</w:t>
      </w:r>
      <w:r w:rsidR="00D050AE" w:rsidRPr="003D1672">
        <w:rPr>
          <w:rFonts w:cs="Tahoma"/>
          <w:szCs w:val="19"/>
        </w:rPr>
        <w:t xml:space="preserve"> </w:t>
      </w:r>
      <w:r w:rsidR="00D050AE">
        <w:rPr>
          <w:rFonts w:cs="Tahoma"/>
          <w:szCs w:val="19"/>
        </w:rPr>
        <w:t xml:space="preserve">ve výši </w:t>
      </w:r>
      <w:r w:rsidR="00D050AE" w:rsidRPr="00B03398">
        <w:rPr>
          <w:rFonts w:cs="Tahoma"/>
          <w:szCs w:val="19"/>
        </w:rPr>
        <w:t>100</w:t>
      </w:r>
      <w:r w:rsidR="00D050AE">
        <w:rPr>
          <w:rFonts w:cs="Tahoma"/>
          <w:szCs w:val="19"/>
        </w:rPr>
        <w:t>.000.000</w:t>
      </w:r>
      <w:r w:rsidR="00D050AE" w:rsidRPr="00B03398">
        <w:rPr>
          <w:rFonts w:cs="Tahoma"/>
          <w:szCs w:val="19"/>
        </w:rPr>
        <w:t xml:space="preserve"> Kč</w:t>
      </w:r>
      <w:r w:rsidR="00D050AE">
        <w:rPr>
          <w:rFonts w:cs="Tahoma"/>
          <w:szCs w:val="19"/>
        </w:rPr>
        <w:t xml:space="preserve"> (slovy: </w:t>
      </w:r>
      <w:r w:rsidR="00D050AE">
        <w:rPr>
          <w:rFonts w:cs="Tahoma"/>
          <w:i/>
          <w:szCs w:val="19"/>
        </w:rPr>
        <w:t>jedno sto milionů korun českých</w:t>
      </w:r>
      <w:r w:rsidR="00D050AE">
        <w:rPr>
          <w:rFonts w:cs="Tahoma"/>
          <w:szCs w:val="19"/>
        </w:rPr>
        <w:t xml:space="preserve">) </w:t>
      </w:r>
      <w:r w:rsidR="00D050AE" w:rsidRPr="00F0716F">
        <w:rPr>
          <w:rFonts w:cs="Tahoma"/>
          <w:szCs w:val="19"/>
        </w:rPr>
        <w:t>bez DPH</w:t>
      </w:r>
      <w:r w:rsidR="00C31039">
        <w:rPr>
          <w:rFonts w:cs="Tahoma"/>
          <w:szCs w:val="19"/>
        </w:rPr>
        <w:t>;</w:t>
      </w:r>
    </w:p>
    <w:p w14:paraId="5EA83C17" w14:textId="5DE9D60E" w:rsidR="00340282" w:rsidRDefault="00462643" w:rsidP="00462643">
      <w:pPr>
        <w:pStyle w:val="Odstavecseseznamem"/>
        <w:suppressAutoHyphens w:val="0"/>
        <w:ind w:left="1440"/>
        <w:rPr>
          <w:rFonts w:cs="Tahoma"/>
          <w:szCs w:val="19"/>
          <w:lang w:eastAsia="cs-CZ"/>
        </w:rPr>
      </w:pPr>
      <w:r w:rsidRPr="009B41A5">
        <w:rPr>
          <w:rFonts w:cs="Tahoma"/>
          <w:szCs w:val="19"/>
          <w:lang w:eastAsia="cs-CZ"/>
        </w:rPr>
        <w:t>Za každou takto hodnocenou zakázku nad rámec technické kvalifikace</w:t>
      </w:r>
      <w:r w:rsidR="00B669B8" w:rsidRPr="009B41A5">
        <w:rPr>
          <w:rFonts w:cs="Tahoma"/>
          <w:szCs w:val="19"/>
          <w:lang w:eastAsia="cs-CZ"/>
        </w:rPr>
        <w:t xml:space="preserve"> </w:t>
      </w:r>
      <w:r w:rsidRPr="009B41A5">
        <w:rPr>
          <w:rFonts w:cs="Tahoma"/>
          <w:szCs w:val="19"/>
          <w:lang w:eastAsia="cs-CZ"/>
        </w:rPr>
        <w:t>dle </w:t>
      </w:r>
      <w:proofErr w:type="spellStart"/>
      <w:r w:rsidR="005867EF" w:rsidRPr="009B41A5">
        <w:rPr>
          <w:rFonts w:cs="Tahoma"/>
          <w:szCs w:val="19"/>
          <w:lang w:eastAsia="cs-CZ"/>
        </w:rPr>
        <w:t>pod</w:t>
      </w:r>
      <w:r w:rsidRPr="009B41A5">
        <w:rPr>
          <w:rFonts w:cs="Tahoma"/>
          <w:szCs w:val="19"/>
          <w:lang w:eastAsia="cs-CZ"/>
        </w:rPr>
        <w:t>odst</w:t>
      </w:r>
      <w:proofErr w:type="spellEnd"/>
      <w:r w:rsidRPr="009B41A5">
        <w:rPr>
          <w:rFonts w:cs="Tahoma"/>
          <w:szCs w:val="19"/>
          <w:lang w:eastAsia="cs-CZ"/>
        </w:rPr>
        <w:t xml:space="preserve">. 19.3.4 písm. c) bod </w:t>
      </w:r>
      <w:proofErr w:type="spellStart"/>
      <w:r w:rsidRPr="009B41A5">
        <w:rPr>
          <w:rFonts w:cs="Tahoma"/>
          <w:szCs w:val="19"/>
          <w:lang w:eastAsia="cs-CZ"/>
        </w:rPr>
        <w:t>iii</w:t>
      </w:r>
      <w:proofErr w:type="spellEnd"/>
      <w:r w:rsidRPr="009B41A5">
        <w:rPr>
          <w:rFonts w:cs="Tahoma"/>
          <w:szCs w:val="19"/>
          <w:lang w:eastAsia="cs-CZ"/>
        </w:rPr>
        <w:t xml:space="preserve">. </w:t>
      </w:r>
      <w:r w:rsidR="005867EF" w:rsidRPr="009B41A5">
        <w:rPr>
          <w:rFonts w:cs="Tahoma"/>
          <w:szCs w:val="19"/>
          <w:lang w:eastAsia="cs-CZ"/>
        </w:rPr>
        <w:t>Výzvy</w:t>
      </w:r>
      <w:r w:rsidRPr="009B41A5">
        <w:rPr>
          <w:rFonts w:cs="Tahoma"/>
          <w:szCs w:val="19"/>
          <w:lang w:eastAsia="cs-CZ"/>
        </w:rPr>
        <w:t xml:space="preserve"> získá účastník zadávacího řízení </w:t>
      </w:r>
      <w:r w:rsidR="008332EE">
        <w:rPr>
          <w:rFonts w:cs="Tahoma"/>
          <w:szCs w:val="19"/>
          <w:lang w:eastAsia="cs-CZ"/>
        </w:rPr>
        <w:t>4</w:t>
      </w:r>
      <w:r w:rsidRPr="009B41A5">
        <w:rPr>
          <w:rFonts w:cs="Tahoma"/>
          <w:szCs w:val="19"/>
          <w:lang w:eastAsia="cs-CZ"/>
        </w:rPr>
        <w:t xml:space="preserve"> body, maximálně však může obdržet </w:t>
      </w:r>
      <w:r w:rsidR="008332EE">
        <w:rPr>
          <w:rFonts w:cs="Tahoma"/>
          <w:szCs w:val="19"/>
          <w:lang w:eastAsia="cs-CZ"/>
        </w:rPr>
        <w:t>2</w:t>
      </w:r>
      <w:r w:rsidRPr="00937E94">
        <w:rPr>
          <w:rFonts w:cs="Tahoma"/>
          <w:szCs w:val="19"/>
          <w:lang w:eastAsia="cs-CZ"/>
        </w:rPr>
        <w:t>0</w:t>
      </w:r>
      <w:r w:rsidRPr="009B41A5">
        <w:rPr>
          <w:rFonts w:cs="Tahoma"/>
          <w:szCs w:val="19"/>
          <w:lang w:eastAsia="cs-CZ"/>
        </w:rPr>
        <w:t xml:space="preserve"> bodů.</w:t>
      </w:r>
      <w:r w:rsidR="00340282">
        <w:rPr>
          <w:rFonts w:cs="Tahoma"/>
          <w:szCs w:val="19"/>
          <w:lang w:eastAsia="cs-CZ"/>
        </w:rPr>
        <w:t xml:space="preserve"> </w:t>
      </w:r>
    </w:p>
    <w:p w14:paraId="252EF00C" w14:textId="4EDDF72C" w:rsidR="00462643" w:rsidRPr="00937E94" w:rsidRDefault="00B669B8" w:rsidP="002245FD">
      <w:pPr>
        <w:pStyle w:val="Odstavecseseznamem"/>
        <w:keepNext/>
        <w:numPr>
          <w:ilvl w:val="0"/>
          <w:numId w:val="37"/>
        </w:numPr>
        <w:suppressAutoHyphens w:val="0"/>
        <w:ind w:left="1134" w:hanging="425"/>
        <w:rPr>
          <w:rFonts w:cs="Tahoma"/>
          <w:b/>
          <w:bCs/>
          <w:szCs w:val="19"/>
          <w:lang w:eastAsia="cs-CZ"/>
        </w:rPr>
      </w:pPr>
      <w:r w:rsidRPr="00937E94">
        <w:rPr>
          <w:rFonts w:cs="Tahoma"/>
          <w:b/>
          <w:bCs/>
          <w:szCs w:val="19"/>
          <w:lang w:eastAsia="cs-CZ"/>
        </w:rPr>
        <w:t>Odborný člen týmu – specialista strojní inženýr</w:t>
      </w:r>
    </w:p>
    <w:p w14:paraId="3BA41083" w14:textId="27117628" w:rsidR="00B669B8" w:rsidRPr="00B669B8" w:rsidRDefault="00B669B8" w:rsidP="002245FD">
      <w:pPr>
        <w:pStyle w:val="Odstavecseseznamem"/>
        <w:numPr>
          <w:ilvl w:val="0"/>
          <w:numId w:val="39"/>
        </w:numPr>
        <w:suppressAutoHyphens w:val="0"/>
        <w:rPr>
          <w:rFonts w:cs="Tahoma"/>
          <w:szCs w:val="19"/>
          <w:lang w:eastAsia="cs-CZ"/>
        </w:rPr>
      </w:pPr>
      <w:r w:rsidRPr="00B669B8">
        <w:rPr>
          <w:rFonts w:cs="Tahoma"/>
          <w:szCs w:val="19"/>
          <w:lang w:eastAsia="cs-CZ"/>
        </w:rPr>
        <w:t xml:space="preserve">Praxe s projektováním </w:t>
      </w:r>
      <w:ins w:id="366" w:author="Autor">
        <w:r w:rsidR="00E6207B" w:rsidRPr="00E6207B">
          <w:rPr>
            <w:rFonts w:cs="Tahoma"/>
            <w:szCs w:val="19"/>
            <w:lang w:eastAsia="cs-CZ"/>
          </w:rPr>
          <w:t xml:space="preserve">strojních zařízení pro objekty vodohospodářské nebo průmyslové infrastruktury </w:t>
        </w:r>
      </w:ins>
      <w:del w:id="367" w:author="Autor">
        <w:r w:rsidRPr="00B669B8" w:rsidDel="00E6207B">
          <w:rPr>
            <w:rFonts w:cs="Tahoma"/>
            <w:szCs w:val="19"/>
            <w:lang w:eastAsia="cs-CZ"/>
          </w:rPr>
          <w:delText xml:space="preserve">v oboru pozemních staveb </w:delText>
        </w:r>
      </w:del>
      <w:r w:rsidRPr="00B669B8">
        <w:rPr>
          <w:rFonts w:cs="Tahoma"/>
          <w:szCs w:val="19"/>
          <w:lang w:eastAsia="cs-CZ"/>
        </w:rPr>
        <w:t xml:space="preserve">v délce delší než </w:t>
      </w:r>
      <w:r w:rsidR="004231CC">
        <w:rPr>
          <w:rFonts w:cs="Tahoma"/>
          <w:szCs w:val="19"/>
          <w:lang w:eastAsia="cs-CZ"/>
        </w:rPr>
        <w:t>deset (</w:t>
      </w:r>
      <w:r w:rsidRPr="00B669B8">
        <w:rPr>
          <w:rFonts w:cs="Tahoma"/>
          <w:szCs w:val="19"/>
          <w:lang w:eastAsia="cs-CZ"/>
        </w:rPr>
        <w:t>10</w:t>
      </w:r>
      <w:r w:rsidR="004231CC">
        <w:rPr>
          <w:rFonts w:cs="Tahoma"/>
          <w:szCs w:val="19"/>
          <w:lang w:eastAsia="cs-CZ"/>
        </w:rPr>
        <w:t>)</w:t>
      </w:r>
      <w:r w:rsidRPr="00B669B8">
        <w:rPr>
          <w:rFonts w:cs="Tahoma"/>
          <w:szCs w:val="19"/>
          <w:lang w:eastAsia="cs-CZ"/>
        </w:rPr>
        <w:t xml:space="preserve"> let;</w:t>
      </w:r>
    </w:p>
    <w:p w14:paraId="78312095" w14:textId="20421F0F" w:rsidR="00B669B8" w:rsidRDefault="00B669B8" w:rsidP="00B669B8">
      <w:pPr>
        <w:pStyle w:val="Odstavecseseznamem"/>
        <w:suppressAutoHyphens w:val="0"/>
        <w:ind w:left="1440"/>
        <w:rPr>
          <w:rFonts w:cs="Tahoma"/>
          <w:szCs w:val="19"/>
          <w:lang w:eastAsia="cs-CZ"/>
        </w:rPr>
      </w:pPr>
      <w:bookmarkStart w:id="368" w:name="_Hlk160114395"/>
      <w:r w:rsidRPr="00B669B8">
        <w:rPr>
          <w:rFonts w:cs="Tahoma"/>
          <w:szCs w:val="19"/>
          <w:lang w:eastAsia="cs-CZ"/>
        </w:rPr>
        <w:t>Za každý prokázaný celý rok praxe s projektováním</w:t>
      </w:r>
      <w:del w:id="369" w:author="Autor">
        <w:r w:rsidRPr="00B669B8" w:rsidDel="001258FA">
          <w:rPr>
            <w:rFonts w:cs="Tahoma"/>
            <w:szCs w:val="19"/>
            <w:lang w:eastAsia="cs-CZ"/>
          </w:rPr>
          <w:delText xml:space="preserve"> v</w:delText>
        </w:r>
      </w:del>
      <w:r>
        <w:rPr>
          <w:rFonts w:cs="Tahoma"/>
          <w:szCs w:val="19"/>
          <w:lang w:eastAsia="cs-CZ"/>
        </w:rPr>
        <w:t> strojních zařízení pro objekty vodohospodářské nebo průmyslové infrastruktury</w:t>
      </w:r>
      <w:r w:rsidRPr="00B669B8">
        <w:rPr>
          <w:rFonts w:cs="Tahoma"/>
          <w:szCs w:val="19"/>
          <w:lang w:eastAsia="cs-CZ"/>
        </w:rPr>
        <w:t xml:space="preserve"> nad požadovanou minimální délku praxe (</w:t>
      </w:r>
      <w:r w:rsidRPr="00DE3E29">
        <w:rPr>
          <w:rFonts w:cs="Tahoma"/>
          <w:szCs w:val="19"/>
          <w:lang w:eastAsia="cs-CZ"/>
        </w:rPr>
        <w:t xml:space="preserve">tj. nad </w:t>
      </w:r>
      <w:r w:rsidR="004231CC" w:rsidRPr="00DE3E29">
        <w:rPr>
          <w:rFonts w:cs="Tahoma"/>
          <w:szCs w:val="19"/>
          <w:lang w:eastAsia="cs-CZ"/>
        </w:rPr>
        <w:t>deset /</w:t>
      </w:r>
      <w:r w:rsidRPr="00DE3E29">
        <w:rPr>
          <w:rFonts w:cs="Tahoma"/>
          <w:szCs w:val="19"/>
          <w:lang w:eastAsia="cs-CZ"/>
        </w:rPr>
        <w:t>10</w:t>
      </w:r>
      <w:r w:rsidR="004231CC" w:rsidRPr="00DE3E29">
        <w:rPr>
          <w:rFonts w:cs="Tahoma"/>
          <w:szCs w:val="19"/>
          <w:lang w:eastAsia="cs-CZ"/>
        </w:rPr>
        <w:t>/</w:t>
      </w:r>
      <w:r w:rsidRPr="00DE3E29">
        <w:rPr>
          <w:rFonts w:cs="Tahoma"/>
          <w:szCs w:val="19"/>
          <w:lang w:eastAsia="cs-CZ"/>
        </w:rPr>
        <w:t xml:space="preserve"> let) získá účastník zadávacího řízení </w:t>
      </w:r>
      <w:r w:rsidR="008332EE">
        <w:rPr>
          <w:rFonts w:cs="Tahoma"/>
          <w:szCs w:val="19"/>
          <w:lang w:eastAsia="cs-CZ"/>
        </w:rPr>
        <w:t>1</w:t>
      </w:r>
      <w:r w:rsidRPr="00DE3E29">
        <w:rPr>
          <w:rFonts w:cs="Tahoma"/>
          <w:szCs w:val="19"/>
          <w:lang w:eastAsia="cs-CZ"/>
        </w:rPr>
        <w:t xml:space="preserve"> bod, maximálně však může obdržet </w:t>
      </w:r>
      <w:r w:rsidR="008332EE">
        <w:rPr>
          <w:rFonts w:cs="Tahoma"/>
          <w:szCs w:val="19"/>
          <w:lang w:eastAsia="cs-CZ"/>
        </w:rPr>
        <w:t>1</w:t>
      </w:r>
      <w:r w:rsidRPr="00DE3E29">
        <w:rPr>
          <w:rFonts w:cs="Tahoma"/>
          <w:szCs w:val="19"/>
          <w:lang w:eastAsia="cs-CZ"/>
        </w:rPr>
        <w:t>0 bodů. Pro vyloučení všech pochybností Zadavatel uvádí, že body budou uděleny pouze za</w:t>
      </w:r>
      <w:r w:rsidR="004231CC" w:rsidRPr="00DE3E29">
        <w:rPr>
          <w:rFonts w:cs="Tahoma"/>
          <w:szCs w:val="19"/>
          <w:lang w:eastAsia="cs-CZ"/>
        </w:rPr>
        <w:t> </w:t>
      </w:r>
      <w:r w:rsidRPr="00DE3E29">
        <w:rPr>
          <w:rFonts w:cs="Tahoma"/>
          <w:szCs w:val="19"/>
          <w:lang w:eastAsia="cs-CZ"/>
        </w:rPr>
        <w:t>celé ukončené roky praxe.</w:t>
      </w:r>
    </w:p>
    <w:bookmarkEnd w:id="368"/>
    <w:p w14:paraId="7BFD0075" w14:textId="752FAFCB" w:rsidR="00B669B8" w:rsidRDefault="00B669B8" w:rsidP="002245FD">
      <w:pPr>
        <w:pStyle w:val="Odstavecseseznamem"/>
        <w:numPr>
          <w:ilvl w:val="0"/>
          <w:numId w:val="39"/>
        </w:numPr>
        <w:suppressAutoHyphens w:val="0"/>
        <w:rPr>
          <w:rFonts w:cs="Tahoma"/>
          <w:szCs w:val="19"/>
          <w:lang w:eastAsia="cs-CZ"/>
        </w:rPr>
      </w:pPr>
      <w:del w:id="370" w:author="Autor">
        <w:r w:rsidDel="00FC0124">
          <w:rPr>
            <w:rFonts w:cs="Tahoma"/>
            <w:szCs w:val="19"/>
            <w:lang w:eastAsia="cs-CZ"/>
          </w:rPr>
          <w:lastRenderedPageBreak/>
          <w:delText>Zkušenost s realizací zakázky na pozici projektanta u projektu stupně DÚR nebo vyššího</w:delText>
        </w:r>
        <w:r w:rsidR="00FC085E" w:rsidDel="00FC0124">
          <w:rPr>
            <w:rFonts w:cs="Tahoma"/>
            <w:szCs w:val="19"/>
            <w:lang w:eastAsia="cs-CZ"/>
          </w:rPr>
          <w:delText xml:space="preserve"> splňující požadavky kvalifikačních „významných služeb“ uvedených u člena realizačního týmu podle pododst. 19.3.4 písm. c) nebo d) Výzvy</w:delText>
        </w:r>
        <w:r w:rsidR="00FC085E" w:rsidDel="00FC0124">
          <w:rPr>
            <w:rStyle w:val="Znakapoznpodarou"/>
            <w:rFonts w:cs="Tahoma"/>
            <w:szCs w:val="19"/>
            <w:lang w:eastAsia="cs-CZ"/>
          </w:rPr>
          <w:footnoteReference w:id="13"/>
        </w:r>
        <w:r w:rsidR="00FC085E" w:rsidDel="00FC0124">
          <w:rPr>
            <w:rFonts w:cs="Tahoma"/>
            <w:szCs w:val="19"/>
            <w:lang w:eastAsia="cs-CZ"/>
          </w:rPr>
          <w:delText>;</w:delText>
        </w:r>
      </w:del>
      <w:r w:rsidR="00FC085E">
        <w:rPr>
          <w:rFonts w:cs="Tahoma"/>
          <w:szCs w:val="19"/>
          <w:lang w:eastAsia="cs-CZ"/>
        </w:rPr>
        <w:t xml:space="preserve"> </w:t>
      </w:r>
      <w:ins w:id="373" w:author="Autor">
        <w:r w:rsidR="00FC0124" w:rsidRPr="00FC0124">
          <w:rPr>
            <w:rFonts w:cs="Tahoma"/>
            <w:szCs w:val="19"/>
            <w:lang w:eastAsia="cs-CZ"/>
          </w:rPr>
          <w:t xml:space="preserve">Zkušenost s </w:t>
        </w:r>
        <w:del w:id="374" w:author="Autor">
          <w:r w:rsidR="00FC0124" w:rsidRPr="00FC0124" w:rsidDel="002258BC">
            <w:rPr>
              <w:rFonts w:cs="Tahoma"/>
              <w:szCs w:val="19"/>
              <w:lang w:eastAsia="cs-CZ"/>
            </w:rPr>
            <w:delText xml:space="preserve">s </w:delText>
          </w:r>
        </w:del>
        <w:r w:rsidR="00FC0124" w:rsidRPr="00FC0124">
          <w:rPr>
            <w:rFonts w:cs="Tahoma"/>
            <w:szCs w:val="19"/>
            <w:lang w:eastAsia="cs-CZ"/>
          </w:rPr>
          <w:t>projektováním čistírny odpadních vod nebo úpravny vody, a to v rozsahu ceny díla min. ve výši 100.000.000 Kč (slovy: jedno sto milionů korun českých) bez DPH, kterou předmětný člen realizačního týmu získal v posledních patnácti (15) letech před zahájením zadávacího řízení</w:t>
        </w:r>
        <w:r w:rsidR="00FC0124">
          <w:rPr>
            <w:rFonts w:cs="Tahoma"/>
            <w:szCs w:val="19"/>
            <w:lang w:eastAsia="cs-CZ"/>
          </w:rPr>
          <w:t>;</w:t>
        </w:r>
      </w:ins>
    </w:p>
    <w:p w14:paraId="3D933A2F" w14:textId="4970ABC7" w:rsidR="00F23F43" w:rsidRDefault="00FC085E" w:rsidP="005B175D">
      <w:pPr>
        <w:pStyle w:val="Odstavecseseznamem"/>
        <w:suppressAutoHyphens w:val="0"/>
        <w:ind w:left="1440"/>
        <w:rPr>
          <w:lang w:eastAsia="cs-CZ"/>
        </w:rPr>
      </w:pPr>
      <w:r w:rsidRPr="00637C4E">
        <w:rPr>
          <w:rFonts w:cs="Tahoma"/>
          <w:szCs w:val="19"/>
          <w:lang w:eastAsia="cs-CZ"/>
        </w:rPr>
        <w:t xml:space="preserve">Za každou takto hodnocenou zakázku </w:t>
      </w:r>
      <w:r>
        <w:rPr>
          <w:rFonts w:cs="Tahoma"/>
          <w:szCs w:val="19"/>
          <w:lang w:eastAsia="cs-CZ"/>
        </w:rPr>
        <w:t>nad rámec technické kvalifikace dle </w:t>
      </w:r>
      <w:proofErr w:type="spellStart"/>
      <w:r>
        <w:rPr>
          <w:rFonts w:cs="Tahoma"/>
          <w:szCs w:val="19"/>
          <w:lang w:eastAsia="cs-CZ"/>
        </w:rPr>
        <w:t>pododst</w:t>
      </w:r>
      <w:proofErr w:type="spellEnd"/>
      <w:r>
        <w:rPr>
          <w:rFonts w:cs="Tahoma"/>
          <w:szCs w:val="19"/>
          <w:lang w:eastAsia="cs-CZ"/>
        </w:rPr>
        <w:t>. 19.3.4 písm</w:t>
      </w:r>
      <w:r w:rsidRPr="00DE3E29">
        <w:rPr>
          <w:rFonts w:cs="Tahoma"/>
          <w:szCs w:val="19"/>
          <w:lang w:eastAsia="cs-CZ"/>
        </w:rPr>
        <w:t xml:space="preserve">. f) bod </w:t>
      </w:r>
      <w:proofErr w:type="spellStart"/>
      <w:r w:rsidRPr="00DE3E29">
        <w:rPr>
          <w:rFonts w:cs="Tahoma"/>
          <w:szCs w:val="19"/>
          <w:lang w:eastAsia="cs-CZ"/>
        </w:rPr>
        <w:t>iii</w:t>
      </w:r>
      <w:proofErr w:type="spellEnd"/>
      <w:r w:rsidRPr="00DE3E29">
        <w:rPr>
          <w:rFonts w:cs="Tahoma"/>
          <w:szCs w:val="19"/>
          <w:lang w:eastAsia="cs-CZ"/>
        </w:rPr>
        <w:t xml:space="preserve">. Výzvy získá účastník zadávacího řízení </w:t>
      </w:r>
      <w:r w:rsidR="008332EE">
        <w:rPr>
          <w:rFonts w:cs="Tahoma"/>
          <w:szCs w:val="19"/>
          <w:lang w:eastAsia="cs-CZ"/>
        </w:rPr>
        <w:t>2</w:t>
      </w:r>
      <w:r w:rsidRPr="00DE3E29">
        <w:rPr>
          <w:rFonts w:cs="Tahoma"/>
          <w:szCs w:val="19"/>
          <w:lang w:eastAsia="cs-CZ"/>
        </w:rPr>
        <w:t xml:space="preserve"> body, maximálně však může obdržet </w:t>
      </w:r>
      <w:r w:rsidR="008332EE">
        <w:rPr>
          <w:rFonts w:cs="Tahoma"/>
          <w:szCs w:val="19"/>
          <w:lang w:eastAsia="cs-CZ"/>
        </w:rPr>
        <w:t>1</w:t>
      </w:r>
      <w:r w:rsidRPr="00183305">
        <w:rPr>
          <w:rFonts w:cs="Tahoma"/>
          <w:szCs w:val="19"/>
          <w:lang w:eastAsia="cs-CZ"/>
        </w:rPr>
        <w:t>0</w:t>
      </w:r>
      <w:r w:rsidRPr="00DE3E29">
        <w:rPr>
          <w:rFonts w:cs="Tahoma"/>
          <w:szCs w:val="19"/>
          <w:lang w:eastAsia="cs-CZ"/>
        </w:rPr>
        <w:t xml:space="preserve"> bodů.</w:t>
      </w:r>
    </w:p>
    <w:p w14:paraId="2911DCCA" w14:textId="77777777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>
        <w:rPr>
          <w:lang w:eastAsia="cs-CZ"/>
        </w:rPr>
        <w:t>Zadavatel si vyhrazuje právo si výše uvedené informace v rámci hodnocení nabídky ověřit u příslušného objednatele/investora.</w:t>
      </w:r>
    </w:p>
    <w:p w14:paraId="2D4FFABD" w14:textId="77777777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>
        <w:rPr>
          <w:lang w:eastAsia="cs-CZ"/>
        </w:rPr>
        <w:t>Pro každou ze shora uvedených pozic je pro účely hodnocení nabídek možné doložit pouze jednoho člena týmu.</w:t>
      </w:r>
    </w:p>
    <w:p w14:paraId="7052F7D4" w14:textId="16A6184D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>
        <w:rPr>
          <w:lang w:eastAsia="cs-CZ"/>
        </w:rPr>
        <w:t xml:space="preserve">Pokud </w:t>
      </w:r>
      <w:proofErr w:type="gramStart"/>
      <w:r>
        <w:rPr>
          <w:lang w:eastAsia="cs-CZ"/>
        </w:rPr>
        <w:t>z</w:t>
      </w:r>
      <w:proofErr w:type="gramEnd"/>
      <w:r>
        <w:rPr>
          <w:lang w:eastAsia="cs-CZ"/>
        </w:rPr>
        <w:t xml:space="preserve"> dodavatelem předložených dokumentů nebude vyplývat Zadavatelem požadovaný rozsah údajů a informací, </w:t>
      </w:r>
      <w:r w:rsidR="00973056">
        <w:rPr>
          <w:lang w:eastAsia="cs-CZ"/>
        </w:rPr>
        <w:t xml:space="preserve">bude nabídce účastníka </w:t>
      </w:r>
      <w:r>
        <w:rPr>
          <w:lang w:eastAsia="cs-CZ"/>
        </w:rPr>
        <w:t>v části s chybějícími nebo neúplnými údaji a informacemi přiděleno 0 bodů.</w:t>
      </w:r>
    </w:p>
    <w:p w14:paraId="39FA71AF" w14:textId="766531B5" w:rsidR="00F23F43" w:rsidRPr="005E3D6B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 w:rsidRPr="00B33974">
        <w:rPr>
          <w:lang w:eastAsia="cs-CZ"/>
        </w:rPr>
        <w:t xml:space="preserve">Účastník zadávacího řízení se podpisem návrhu </w:t>
      </w:r>
      <w:r w:rsidR="005867EF">
        <w:rPr>
          <w:lang w:eastAsia="cs-CZ"/>
        </w:rPr>
        <w:t>s</w:t>
      </w:r>
      <w:r>
        <w:rPr>
          <w:lang w:eastAsia="cs-CZ"/>
        </w:rPr>
        <w:t>mlouvy</w:t>
      </w:r>
      <w:r w:rsidRPr="00B33974">
        <w:rPr>
          <w:lang w:eastAsia="cs-CZ"/>
        </w:rPr>
        <w:t xml:space="preserve"> zaváže k tomu, že osoby s požadovanou kvalifikací, jejichž kvalifikace byla předmětem hodnocení nabídky, budou osobami odpovědnými za</w:t>
      </w:r>
      <w:r>
        <w:rPr>
          <w:lang w:eastAsia="cs-CZ"/>
        </w:rPr>
        <w:t> </w:t>
      </w:r>
      <w:r w:rsidRPr="00B33974">
        <w:rPr>
          <w:lang w:eastAsia="cs-CZ"/>
        </w:rPr>
        <w:t xml:space="preserve">vedení příslušných prací. Pokud dojde ke změně osoby s požadovanou kvalifikací, jejíž kvalifikace byla předmětem hodnocení nabídky, musí zhotovitel prokázat, že se jedná o osobu stejně kvalifikovanou. Změna takovéto osoby musí být schválena </w:t>
      </w:r>
      <w:r>
        <w:rPr>
          <w:lang w:eastAsia="cs-CZ"/>
        </w:rPr>
        <w:t>Zadavatelem</w:t>
      </w:r>
      <w:r w:rsidRPr="00B33974">
        <w:rPr>
          <w:lang w:eastAsia="cs-CZ"/>
        </w:rPr>
        <w:t xml:space="preserve"> vždy před jejím provedením, a to po předložení dokladů v rozsahu kvalifikace, která byla předmětem hodnocení nabídky tak</w:t>
      </w:r>
      <w:r w:rsidR="00A67899">
        <w:rPr>
          <w:lang w:eastAsia="cs-CZ"/>
        </w:rPr>
        <w:t>,</w:t>
      </w:r>
      <w:r w:rsidRPr="00B33974">
        <w:rPr>
          <w:lang w:eastAsia="cs-CZ"/>
        </w:rPr>
        <w:t xml:space="preserve"> jak je uvedeno v čl</w:t>
      </w:r>
      <w:r w:rsidRPr="005E3D6B">
        <w:rPr>
          <w:lang w:eastAsia="cs-CZ"/>
        </w:rPr>
        <w:t xml:space="preserve">. </w:t>
      </w:r>
      <w:r w:rsidR="00B9303A">
        <w:rPr>
          <w:lang w:eastAsia="cs-CZ"/>
        </w:rPr>
        <w:t>19</w:t>
      </w:r>
      <w:r w:rsidR="00973056">
        <w:rPr>
          <w:lang w:eastAsia="cs-CZ"/>
        </w:rPr>
        <w:t>.</w:t>
      </w:r>
      <w:r w:rsidRPr="005E3D6B">
        <w:rPr>
          <w:lang w:eastAsia="cs-CZ"/>
        </w:rPr>
        <w:t xml:space="preserve"> </w:t>
      </w:r>
      <w:r w:rsidR="00BA1DD9">
        <w:rPr>
          <w:lang w:eastAsia="cs-CZ"/>
        </w:rPr>
        <w:t>Výzvy</w:t>
      </w:r>
      <w:r w:rsidRPr="005E3D6B">
        <w:rPr>
          <w:lang w:eastAsia="cs-CZ"/>
        </w:rPr>
        <w:t>.</w:t>
      </w:r>
    </w:p>
    <w:p w14:paraId="57E80F2E" w14:textId="2584ED8F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 w:rsidRPr="005E3D6B">
        <w:rPr>
          <w:lang w:eastAsia="cs-CZ"/>
        </w:rPr>
        <w:t xml:space="preserve">V rámci hodnotícího kritéria č. 2 </w:t>
      </w:r>
      <w:r w:rsidR="00973056">
        <w:rPr>
          <w:lang w:eastAsia="cs-CZ"/>
        </w:rPr>
        <w:t>Z</w:t>
      </w:r>
      <w:r w:rsidRPr="005E3D6B">
        <w:rPr>
          <w:lang w:eastAsia="cs-CZ"/>
        </w:rPr>
        <w:t xml:space="preserve">kušenosti členů projektového týmu (nad rámec požadované kvalifikace dle § 79 odst. 2 písm. c) ZZVZ), kteří se budou přímo podílet na plnění Veřejné zakázky, bude </w:t>
      </w:r>
      <w:r w:rsidR="002A36F8">
        <w:rPr>
          <w:lang w:eastAsia="cs-CZ"/>
        </w:rPr>
        <w:t>Z</w:t>
      </w:r>
      <w:r w:rsidRPr="005E3D6B">
        <w:rPr>
          <w:lang w:eastAsia="cs-CZ"/>
        </w:rPr>
        <w:t xml:space="preserve">adavatel hodnotit kvalitu a úroveň zkušeností osob, které budou v rámci plnění Veřejné zakázky zastávat funkce specifikované v čl. </w:t>
      </w:r>
      <w:r w:rsidR="00B9303A">
        <w:rPr>
          <w:lang w:eastAsia="cs-CZ"/>
        </w:rPr>
        <w:t>19</w:t>
      </w:r>
      <w:r w:rsidR="00973056">
        <w:rPr>
          <w:lang w:eastAsia="cs-CZ"/>
        </w:rPr>
        <w:t>.</w:t>
      </w:r>
      <w:r w:rsidRPr="005E3D6B">
        <w:rPr>
          <w:lang w:eastAsia="cs-CZ"/>
        </w:rPr>
        <w:t xml:space="preserve"> </w:t>
      </w:r>
      <w:r>
        <w:rPr>
          <w:lang w:eastAsia="cs-CZ"/>
        </w:rPr>
        <w:t xml:space="preserve">Výzvy. </w:t>
      </w:r>
    </w:p>
    <w:p w14:paraId="7C9B31EC" w14:textId="77777777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>
        <w:rPr>
          <w:lang w:eastAsia="cs-CZ"/>
        </w:rPr>
        <w:t xml:space="preserve">V rámci hodnotícího kritéria č. 2 získá hodnocená nabídka bodovou hodnotu, která vznikne násobkem 100 a poměru hodnoty nabídky k hodnotě nejvhodnější nabídky. </w:t>
      </w:r>
    </w:p>
    <w:p w14:paraId="68D71F3F" w14:textId="78D28AD0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>
        <w:rPr>
          <w:lang w:eastAsia="cs-CZ"/>
        </w:rPr>
        <w:t xml:space="preserve">Při hodnocení kritéria č. 2 bude </w:t>
      </w:r>
      <w:r w:rsidR="002A36F8">
        <w:rPr>
          <w:lang w:eastAsia="cs-CZ"/>
        </w:rPr>
        <w:t>Z</w:t>
      </w:r>
      <w:r>
        <w:rPr>
          <w:lang w:eastAsia="cs-CZ"/>
        </w:rPr>
        <w:t>adavatel vycházet z informací uvedených účastníkem zadávacího řízení v </w:t>
      </w:r>
      <w:r w:rsidRPr="00466250">
        <w:rPr>
          <w:lang w:eastAsia="cs-CZ"/>
        </w:rPr>
        <w:t xml:space="preserve">příloze </w:t>
      </w:r>
      <w:r w:rsidR="00697CD0">
        <w:rPr>
          <w:lang w:eastAsia="cs-CZ"/>
        </w:rPr>
        <w:t>v</w:t>
      </w:r>
      <w:r w:rsidRPr="00466250">
        <w:rPr>
          <w:lang w:eastAsia="cs-CZ"/>
        </w:rPr>
        <w:t>ýzvy</w:t>
      </w:r>
      <w:r w:rsidR="00697CD0">
        <w:rPr>
          <w:lang w:eastAsia="cs-CZ"/>
        </w:rPr>
        <w:t xml:space="preserve"> k podání nabídek</w:t>
      </w:r>
      <w:r>
        <w:rPr>
          <w:lang w:eastAsia="cs-CZ"/>
        </w:rPr>
        <w:t>.</w:t>
      </w:r>
    </w:p>
    <w:p w14:paraId="1FD69F1D" w14:textId="2330D176" w:rsidR="00F23F43" w:rsidRDefault="00F23F43" w:rsidP="00F23F43">
      <w:pPr>
        <w:pStyle w:val="Styl1"/>
        <w:numPr>
          <w:ilvl w:val="0"/>
          <w:numId w:val="0"/>
        </w:numPr>
        <w:spacing w:after="160"/>
        <w:ind w:left="-11"/>
        <w:rPr>
          <w:lang w:eastAsia="cs-CZ"/>
        </w:rPr>
      </w:pPr>
      <m:oMathPara>
        <m:oMath>
          <m:r>
            <w:rPr>
              <w:rFonts w:ascii="Cambria Math" w:hAnsi="Cambria Math"/>
              <w:lang w:eastAsia="cs-CZ"/>
            </w:rPr>
            <m:t>Počet bodů=100 x</m:t>
          </m:r>
          <m:f>
            <m:fPr>
              <m:ctrlPr>
                <w:rPr>
                  <w:rFonts w:ascii="Cambria Math" w:hAnsi="Cambria Math"/>
                  <w:i/>
                  <w:lang w:eastAsia="cs-CZ"/>
                </w:rPr>
              </m:ctrlPr>
            </m:fPr>
            <m:num>
              <m:r>
                <w:rPr>
                  <w:rFonts w:ascii="Cambria Math" w:hAnsi="Cambria Math"/>
                  <w:lang w:eastAsia="cs-CZ"/>
                </w:rPr>
                <m:t xml:space="preserve">hodnocený počet bodů zkušeností členů projektového týmu </m:t>
              </m:r>
            </m:num>
            <m:den>
              <m:eqArr>
                <m:eqArrPr>
                  <m:ctrlPr>
                    <w:rPr>
                      <w:rFonts w:ascii="Cambria Math" w:hAnsi="Cambria Math"/>
                      <w:i/>
                      <w:lang w:eastAsia="cs-CZ"/>
                    </w:rPr>
                  </m:ctrlPr>
                </m:eqArrPr>
                <m:e>
                  <m:r>
                    <w:rPr>
                      <w:rFonts w:ascii="Cambria Math" w:hAnsi="Cambria Math"/>
                      <w:lang w:eastAsia="cs-CZ"/>
                    </w:rPr>
                    <m:t>nejvyšší dosažený počet bodů zkušeností členů projektového týmu</m:t>
                  </m:r>
                </m:e>
              </m:eqArr>
            </m:den>
          </m:f>
        </m:oMath>
      </m:oMathPara>
    </w:p>
    <w:p w14:paraId="07A2CC3E" w14:textId="18CB874E" w:rsidR="00F23F43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cs-CZ"/>
        </w:rPr>
      </w:pPr>
      <w:r w:rsidRPr="006747D1">
        <w:rPr>
          <w:lang w:eastAsia="cs-CZ"/>
        </w:rPr>
        <w:t>Výsledný počet bodů jednotlivých nabídek v tomto kritériu hodnocení bude následně přepočten jeho vahou (tj. x 0,</w:t>
      </w:r>
      <w:r>
        <w:rPr>
          <w:lang w:eastAsia="cs-CZ"/>
        </w:rPr>
        <w:t>3</w:t>
      </w:r>
      <w:r w:rsidRPr="006747D1">
        <w:rPr>
          <w:lang w:eastAsia="cs-CZ"/>
        </w:rPr>
        <w:t>0).</w:t>
      </w:r>
    </w:p>
    <w:p w14:paraId="0B821C8D" w14:textId="77777777" w:rsidR="00F23F43" w:rsidRPr="00870856" w:rsidRDefault="00F23F4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t>Celkové hodnocení</w:t>
      </w:r>
    </w:p>
    <w:p w14:paraId="198DFF47" w14:textId="77777777" w:rsidR="00F23F43" w:rsidRPr="006747D1" w:rsidRDefault="00F23F43" w:rsidP="00F23F43">
      <w:pPr>
        <w:pStyle w:val="Styl1"/>
        <w:tabs>
          <w:tab w:val="clear" w:pos="862"/>
        </w:tabs>
        <w:spacing w:after="160"/>
        <w:ind w:left="709"/>
        <w:rPr>
          <w:lang w:eastAsia="x-none"/>
        </w:rPr>
      </w:pPr>
      <w:r>
        <w:rPr>
          <w:lang w:eastAsia="x-none"/>
        </w:rPr>
        <w:t xml:space="preserve">Na základě součtu výsledných bodových hodnot přidělených jednotlivým nabídkám v jednotlivých kritériích hodnocení bude stanoveno pořadí </w:t>
      </w:r>
      <w:r w:rsidRPr="006747D1">
        <w:rPr>
          <w:lang w:eastAsia="x-none"/>
        </w:rPr>
        <w:t>úspěšnosti jednotlivých nabídek, a to tak, že</w:t>
      </w:r>
      <w:r>
        <w:rPr>
          <w:lang w:eastAsia="x-none"/>
        </w:rPr>
        <w:t> </w:t>
      </w:r>
      <w:r w:rsidRPr="006747D1">
        <w:rPr>
          <w:lang w:eastAsia="x-none"/>
        </w:rPr>
        <w:t>jako</w:t>
      </w:r>
      <w:r>
        <w:rPr>
          <w:lang w:eastAsia="x-none"/>
        </w:rPr>
        <w:t> </w:t>
      </w:r>
      <w:r w:rsidRPr="006747D1">
        <w:rPr>
          <w:lang w:eastAsia="x-none"/>
        </w:rPr>
        <w:t>nejúspěšnější bude stanovena nabídka, která dosáhne nejvyššího součtu přidělených bodů.</w:t>
      </w:r>
    </w:p>
    <w:p w14:paraId="77870727" w14:textId="77777777" w:rsidR="00F23F43" w:rsidRPr="00870856" w:rsidRDefault="00F23F43" w:rsidP="00870856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870856">
        <w:rPr>
          <w:rFonts w:cs="Tahoma"/>
          <w:b/>
          <w:bCs w:val="0"/>
          <w:szCs w:val="19"/>
          <w:u w:val="single"/>
        </w:rPr>
        <w:lastRenderedPageBreak/>
        <w:t>Výběr dodavatele</w:t>
      </w:r>
    </w:p>
    <w:p w14:paraId="122A647F" w14:textId="1D3F6379" w:rsidR="00F23F43" w:rsidRPr="00CC4A4D" w:rsidRDefault="00F23F43" w:rsidP="005B175D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 w:rsidRPr="007126CE">
        <w:rPr>
          <w:rFonts w:cs="Tahoma"/>
          <w:szCs w:val="19"/>
        </w:rPr>
        <w:t>Zadavatel</w:t>
      </w:r>
      <w:r w:rsidRPr="007126CE">
        <w:t xml:space="preserve"> uzavře </w:t>
      </w:r>
      <w:r w:rsidR="00E70F6F">
        <w:t>s</w:t>
      </w:r>
      <w:r w:rsidRPr="007126CE">
        <w:t xml:space="preserve">mlouvu s jedním (1) dodavatelem, který </w:t>
      </w:r>
      <w:r w:rsidR="002A36F8">
        <w:t>Z</w:t>
      </w:r>
      <w:r w:rsidRPr="007126CE">
        <w:t xml:space="preserve">adavateli nabídne </w:t>
      </w:r>
      <w:r>
        <w:t>ekonomicky nejvýhodnější nabídku dle parametrů v </w:t>
      </w:r>
      <w:proofErr w:type="spellStart"/>
      <w:r w:rsidR="00A67899">
        <w:t>pod</w:t>
      </w:r>
      <w:r>
        <w:t>odst</w:t>
      </w:r>
      <w:proofErr w:type="spellEnd"/>
      <w:r>
        <w:t xml:space="preserve">. </w:t>
      </w:r>
      <w:r w:rsidRPr="00B9303A">
        <w:t>22.2.1</w:t>
      </w:r>
      <w:r w:rsidRPr="005E3D6B">
        <w:t xml:space="preserve"> </w:t>
      </w:r>
      <w:r>
        <w:t>Výzvy</w:t>
      </w:r>
      <w:r w:rsidRPr="007126CE">
        <w:t>.</w:t>
      </w:r>
    </w:p>
    <w:p w14:paraId="77082D28" w14:textId="2B6BFE23" w:rsidR="00F23F43" w:rsidRPr="00F23F43" w:rsidRDefault="00F23F43" w:rsidP="005B175D">
      <w:pPr>
        <w:pStyle w:val="Styl1"/>
        <w:tabs>
          <w:tab w:val="clear" w:pos="862"/>
        </w:tabs>
        <w:spacing w:after="160"/>
        <w:ind w:left="709"/>
        <w:rPr>
          <w:rFonts w:cs="Tahoma"/>
          <w:szCs w:val="19"/>
        </w:rPr>
      </w:pPr>
      <w:r w:rsidRPr="00CC4A4D">
        <w:rPr>
          <w:rFonts w:cs="Tahoma"/>
          <w:szCs w:val="19"/>
        </w:rPr>
        <w:t>V případě shodné</w:t>
      </w:r>
      <w:r>
        <w:rPr>
          <w:rFonts w:cs="Tahoma"/>
          <w:szCs w:val="19"/>
        </w:rPr>
        <w:t xml:space="preserve">ho bodového výsledku </w:t>
      </w:r>
      <w:r w:rsidRPr="00CC4A4D">
        <w:rPr>
          <w:rFonts w:cs="Tahoma"/>
          <w:szCs w:val="19"/>
        </w:rPr>
        <w:t>více nabídek bude pořadí nabídek určeno losem za</w:t>
      </w:r>
      <w:r>
        <w:rPr>
          <w:rFonts w:cs="Tahoma"/>
          <w:szCs w:val="19"/>
        </w:rPr>
        <w:t> </w:t>
      </w:r>
      <w:r w:rsidRPr="00CC4A4D">
        <w:rPr>
          <w:rFonts w:cs="Tahoma"/>
          <w:szCs w:val="19"/>
        </w:rPr>
        <w:t xml:space="preserve">přítomnosti </w:t>
      </w:r>
      <w:r w:rsidR="007D7E9D">
        <w:rPr>
          <w:rFonts w:cs="Tahoma"/>
          <w:szCs w:val="19"/>
        </w:rPr>
        <w:t>účastníků,</w:t>
      </w:r>
      <w:r w:rsidRPr="00CC4A4D">
        <w:rPr>
          <w:rFonts w:cs="Tahoma"/>
          <w:szCs w:val="19"/>
        </w:rPr>
        <w:t xml:space="preserve"> kteří podali nabídku se</w:t>
      </w:r>
      <w:r>
        <w:rPr>
          <w:rFonts w:cs="Tahoma"/>
          <w:szCs w:val="19"/>
        </w:rPr>
        <w:t> shodným počtem bodů</w:t>
      </w:r>
      <w:r w:rsidRPr="00CC4A4D">
        <w:rPr>
          <w:rFonts w:cs="Tahoma"/>
          <w:szCs w:val="19"/>
        </w:rPr>
        <w:t>. O termínu losování budou účastníci informováni tři (3) pracovní dny předem.</w:t>
      </w:r>
    </w:p>
    <w:p w14:paraId="10FB3726" w14:textId="2246181D" w:rsidR="00B267F1" w:rsidRDefault="00B267F1" w:rsidP="00FE5E34">
      <w:pPr>
        <w:pStyle w:val="NADPIS11"/>
      </w:pPr>
      <w:bookmarkStart w:id="375" w:name="_Toc144974872"/>
      <w:bookmarkStart w:id="376" w:name="_Toc154740947"/>
      <w:r>
        <w:t>Požadavky na zpracování nabídkové ceny</w:t>
      </w:r>
      <w:bookmarkEnd w:id="375"/>
      <w:bookmarkEnd w:id="376"/>
    </w:p>
    <w:p w14:paraId="71361F5C" w14:textId="3C95DEB5" w:rsidR="00B267F1" w:rsidRDefault="00B267F1" w:rsidP="00765D50">
      <w:pPr>
        <w:pStyle w:val="Nadpis2"/>
        <w:spacing w:after="160"/>
        <w:ind w:left="720" w:hanging="720"/>
        <w:rPr>
          <w:lang w:eastAsia="cs-CZ"/>
        </w:rPr>
      </w:pPr>
      <w:r w:rsidRPr="00765D50">
        <w:rPr>
          <w:rFonts w:cs="Tahoma"/>
          <w:szCs w:val="19"/>
        </w:rPr>
        <w:t>Nabídková</w:t>
      </w:r>
      <w:r>
        <w:rPr>
          <w:lang w:eastAsia="cs-CZ"/>
        </w:rPr>
        <w:t xml:space="preserve"> cena je cena v korunách českých bez daně z přidané hodnoty (DPH). Účastník zadávacího řízení se zavazuje zpracovat a předložit Zadavateli písemnou cenovou nabídku za předmět plnění Veřejné zakázky dle přílohy č. </w:t>
      </w:r>
      <w:r w:rsidR="00466250">
        <w:rPr>
          <w:lang w:eastAsia="cs-CZ"/>
        </w:rPr>
        <w:t>10</w:t>
      </w:r>
      <w:r>
        <w:rPr>
          <w:lang w:eastAsia="cs-CZ"/>
        </w:rPr>
        <w:t xml:space="preserve"> závazného návrhu </w:t>
      </w:r>
      <w:r w:rsidR="00826C86">
        <w:rPr>
          <w:lang w:eastAsia="cs-CZ"/>
        </w:rPr>
        <w:t>smlouvy</w:t>
      </w:r>
      <w:r>
        <w:rPr>
          <w:lang w:eastAsia="cs-CZ"/>
        </w:rPr>
        <w:t>, kterou je Cenová tabulka</w:t>
      </w:r>
      <w:r w:rsidR="00826C86">
        <w:rPr>
          <w:lang w:eastAsia="cs-CZ"/>
        </w:rPr>
        <w:t>,</w:t>
      </w:r>
      <w:r>
        <w:rPr>
          <w:lang w:eastAsia="cs-CZ"/>
        </w:rPr>
        <w:t xml:space="preserve"> a tuto celkovou nabídkovou cenu doplní do závazného návrhu </w:t>
      </w:r>
      <w:r w:rsidR="00826C86">
        <w:rPr>
          <w:lang w:eastAsia="cs-CZ"/>
        </w:rPr>
        <w:t>smlouvy</w:t>
      </w:r>
      <w:r>
        <w:rPr>
          <w:lang w:eastAsia="cs-CZ"/>
        </w:rPr>
        <w:t xml:space="preserve">, který tvoří přílohu </w:t>
      </w:r>
      <w:r w:rsidR="00B9303A">
        <w:rPr>
          <w:lang w:eastAsia="cs-CZ"/>
        </w:rPr>
        <w:t>a</w:t>
      </w:r>
      <w:r w:rsidR="00466250">
        <w:rPr>
          <w:lang w:eastAsia="cs-CZ"/>
        </w:rPr>
        <w:t>11</w:t>
      </w:r>
      <w:r>
        <w:rPr>
          <w:lang w:eastAsia="cs-CZ"/>
        </w:rPr>
        <w:t xml:space="preserve"> této Výzvy. </w:t>
      </w:r>
    </w:p>
    <w:p w14:paraId="445E04D5" w14:textId="281EF9F3" w:rsidR="00B267F1" w:rsidRDefault="00B267F1" w:rsidP="00765D50">
      <w:pPr>
        <w:pStyle w:val="Nadpis2"/>
        <w:spacing w:after="160"/>
        <w:ind w:left="720" w:hanging="720"/>
        <w:rPr>
          <w:lang w:eastAsia="cs-CZ"/>
        </w:rPr>
      </w:pPr>
      <w:r>
        <w:rPr>
          <w:lang w:eastAsia="cs-CZ"/>
        </w:rPr>
        <w:t xml:space="preserve">Nabídková cena bude stanovena jako nejvýše přípustná, obsahující veškeré náklady na provedení </w:t>
      </w:r>
      <w:r w:rsidRPr="00765D50">
        <w:rPr>
          <w:rFonts w:cs="Tahoma"/>
          <w:szCs w:val="19"/>
        </w:rPr>
        <w:t>předmětu</w:t>
      </w:r>
      <w:r>
        <w:rPr>
          <w:lang w:eastAsia="cs-CZ"/>
        </w:rPr>
        <w:t xml:space="preserve"> plnění Veřejné zakázky. Ceny v rámci jednotlivých dokumentů předložených dodavatelem musí být totožné. V případě odchylek mezi jednotlivými dokumenty bude Zadavatel za platné údaje považovat ty uvedené v příloze č. </w:t>
      </w:r>
      <w:r w:rsidR="004270CF">
        <w:rPr>
          <w:lang w:eastAsia="cs-CZ"/>
        </w:rPr>
        <w:t>10</w:t>
      </w:r>
      <w:r>
        <w:rPr>
          <w:lang w:eastAsia="cs-CZ"/>
        </w:rPr>
        <w:t xml:space="preserve"> </w:t>
      </w:r>
      <w:r w:rsidR="00973056">
        <w:rPr>
          <w:lang w:eastAsia="cs-CZ"/>
        </w:rPr>
        <w:t>Smlouvy</w:t>
      </w:r>
      <w:r>
        <w:rPr>
          <w:lang w:eastAsia="cs-CZ"/>
        </w:rPr>
        <w:t xml:space="preserve">, kterou je Cenová tabulka. </w:t>
      </w:r>
    </w:p>
    <w:p w14:paraId="65EC3552" w14:textId="37423B51" w:rsidR="00B267F1" w:rsidRDefault="00B267F1" w:rsidP="00765D50">
      <w:pPr>
        <w:pStyle w:val="Nadpis2"/>
        <w:spacing w:after="160"/>
        <w:ind w:left="720" w:hanging="720"/>
        <w:rPr>
          <w:lang w:eastAsia="cs-CZ"/>
        </w:rPr>
      </w:pPr>
      <w:r>
        <w:rPr>
          <w:lang w:eastAsia="cs-CZ"/>
        </w:rPr>
        <w:t xml:space="preserve">Za </w:t>
      </w:r>
      <w:r w:rsidRPr="00765D50">
        <w:rPr>
          <w:rFonts w:cs="Tahoma"/>
          <w:szCs w:val="19"/>
        </w:rPr>
        <w:t>změnu</w:t>
      </w:r>
      <w:r>
        <w:rPr>
          <w:lang w:eastAsia="cs-CZ"/>
        </w:rPr>
        <w:t xml:space="preserve"> nabídkové ceny se nepovažuje změna v sazbách DPH, která se účtuje podle sazby platné v den uskutečnění zdanitelného plnění.</w:t>
      </w:r>
    </w:p>
    <w:p w14:paraId="31C671BE" w14:textId="77777777" w:rsidR="00B267F1" w:rsidRPr="00765D50" w:rsidRDefault="00B267F1" w:rsidP="00765D50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 w:rsidRPr="00765D50">
        <w:rPr>
          <w:rFonts w:cs="Tahoma"/>
          <w:b/>
          <w:bCs w:val="0"/>
          <w:szCs w:val="19"/>
          <w:u w:val="single"/>
        </w:rPr>
        <w:t>Mimořádně nízká nabídková cena</w:t>
      </w:r>
    </w:p>
    <w:p w14:paraId="706E45C9" w14:textId="18CF653B" w:rsidR="00B267F1" w:rsidRPr="0082295A" w:rsidRDefault="00B267F1" w:rsidP="00765D50">
      <w:pPr>
        <w:pStyle w:val="Nadpis2"/>
        <w:spacing w:after="160"/>
        <w:ind w:left="720" w:hanging="720"/>
      </w:pPr>
      <w:r w:rsidRPr="00B267F1">
        <w:rPr>
          <w:rFonts w:cs="Tahoma"/>
          <w:szCs w:val="19"/>
        </w:rPr>
        <w:t>Zadavatel</w:t>
      </w:r>
      <w:r>
        <w:rPr>
          <w:lang w:eastAsia="cs-CZ"/>
        </w:rPr>
        <w:t xml:space="preserve"> provede posouzení mimořádně nízké nabídkové ceny před odesláním oznámení o výběru dodavatele.</w:t>
      </w:r>
    </w:p>
    <w:p w14:paraId="3591594C" w14:textId="6D9890E3" w:rsidR="008B57E7" w:rsidRDefault="008B57E7" w:rsidP="00FE5E34">
      <w:pPr>
        <w:pStyle w:val="NADPIS11"/>
      </w:pPr>
      <w:bookmarkStart w:id="377" w:name="_Toc154740948"/>
      <w:r>
        <w:t>Vyhrazené změny závazku</w:t>
      </w:r>
      <w:bookmarkEnd w:id="377"/>
    </w:p>
    <w:p w14:paraId="53FD98A4" w14:textId="13F4F53D" w:rsidR="00516CA7" w:rsidRDefault="00516CA7" w:rsidP="00810524">
      <w:pPr>
        <w:pStyle w:val="Nadpis2"/>
        <w:tabs>
          <w:tab w:val="clear" w:pos="718"/>
        </w:tabs>
        <w:ind w:left="709" w:hanging="709"/>
      </w:pPr>
      <w:r w:rsidRPr="00765D50">
        <w:t xml:space="preserve">Zadavatel si v souladu s ust. § 100 odst. 1 ZZVZ vyhrazuje možnost změny závazku ze </w:t>
      </w:r>
      <w:r w:rsidR="00826C86">
        <w:t>s</w:t>
      </w:r>
      <w:r w:rsidR="00826C86" w:rsidRPr="00765D50">
        <w:t xml:space="preserve">mlouvy </w:t>
      </w:r>
      <w:r w:rsidRPr="00765D50">
        <w:t>v případě změny</w:t>
      </w:r>
      <w:r w:rsidR="00A5645E">
        <w:t xml:space="preserve"> výše sazby DPH dle</w:t>
      </w:r>
      <w:r w:rsidRPr="00765D50">
        <w:t xml:space="preserve"> zákona č. 235/2004 Sb., o dani z přidané hodnoty, ve znění pozdějších předpisů, resp. souvisejících daňových předpisů. </w:t>
      </w:r>
    </w:p>
    <w:p w14:paraId="3465CABB" w14:textId="1564D57F" w:rsidR="003D6D3B" w:rsidRDefault="003D6D3B" w:rsidP="003D6D3B">
      <w:pPr>
        <w:pStyle w:val="Nadpis2"/>
        <w:tabs>
          <w:tab w:val="clear" w:pos="718"/>
        </w:tabs>
        <w:ind w:left="709" w:hanging="709"/>
      </w:pPr>
      <w:r>
        <w:t xml:space="preserve">Zadavatel si v souladu s ust. § 100 odst. 1 ZZVZ vyhrazuje možnost změny termínů Dodavatele v případě, že Zadavatel bude požadovat úpravy části předmětu </w:t>
      </w:r>
      <w:r w:rsidR="00973056">
        <w:t>V</w:t>
      </w:r>
      <w:r>
        <w:t>eřejné zakázky</w:t>
      </w:r>
      <w:r w:rsidR="00FD3AE7">
        <w:t xml:space="preserve"> pro příslušné povolení úřadu a tato skutečnost by měla případně dopad na lhůty stavebního úřadu.</w:t>
      </w:r>
    </w:p>
    <w:bookmarkEnd w:id="363"/>
    <w:p w14:paraId="7B43DA08" w14:textId="166D99B4" w:rsidR="00810524" w:rsidRPr="00765D50" w:rsidRDefault="00810524" w:rsidP="00765D50">
      <w:pPr>
        <w:pStyle w:val="Nadpis2"/>
        <w:keepNext/>
        <w:spacing w:before="320" w:after="40"/>
        <w:ind w:left="720" w:hanging="720"/>
        <w:rPr>
          <w:rFonts w:cs="Tahoma"/>
          <w:b/>
          <w:bCs w:val="0"/>
          <w:szCs w:val="19"/>
          <w:u w:val="single"/>
        </w:rPr>
      </w:pPr>
      <w:r>
        <w:rPr>
          <w:rFonts w:cs="Tahoma"/>
          <w:b/>
          <w:bCs w:val="0"/>
          <w:szCs w:val="19"/>
          <w:u w:val="single"/>
        </w:rPr>
        <w:t>Vyhrazená změna dodavatele dle ust. § 100 odst. 2 ZZVZ</w:t>
      </w:r>
    </w:p>
    <w:p w14:paraId="4B9FFEFE" w14:textId="718EAC8A" w:rsidR="00810524" w:rsidRDefault="006937A7" w:rsidP="00765D50">
      <w:pPr>
        <w:pStyle w:val="Styl1"/>
        <w:tabs>
          <w:tab w:val="clear" w:pos="862"/>
        </w:tabs>
        <w:ind w:left="709"/>
      </w:pPr>
      <w:r w:rsidRPr="00810524">
        <w:t xml:space="preserve">Zadavatel si dále v souladu s ust. § 100 odst. 2 ZZVZ vyhrazuje možnost změn závazku ze </w:t>
      </w:r>
      <w:r w:rsidR="00826C86">
        <w:t>s</w:t>
      </w:r>
      <w:r w:rsidR="00826C86" w:rsidRPr="00810524">
        <w:t>mlouvy</w:t>
      </w:r>
      <w:r w:rsidRPr="00810524">
        <w:t xml:space="preserve">, kdy touto změnou závazku je možnost změny dodavatele v průběhu plnění Veřejné zakázky. Zadavatel může využít tuto možnost v případě, že smluvní vztah se stávajícím dodavatelem bude ukončen způsobem stanoveným </w:t>
      </w:r>
      <w:r w:rsidR="00826C86">
        <w:t>s</w:t>
      </w:r>
      <w:r w:rsidR="00826C86" w:rsidRPr="00810524">
        <w:t xml:space="preserve">mlouvou </w:t>
      </w:r>
      <w:r w:rsidRPr="00810524">
        <w:t>z důvodů přičitatelných vybranému dodavateli. Nový dodavatel může být Zadavatelem písemně vyzván k plnění Veřejné zakázky tak, aby toto plnění ze </w:t>
      </w:r>
      <w:r w:rsidR="00826C86">
        <w:t>s</w:t>
      </w:r>
      <w:r w:rsidRPr="00810524">
        <w:t>mlouvy převzal ve</w:t>
      </w:r>
      <w:r w:rsidR="00E70F6F">
        <w:t> </w:t>
      </w:r>
      <w:r w:rsidRPr="00810524">
        <w:t xml:space="preserve">fázi rozpracovanosti od původního dodavatele a dále v tomto plnění plynule pokračoval za smluvních podmínek jako předcházející dodavatel. Tímto novým dodavatelem může být pouze účastník zadávacího řízení, který se umístil při hodnocení a posuzování nabídek vždy jako nejbližší další dodavatel v pořadí po původním dodavateli, se kterým byl smluvní vztah ukončen. Takto může Zadavatel postupně vyzývat i další dodavatele dle výsledného pořadí při hodnocení nabídek, pokud předcházející dodavatel neposkytl ve stanovené a přiměřené lhůtě řádnou součinnost k uzavření </w:t>
      </w:r>
      <w:r w:rsidR="00826C86">
        <w:t>s</w:t>
      </w:r>
      <w:r w:rsidR="00826C86" w:rsidRPr="00810524">
        <w:t>mlouvy</w:t>
      </w:r>
      <w:r w:rsidR="00826C86">
        <w:t>,</w:t>
      </w:r>
      <w:r w:rsidR="00826C86" w:rsidRPr="00810524">
        <w:t xml:space="preserve"> </w:t>
      </w:r>
      <w:r w:rsidRPr="00810524">
        <w:t xml:space="preserve">nebo nabízenou změnu dodavatele písemně odmítne ještě před uplynutím stanovené lhůty k uzavření </w:t>
      </w:r>
      <w:r w:rsidR="00826C86">
        <w:t>s</w:t>
      </w:r>
      <w:r w:rsidR="00826C86" w:rsidRPr="00810524">
        <w:t>mlouvy</w:t>
      </w:r>
      <w:r w:rsidRPr="00810524">
        <w:t xml:space="preserve">. Podmínkou uzavření </w:t>
      </w:r>
      <w:r w:rsidR="00826C86">
        <w:t>s</w:t>
      </w:r>
      <w:r w:rsidR="00826C86" w:rsidRPr="00810524">
        <w:t xml:space="preserve">mlouvy </w:t>
      </w:r>
      <w:r w:rsidRPr="00810524">
        <w:t>s novým dodavatelem je splnění podmínek zadávacího řízení tímto dodavatelem, zejména splnění podmínek kvalifikace.</w:t>
      </w:r>
      <w:r w:rsidR="00810524" w:rsidRPr="00810524">
        <w:t xml:space="preserve"> </w:t>
      </w:r>
    </w:p>
    <w:p w14:paraId="7011984F" w14:textId="6AD04771" w:rsidR="00810524" w:rsidRDefault="00810524" w:rsidP="00765D50">
      <w:pPr>
        <w:pStyle w:val="Styl1"/>
        <w:tabs>
          <w:tab w:val="clear" w:pos="862"/>
        </w:tabs>
        <w:ind w:left="709"/>
      </w:pPr>
      <w:r>
        <w:lastRenderedPageBreak/>
        <w:t xml:space="preserve">Změna </w:t>
      </w:r>
      <w:r w:rsidR="00973056">
        <w:t>d</w:t>
      </w:r>
      <w:r>
        <w:t>odavatele je právem Zadavatele, nikoli jeho povinností</w:t>
      </w:r>
      <w:r w:rsidR="00826C86">
        <w:t>,</w:t>
      </w:r>
      <w:r>
        <w:t xml:space="preserve"> a v případě předčasného ukončení </w:t>
      </w:r>
      <w:r w:rsidR="00973056">
        <w:t>s</w:t>
      </w:r>
      <w:r>
        <w:t xml:space="preserve">mlouvy se realizace této změny nemohou ostatní </w:t>
      </w:r>
      <w:r w:rsidR="00826C86">
        <w:t>ú</w:t>
      </w:r>
      <w:r>
        <w:t xml:space="preserve">častníci zadávacího řízení domáhat. </w:t>
      </w:r>
    </w:p>
    <w:p w14:paraId="0DAC1E7F" w14:textId="328D5EDA" w:rsidR="006937A7" w:rsidRPr="0006222D" w:rsidRDefault="00810524" w:rsidP="00810524">
      <w:pPr>
        <w:pStyle w:val="Styl1"/>
        <w:tabs>
          <w:tab w:val="clear" w:pos="862"/>
        </w:tabs>
        <w:ind w:left="709"/>
        <w:rPr>
          <w:rFonts w:cs="Tahoma"/>
          <w:szCs w:val="19"/>
        </w:rPr>
      </w:pPr>
      <w:r>
        <w:t xml:space="preserve">Pro vyloučení pochybností Zadavatel uvádí, že zánik jednoho subjektu na straně </w:t>
      </w:r>
      <w:r w:rsidR="00826C86">
        <w:t>z</w:t>
      </w:r>
      <w:r>
        <w:t xml:space="preserve">hotovitele v případě společné účasti více </w:t>
      </w:r>
      <w:r w:rsidR="00032D09">
        <w:t>d</w:t>
      </w:r>
      <w:r>
        <w:t xml:space="preserve">odavatelů nebo ukončení účasti takového subjektu na plnění </w:t>
      </w:r>
      <w:r w:rsidR="00826C86">
        <w:t>s</w:t>
      </w:r>
      <w:r>
        <w:t>mlouvy samo o sobě není změnou dodavatele ve smyslu § 100 odst. 2 ZZVZ (může být však změnou ve smyslu ust. § 222 odst. 10 písm. b) ZZVZ).</w:t>
      </w:r>
    </w:p>
    <w:p w14:paraId="64C90337" w14:textId="27330BDE" w:rsidR="0006222D" w:rsidRDefault="0006222D" w:rsidP="00765D50">
      <w:pPr>
        <w:pStyle w:val="Styl1"/>
        <w:tabs>
          <w:tab w:val="clear" w:pos="862"/>
        </w:tabs>
        <w:ind w:left="709"/>
      </w:pPr>
      <w:r>
        <w:t>Zadavatel si v této souvislosti vyhrazuje, že všechna data, ať už v jakékoliv podobě, a jejich hmotné nosiče, kter</w:t>
      </w:r>
      <w:r w:rsidR="00826C86">
        <w:t>é</w:t>
      </w:r>
      <w:r>
        <w:t xml:space="preserve"> vznikl</w:t>
      </w:r>
      <w:r w:rsidR="00826C86">
        <w:t>y</w:t>
      </w:r>
      <w:r>
        <w:t xml:space="preserve"> či vzniknou při provádění </w:t>
      </w:r>
      <w:r w:rsidR="00AB1368">
        <w:t>předmětu Veřejné zakázky</w:t>
      </w:r>
      <w:r>
        <w:t xml:space="preserve"> podle </w:t>
      </w:r>
      <w:r w:rsidR="00826C86">
        <w:t>s</w:t>
      </w:r>
      <w:r>
        <w:t xml:space="preserve">mlouvy, jsou výlučným vlastnictvím </w:t>
      </w:r>
      <w:r w:rsidR="00AB1368">
        <w:t>Zadavatele</w:t>
      </w:r>
      <w:r>
        <w:t xml:space="preserve">. </w:t>
      </w:r>
      <w:r w:rsidR="00AB1368">
        <w:t>Dodavatel prováděním předmětu Veřejné zakázky souhlasí, že Zadavatel</w:t>
      </w:r>
      <w:r>
        <w:t xml:space="preserve"> je ve smyslu </w:t>
      </w:r>
      <w:r w:rsidR="00AB1368">
        <w:t xml:space="preserve">ust. </w:t>
      </w:r>
      <w:r>
        <w:t xml:space="preserve">§ 12 </w:t>
      </w:r>
      <w:r w:rsidR="00AB1368">
        <w:t>zákona č. 121/2000 Sb., o právu autorském, o právech souvisejících s právem autorským a o změně některých zákonů (autorský zákon), ve znění pozdějších předpisů</w:t>
      </w:r>
      <w:r>
        <w:t>, oprávněn v</w:t>
      </w:r>
      <w:r w:rsidR="00E70F6F">
        <w:t> </w:t>
      </w:r>
      <w:r>
        <w:t>neomezeném rozsahu vykonávat veškerá majetková práva k těmto výstupům, umožnit jejich užití třetím osobám</w:t>
      </w:r>
      <w:r w:rsidR="00AB1368">
        <w:t>, zejm. novému dodavateli,</w:t>
      </w:r>
      <w:r>
        <w:t xml:space="preserve"> i svá práva k těmto výstupům na třetí osobu postoupit. </w:t>
      </w:r>
      <w:r w:rsidR="00AB1368">
        <w:t>Zadavatel</w:t>
      </w:r>
      <w:r>
        <w:t xml:space="preserve"> je rovněž oprávněn tyto výstupy dle svého </w:t>
      </w:r>
      <w:r w:rsidR="00AB1368">
        <w:t>uvážení</w:t>
      </w:r>
      <w:r>
        <w:t xml:space="preserve"> jakkoli dále upravovat a</w:t>
      </w:r>
      <w:r w:rsidR="00AB1368">
        <w:t> </w:t>
      </w:r>
      <w:r>
        <w:t xml:space="preserve">měnit nebo umožnit úpravy a změny třetím osobám, a to i bez dalšího souhlasu </w:t>
      </w:r>
      <w:r w:rsidR="00826C86">
        <w:t>z</w:t>
      </w:r>
      <w:r>
        <w:t xml:space="preserve">hotovitele. Nejpozději do </w:t>
      </w:r>
      <w:r w:rsidR="00382143">
        <w:t>patnácti (</w:t>
      </w:r>
      <w:r>
        <w:t>15</w:t>
      </w:r>
      <w:r w:rsidR="00382143">
        <w:t>)</w:t>
      </w:r>
      <w:r>
        <w:t xml:space="preserve"> dnů od doručení žádosti </w:t>
      </w:r>
      <w:r w:rsidR="002B3A40">
        <w:t>Zadavatele</w:t>
      </w:r>
      <w:r>
        <w:t xml:space="preserve"> nebo od ukončení </w:t>
      </w:r>
      <w:r w:rsidR="00826C86">
        <w:t>s</w:t>
      </w:r>
      <w:r>
        <w:t>mlouvy</w:t>
      </w:r>
      <w:r w:rsidR="002B3A40">
        <w:t xml:space="preserve"> s původním dodavatelem</w:t>
      </w:r>
      <w:r>
        <w:t xml:space="preserve"> je </w:t>
      </w:r>
      <w:r w:rsidR="002B3A40">
        <w:t>původní dodavatel</w:t>
      </w:r>
      <w:r>
        <w:t xml:space="preserve"> povinen </w:t>
      </w:r>
      <w:r w:rsidR="002B3A40">
        <w:t>Zadavateli</w:t>
      </w:r>
      <w:r>
        <w:t xml:space="preserve"> předat data a jejich nosiče, které umožní výkon těchto práv </w:t>
      </w:r>
      <w:r w:rsidR="002B3A40">
        <w:t>Zadavatele</w:t>
      </w:r>
      <w:r>
        <w:t>.</w:t>
      </w:r>
    </w:p>
    <w:p w14:paraId="43970E48" w14:textId="6B6E45B8" w:rsidR="0006222D" w:rsidRPr="00032D09" w:rsidRDefault="0006222D" w:rsidP="00765D50">
      <w:pPr>
        <w:pStyle w:val="Styl1"/>
        <w:tabs>
          <w:tab w:val="clear" w:pos="862"/>
        </w:tabs>
        <w:ind w:left="709"/>
        <w:rPr>
          <w:rFonts w:cs="Tahoma"/>
          <w:szCs w:val="19"/>
        </w:rPr>
      </w:pPr>
      <w:r>
        <w:t xml:space="preserve">Zhotovitel není oprávněn použít podklady, data a hmotné nosiče předané mu pro realizaci </w:t>
      </w:r>
      <w:r w:rsidR="00826C86">
        <w:t xml:space="preserve">Veřejné zakázky Zadavatelem </w:t>
      </w:r>
      <w:r>
        <w:t xml:space="preserve">pro jiné účely, než je provedení </w:t>
      </w:r>
      <w:r w:rsidR="00826C86">
        <w:t xml:space="preserve">Veřejné zakázky </w:t>
      </w:r>
      <w:r>
        <w:t xml:space="preserve">podle </w:t>
      </w:r>
      <w:r w:rsidR="00826C86">
        <w:t>smlouvy</w:t>
      </w:r>
      <w:r>
        <w:t>. Nejpozději do</w:t>
      </w:r>
      <w:r w:rsidR="00E70F6F">
        <w:t> </w:t>
      </w:r>
      <w:r w:rsidR="00382143">
        <w:t>patnácti (</w:t>
      </w:r>
      <w:r>
        <w:t>15</w:t>
      </w:r>
      <w:r w:rsidR="00382143">
        <w:t>)</w:t>
      </w:r>
      <w:r>
        <w:t xml:space="preserve"> pracovních dnů po ukončení </w:t>
      </w:r>
      <w:r w:rsidR="00826C86">
        <w:t>s</w:t>
      </w:r>
      <w:r>
        <w:t xml:space="preserve">mlouvy je </w:t>
      </w:r>
      <w:r w:rsidR="00826C86">
        <w:t>z</w:t>
      </w:r>
      <w:r>
        <w:t xml:space="preserve">hotovitel povinen vrátit </w:t>
      </w:r>
      <w:r w:rsidR="00826C86">
        <w:t xml:space="preserve">Zadavateli </w:t>
      </w:r>
      <w:r>
        <w:t>veškeré podklady, data a</w:t>
      </w:r>
      <w:r w:rsidR="00E70F6F">
        <w:t> </w:t>
      </w:r>
      <w:r>
        <w:t xml:space="preserve">hmotné nosiče poskytnuté </w:t>
      </w:r>
      <w:r w:rsidR="00826C86">
        <w:t>Zadavatelem z</w:t>
      </w:r>
      <w:r>
        <w:t xml:space="preserve">hotoviteli ke splnění jeho závazků podle </w:t>
      </w:r>
      <w:r w:rsidR="00826C86">
        <w:t>s</w:t>
      </w:r>
      <w:r>
        <w:t>mlouvy.</w:t>
      </w:r>
    </w:p>
    <w:p w14:paraId="51D089E8" w14:textId="66055663" w:rsidR="00032D09" w:rsidRPr="00765D50" w:rsidRDefault="00032D09" w:rsidP="00765D50">
      <w:pPr>
        <w:pStyle w:val="Styl1"/>
        <w:tabs>
          <w:tab w:val="clear" w:pos="862"/>
        </w:tabs>
        <w:spacing w:after="40"/>
        <w:ind w:left="709"/>
        <w:rPr>
          <w:rFonts w:cs="Tahoma"/>
          <w:b/>
          <w:bCs w:val="0"/>
          <w:szCs w:val="19"/>
        </w:rPr>
      </w:pPr>
      <w:r w:rsidRPr="00765D50">
        <w:rPr>
          <w:rFonts w:cs="Tahoma"/>
          <w:b/>
          <w:bCs w:val="0"/>
          <w:szCs w:val="19"/>
        </w:rPr>
        <w:t xml:space="preserve">Dokumenty požadované Zadavatelem v případě změny </w:t>
      </w:r>
      <w:r>
        <w:rPr>
          <w:rFonts w:cs="Tahoma"/>
          <w:b/>
          <w:bCs w:val="0"/>
          <w:szCs w:val="19"/>
        </w:rPr>
        <w:t>d</w:t>
      </w:r>
      <w:r w:rsidRPr="00765D50">
        <w:rPr>
          <w:rFonts w:cs="Tahoma"/>
          <w:b/>
          <w:bCs w:val="0"/>
          <w:szCs w:val="19"/>
        </w:rPr>
        <w:t>odavatele</w:t>
      </w:r>
    </w:p>
    <w:p w14:paraId="076220A0" w14:textId="10604C01" w:rsidR="00032D09" w:rsidRDefault="00032D09" w:rsidP="00032D09">
      <w:pPr>
        <w:pStyle w:val="Nadpis4"/>
        <w:tabs>
          <w:tab w:val="clear" w:pos="864"/>
          <w:tab w:val="left" w:pos="709"/>
        </w:tabs>
      </w:pPr>
      <w:r w:rsidRPr="00032D09">
        <w:t xml:space="preserve">Nový Dodavatel je povinen ve lhůtě do </w:t>
      </w:r>
      <w:r w:rsidR="00382143">
        <w:rPr>
          <w:lang w:val="cs-CZ"/>
        </w:rPr>
        <w:t>třiceti (</w:t>
      </w:r>
      <w:r w:rsidRPr="00032D09">
        <w:t>30</w:t>
      </w:r>
      <w:r w:rsidR="00382143">
        <w:rPr>
          <w:lang w:val="cs-CZ"/>
        </w:rPr>
        <w:t>)</w:t>
      </w:r>
      <w:r w:rsidRPr="00032D09">
        <w:t xml:space="preserve"> dnů od doručení výzvy Zadavatele předložit:</w:t>
      </w:r>
    </w:p>
    <w:p w14:paraId="77D1B905" w14:textId="01C30E35" w:rsidR="00032D09" w:rsidRPr="00765D50" w:rsidRDefault="00382143" w:rsidP="0077322B">
      <w:pPr>
        <w:pStyle w:val="Nadpis4"/>
        <w:numPr>
          <w:ilvl w:val="0"/>
          <w:numId w:val="34"/>
        </w:numPr>
        <w:tabs>
          <w:tab w:val="left" w:pos="709"/>
        </w:tabs>
        <w:rPr>
          <w:u w:val="single"/>
        </w:rPr>
      </w:pPr>
      <w:r>
        <w:rPr>
          <w:u w:val="single"/>
          <w:lang w:val="cs-CZ"/>
        </w:rPr>
        <w:t>Doklady</w:t>
      </w:r>
      <w:r w:rsidR="00032D09" w:rsidRPr="00765D50">
        <w:rPr>
          <w:u w:val="single"/>
        </w:rPr>
        <w:t xml:space="preserve"> prokazující, že dodavatel splňuje Zadavatelem stanovené kvalifikační předpoklady</w:t>
      </w:r>
    </w:p>
    <w:p w14:paraId="399C22B2" w14:textId="06D9C957" w:rsidR="00032D09" w:rsidRDefault="00032D09" w:rsidP="00032D09">
      <w:pPr>
        <w:pStyle w:val="Nadpis4"/>
        <w:numPr>
          <w:ilvl w:val="0"/>
          <w:numId w:val="0"/>
        </w:numPr>
        <w:tabs>
          <w:tab w:val="left" w:pos="709"/>
        </w:tabs>
        <w:ind w:left="720"/>
        <w:rPr>
          <w:lang w:val="cs-CZ"/>
        </w:rPr>
      </w:pPr>
      <w:r>
        <w:t>Dodavatel předloží Zadavateli dokumenty k prokázání splnění profesní způsobilosti a</w:t>
      </w:r>
      <w:r>
        <w:rPr>
          <w:lang w:val="cs-CZ"/>
        </w:rPr>
        <w:t> </w:t>
      </w:r>
      <w:r>
        <w:t xml:space="preserve">technické kvalifikace dodavatele podle </w:t>
      </w:r>
      <w:r>
        <w:rPr>
          <w:lang w:val="cs-CZ"/>
        </w:rPr>
        <w:t>Výzvy</w:t>
      </w:r>
      <w:r>
        <w:t xml:space="preserve">, a to v rozsahu, v jakém je předložení těchto dokladů požadováno od vybraného dodavatele podle čl. </w:t>
      </w:r>
      <w:r>
        <w:rPr>
          <w:lang w:val="cs-CZ"/>
        </w:rPr>
        <w:t>29</w:t>
      </w:r>
      <w:r w:rsidR="00382143">
        <w:rPr>
          <w:lang w:val="cs-CZ"/>
        </w:rPr>
        <w:t>.</w:t>
      </w:r>
      <w:r>
        <w:t xml:space="preserve"> této </w:t>
      </w:r>
      <w:r>
        <w:rPr>
          <w:lang w:val="cs-CZ"/>
        </w:rPr>
        <w:t>Výzvy</w:t>
      </w:r>
      <w:r>
        <w:t xml:space="preserve">. Tyto dokumenty mohou prokazovat splnění kvalifikace </w:t>
      </w:r>
      <w:r w:rsidR="00382143">
        <w:t>dodavatelem</w:t>
      </w:r>
      <w:r>
        <w:t xml:space="preserve"> od počátku lhůty stanovené v</w:t>
      </w:r>
      <w:r>
        <w:rPr>
          <w:lang w:val="cs-CZ"/>
        </w:rPr>
        <w:t xml:space="preserve">e Výzvě </w:t>
      </w:r>
      <w:r>
        <w:t>před zahájením zadávacího řízení Veřejné zakázky až do dne doručení výzvy Zadavatele dodavateli podle tohoto čl</w:t>
      </w:r>
      <w:r>
        <w:rPr>
          <w:lang w:val="cs-CZ"/>
        </w:rPr>
        <w:t>ánku</w:t>
      </w:r>
      <w:r>
        <w:t xml:space="preserve">. Dodavatel tyto doklady nemusí předkládat, pokud tyto již byly předloženy </w:t>
      </w:r>
      <w:r w:rsidR="00382143">
        <w:t>dodavatelem</w:t>
      </w:r>
      <w:r>
        <w:t xml:space="preserve"> v průběhu zadávacího řízení Veřejné zakázky. Dodavatel zároveň předloží Zadavateli aktuální dokumenty k prokázání základní způsobilosti dle </w:t>
      </w:r>
      <w:r w:rsidR="00456F7A">
        <w:rPr>
          <w:lang w:val="cs-CZ"/>
        </w:rPr>
        <w:t xml:space="preserve">ust. </w:t>
      </w:r>
      <w:r>
        <w:t xml:space="preserve">§ 74 </w:t>
      </w:r>
      <w:r w:rsidR="00382143">
        <w:rPr>
          <w:lang w:val="cs-CZ"/>
        </w:rPr>
        <w:t>ZZVZ</w:t>
      </w:r>
      <w:r>
        <w:t xml:space="preserve">, které nebudou starší </w:t>
      </w:r>
      <w:r w:rsidR="00382143">
        <w:rPr>
          <w:lang w:val="cs-CZ"/>
        </w:rPr>
        <w:t>tří (</w:t>
      </w:r>
      <w:r>
        <w:t>3</w:t>
      </w:r>
      <w:r w:rsidR="00382143">
        <w:rPr>
          <w:lang w:val="cs-CZ"/>
        </w:rPr>
        <w:t>)</w:t>
      </w:r>
      <w:r>
        <w:t xml:space="preserve"> měsíců přede dnem obdržení výzvy Zadavatele podle </w:t>
      </w:r>
      <w:proofErr w:type="spellStart"/>
      <w:r>
        <w:rPr>
          <w:lang w:val="cs-CZ"/>
        </w:rPr>
        <w:t>odst</w:t>
      </w:r>
      <w:proofErr w:type="spellEnd"/>
      <w:r>
        <w:t xml:space="preserve">. </w:t>
      </w:r>
      <w:r>
        <w:rPr>
          <w:lang w:val="cs-CZ"/>
        </w:rPr>
        <w:t>24</w:t>
      </w:r>
      <w:r>
        <w:t xml:space="preserve">.2 </w:t>
      </w:r>
      <w:r>
        <w:rPr>
          <w:lang w:val="cs-CZ"/>
        </w:rPr>
        <w:t>Výzvy.</w:t>
      </w:r>
    </w:p>
    <w:p w14:paraId="587ABB90" w14:textId="61692A14" w:rsidR="00032D09" w:rsidRPr="00765D50" w:rsidRDefault="00032D09" w:rsidP="0077322B">
      <w:pPr>
        <w:pStyle w:val="Nadpis4"/>
        <w:numPr>
          <w:ilvl w:val="0"/>
          <w:numId w:val="34"/>
        </w:numPr>
        <w:tabs>
          <w:tab w:val="left" w:pos="709"/>
        </w:tabs>
        <w:rPr>
          <w:u w:val="single"/>
        </w:rPr>
      </w:pPr>
      <w:r w:rsidRPr="00765D50">
        <w:rPr>
          <w:u w:val="single"/>
        </w:rPr>
        <w:t>Písemné čestné prohlášení dodavatele o tom, že disponuje realizačním týmem pro</w:t>
      </w:r>
      <w:r w:rsidRPr="00765D50">
        <w:rPr>
          <w:u w:val="single"/>
          <w:lang w:val="cs-CZ"/>
        </w:rPr>
        <w:t xml:space="preserve"> </w:t>
      </w:r>
      <w:r w:rsidRPr="00765D50">
        <w:rPr>
          <w:u w:val="single"/>
        </w:rPr>
        <w:t>plnění Veřejné zakázky</w:t>
      </w:r>
    </w:p>
    <w:p w14:paraId="34487D9E" w14:textId="77777777" w:rsidR="0004320C" w:rsidRDefault="0004320C" w:rsidP="0004320C">
      <w:pPr>
        <w:ind w:left="709"/>
      </w:pPr>
      <w:r>
        <w:t xml:space="preserve">Dodavatel prohlásí, že nadále disponuje realizačním týmem, který dokládal pro splnění kvalifikace a tento realizační tým nadále splňuje požadavky Zadavatele. </w:t>
      </w:r>
    </w:p>
    <w:p w14:paraId="190B5E1E" w14:textId="336E4A11" w:rsidR="0004320C" w:rsidRDefault="0004320C" w:rsidP="0004320C">
      <w:pPr>
        <w:ind w:left="709"/>
      </w:pPr>
      <w:r>
        <w:t>V případě, že dodavatel již nebude mít některé nebo všechny členy realizačního týmu k dispozici, může dodavatel tyto členy realizačního týmu nahradit jinými osobami, které budou splňovat požadavky na</w:t>
      </w:r>
      <w:r w:rsidR="00E70F6F">
        <w:t> </w:t>
      </w:r>
      <w:r>
        <w:t xml:space="preserve">kvalifikaci daných členů týmu uvedené ve Výzvě. Dodavatel v takovém případě předloží Zadavateli také doklady k prokázání splnění kvalifikace novými členy realizačního týmu. </w:t>
      </w:r>
    </w:p>
    <w:p w14:paraId="3D840B90" w14:textId="45884D54" w:rsidR="0004320C" w:rsidRDefault="0004320C" w:rsidP="0004320C">
      <w:pPr>
        <w:ind w:left="709"/>
      </w:pPr>
      <w:r>
        <w:lastRenderedPageBreak/>
        <w:t>Členové realizačního týmu mohou prokazovat splnění kvalifikace od počátku lhůty stanovené ve Výzvě před zahájením zadávacího řízení Veřejné zakázky až do dne doručení výzvy Zadavatele dodavateli podle tohoto článku.</w:t>
      </w:r>
      <w:r>
        <w:rPr>
          <w:rStyle w:val="Znakapoznpodarou"/>
        </w:rPr>
        <w:footnoteReference w:id="14"/>
      </w:r>
    </w:p>
    <w:p w14:paraId="084C02B3" w14:textId="3BDD8E0F" w:rsidR="0004320C" w:rsidRPr="00765D50" w:rsidRDefault="0004320C" w:rsidP="0077322B">
      <w:pPr>
        <w:pStyle w:val="Nadpis4"/>
        <w:numPr>
          <w:ilvl w:val="0"/>
          <w:numId w:val="34"/>
        </w:numPr>
        <w:tabs>
          <w:tab w:val="left" w:pos="709"/>
        </w:tabs>
        <w:rPr>
          <w:u w:val="single"/>
        </w:rPr>
      </w:pPr>
      <w:r w:rsidRPr="00765D50">
        <w:rPr>
          <w:u w:val="single"/>
          <w:lang w:val="cs-CZ"/>
        </w:rPr>
        <w:t>Další</w:t>
      </w:r>
      <w:r w:rsidRPr="00765D50">
        <w:rPr>
          <w:u w:val="single"/>
        </w:rPr>
        <w:t xml:space="preserve"> dokumenty prokazující splnění všech zadávacích podmínek pro uzavření </w:t>
      </w:r>
      <w:r w:rsidR="00382143" w:rsidRPr="00765D50">
        <w:rPr>
          <w:u w:val="single"/>
        </w:rPr>
        <w:t>smlouvy</w:t>
      </w:r>
      <w:r w:rsidRPr="00765D50">
        <w:rPr>
          <w:u w:val="single"/>
        </w:rPr>
        <w:t>,</w:t>
      </w:r>
      <w:r w:rsidRPr="00765D50">
        <w:rPr>
          <w:u w:val="single"/>
          <w:lang w:val="cs-CZ"/>
        </w:rPr>
        <w:t xml:space="preserve"> </w:t>
      </w:r>
      <w:r w:rsidRPr="00765D50">
        <w:rPr>
          <w:u w:val="single"/>
        </w:rPr>
        <w:t>uvedených v</w:t>
      </w:r>
      <w:r w:rsidRPr="00765D50">
        <w:rPr>
          <w:u w:val="single"/>
          <w:lang w:val="cs-CZ"/>
        </w:rPr>
        <w:t>e Výzvě</w:t>
      </w:r>
    </w:p>
    <w:p w14:paraId="57DA2E8F" w14:textId="7C8A6932" w:rsidR="00566451" w:rsidRDefault="0004320C" w:rsidP="0004320C">
      <w:pPr>
        <w:pStyle w:val="Nadpis4"/>
        <w:numPr>
          <w:ilvl w:val="0"/>
          <w:numId w:val="0"/>
        </w:numPr>
        <w:tabs>
          <w:tab w:val="left" w:pos="709"/>
        </w:tabs>
        <w:ind w:left="720"/>
      </w:pPr>
      <w:r>
        <w:rPr>
          <w:lang w:val="cs-CZ"/>
        </w:rPr>
        <w:t>Zejména se jedná o</w:t>
      </w:r>
      <w:r>
        <w:t xml:space="preserve"> doklady, jejichž předložení je požadováno po vybraném </w:t>
      </w:r>
      <w:r w:rsidR="00382143">
        <w:t>dodavateli</w:t>
      </w:r>
      <w:r>
        <w:rPr>
          <w:lang w:val="cs-CZ"/>
        </w:rPr>
        <w:t xml:space="preserve"> </w:t>
      </w:r>
      <w:r>
        <w:t xml:space="preserve">podle čl. </w:t>
      </w:r>
      <w:r>
        <w:rPr>
          <w:lang w:val="cs-CZ"/>
        </w:rPr>
        <w:t>29</w:t>
      </w:r>
      <w:r>
        <w:t xml:space="preserve">. této </w:t>
      </w:r>
      <w:r>
        <w:rPr>
          <w:lang w:val="cs-CZ"/>
        </w:rPr>
        <w:t>Výzvy</w:t>
      </w:r>
      <w:r>
        <w:t xml:space="preserve"> (zejména, nikoliv však výlučně</w:t>
      </w:r>
      <w:r w:rsidR="00456F7A">
        <w:rPr>
          <w:lang w:val="cs-CZ"/>
        </w:rPr>
        <w:t>,</w:t>
      </w:r>
      <w:r>
        <w:t xml:space="preserve"> aktualizovaný</w:t>
      </w:r>
      <w:r>
        <w:rPr>
          <w:lang w:val="cs-CZ"/>
        </w:rPr>
        <w:t xml:space="preserve"> </w:t>
      </w:r>
      <w:r>
        <w:t>formulář „Seznam poddodavatelů“</w:t>
      </w:r>
      <w:r w:rsidR="00456F7A">
        <w:rPr>
          <w:lang w:val="cs-CZ"/>
        </w:rPr>
        <w:t>)</w:t>
      </w:r>
      <w:r>
        <w:t xml:space="preserve"> a</w:t>
      </w:r>
      <w:r>
        <w:rPr>
          <w:lang w:val="cs-CZ"/>
        </w:rPr>
        <w:t> </w:t>
      </w:r>
      <w:r>
        <w:t>související doklady.</w:t>
      </w:r>
    </w:p>
    <w:p w14:paraId="5630527E" w14:textId="3D1B34A5" w:rsidR="001B4F27" w:rsidRDefault="001B4F27" w:rsidP="00753068">
      <w:pPr>
        <w:pStyle w:val="Nadpis4"/>
      </w:pPr>
      <w:r>
        <w:t xml:space="preserve">Zadavatel v této souvislosti upozorňuje, že bude i v případě nového </w:t>
      </w:r>
      <w:r w:rsidR="008C3751">
        <w:rPr>
          <w:lang w:val="cs-CZ"/>
        </w:rPr>
        <w:t>dodavatele</w:t>
      </w:r>
      <w:r>
        <w:t xml:space="preserve"> a jeho</w:t>
      </w:r>
      <w:r w:rsidRPr="001B4F27">
        <w:rPr>
          <w:lang w:val="cs-CZ"/>
        </w:rPr>
        <w:t xml:space="preserve"> </w:t>
      </w:r>
      <w:r>
        <w:t xml:space="preserve">poddodavatelů přezkoumávat, zda nejsou naplněny podmínky podle </w:t>
      </w:r>
      <w:r w:rsidR="008C3751">
        <w:rPr>
          <w:lang w:val="cs-CZ"/>
        </w:rPr>
        <w:t xml:space="preserve">ust. </w:t>
      </w:r>
      <w:r>
        <w:t xml:space="preserve">§ 85 odst. 2 a 3 a podle </w:t>
      </w:r>
      <w:r w:rsidR="00456F7A">
        <w:rPr>
          <w:lang w:val="cs-CZ"/>
        </w:rPr>
        <w:t xml:space="preserve">ust. </w:t>
      </w:r>
      <w:r>
        <w:t>§ 48a</w:t>
      </w:r>
      <w:r>
        <w:rPr>
          <w:lang w:val="cs-CZ"/>
        </w:rPr>
        <w:t xml:space="preserve"> </w:t>
      </w:r>
      <w:r w:rsidR="008C3751">
        <w:rPr>
          <w:lang w:val="cs-CZ"/>
        </w:rPr>
        <w:t>ZZVZ</w:t>
      </w:r>
      <w:r>
        <w:t>.</w:t>
      </w:r>
    </w:p>
    <w:p w14:paraId="462ADE10" w14:textId="71CB7CD4" w:rsidR="001B4F27" w:rsidRDefault="001B4F27" w:rsidP="00753068">
      <w:pPr>
        <w:pStyle w:val="Nadpis4"/>
      </w:pPr>
      <w:r>
        <w:t xml:space="preserve">Zadavatel je oprávněn (nikoliv povinen) prominout zmeškání výše uvedené lhůty </w:t>
      </w:r>
      <w:r w:rsidR="00382143">
        <w:rPr>
          <w:lang w:val="cs-CZ"/>
        </w:rPr>
        <w:t>třiceti (</w:t>
      </w:r>
      <w:r>
        <w:t>30</w:t>
      </w:r>
      <w:r w:rsidR="00382143">
        <w:rPr>
          <w:lang w:val="cs-CZ"/>
        </w:rPr>
        <w:t>)</w:t>
      </w:r>
      <w:r>
        <w:t xml:space="preserve"> dnů, resp. tuto</w:t>
      </w:r>
      <w:r w:rsidRPr="001B4F27">
        <w:rPr>
          <w:lang w:val="cs-CZ"/>
        </w:rPr>
        <w:t xml:space="preserve"> </w:t>
      </w:r>
      <w:r>
        <w:t xml:space="preserve">prodloužit a/nebo stanovit </w:t>
      </w:r>
      <w:r w:rsidR="008C3751">
        <w:rPr>
          <w:lang w:val="cs-CZ"/>
        </w:rPr>
        <w:t>dodavateli</w:t>
      </w:r>
      <w:r>
        <w:t xml:space="preserve"> dodatečnou lhůtu k předložení požadovaných dokumentů,</w:t>
      </w:r>
      <w:r>
        <w:rPr>
          <w:lang w:val="cs-CZ"/>
        </w:rPr>
        <w:t xml:space="preserve"> </w:t>
      </w:r>
      <w:r>
        <w:t>a</w:t>
      </w:r>
      <w:r w:rsidR="00E70F6F">
        <w:rPr>
          <w:lang w:val="cs-CZ"/>
        </w:rPr>
        <w:t> </w:t>
      </w:r>
      <w:r>
        <w:t>to</w:t>
      </w:r>
      <w:r w:rsidR="00E70F6F">
        <w:rPr>
          <w:lang w:val="cs-CZ"/>
        </w:rPr>
        <w:t> </w:t>
      </w:r>
      <w:r>
        <w:t>i opakovaně.</w:t>
      </w:r>
    </w:p>
    <w:p w14:paraId="15A11892" w14:textId="45AEA398" w:rsidR="001B4F27" w:rsidRDefault="001B4F27" w:rsidP="00753068">
      <w:pPr>
        <w:pStyle w:val="Nadpis4"/>
      </w:pPr>
      <w:r>
        <w:t xml:space="preserve">Pokud vyzvaný </w:t>
      </w:r>
      <w:r w:rsidR="008C3751" w:rsidRPr="008C3751">
        <w:rPr>
          <w:lang w:val="cs-CZ"/>
        </w:rPr>
        <w:t>dodavatel</w:t>
      </w:r>
      <w:r>
        <w:t xml:space="preserve"> nepředloží dokumenty požadované shora v tomto odstavci, které budou</w:t>
      </w:r>
      <w:r w:rsidRPr="008C3751">
        <w:rPr>
          <w:lang w:val="cs-CZ"/>
        </w:rPr>
        <w:t xml:space="preserve"> </w:t>
      </w:r>
      <w:r>
        <w:t>prokazovat splnění požadavků Zadavatele, ve lhůtě stanovené v</w:t>
      </w:r>
      <w:r w:rsidR="008C3751" w:rsidRPr="008C3751">
        <w:rPr>
          <w:lang w:val="cs-CZ"/>
        </w:rPr>
        <w:t xml:space="preserve">e Výzvě </w:t>
      </w:r>
      <w:r>
        <w:t>nebo stanovené Zadavatelem,</w:t>
      </w:r>
      <w:r w:rsidRPr="008C3751">
        <w:rPr>
          <w:lang w:val="cs-CZ"/>
        </w:rPr>
        <w:t xml:space="preserve"> </w:t>
      </w:r>
      <w:r>
        <w:t xml:space="preserve">nebo odmítne uzavřít </w:t>
      </w:r>
      <w:r w:rsidR="00382143">
        <w:t>smlouvu</w:t>
      </w:r>
      <w:r>
        <w:t xml:space="preserve">, </w:t>
      </w:r>
      <w:r w:rsidR="00382143">
        <w:t xml:space="preserve">je </w:t>
      </w:r>
      <w:r>
        <w:t xml:space="preserve">Zadavatel oprávněn vyzvat k uzavření </w:t>
      </w:r>
      <w:r w:rsidR="00382143">
        <w:t>smlouvy</w:t>
      </w:r>
      <w:r>
        <w:t xml:space="preserve"> </w:t>
      </w:r>
      <w:r w:rsidR="008C3751" w:rsidRPr="008C3751">
        <w:rPr>
          <w:lang w:val="cs-CZ"/>
        </w:rPr>
        <w:t>dodavatele</w:t>
      </w:r>
      <w:r>
        <w:t>,</w:t>
      </w:r>
      <w:r w:rsidR="008C3751" w:rsidRPr="008C3751">
        <w:rPr>
          <w:lang w:val="cs-CZ"/>
        </w:rPr>
        <w:t xml:space="preserve"> </w:t>
      </w:r>
      <w:r>
        <w:t>který se v hodnocení nabídek umístil jako další v pořadí. Tento postup může Zadavatel opakovat</w:t>
      </w:r>
      <w:r w:rsidR="008C3751" w:rsidRPr="008C3751">
        <w:rPr>
          <w:lang w:val="cs-CZ"/>
        </w:rPr>
        <w:t xml:space="preserve"> </w:t>
      </w:r>
      <w:r>
        <w:t xml:space="preserve">až do oslovení posledního </w:t>
      </w:r>
      <w:r w:rsidR="008C3751" w:rsidRPr="008C3751">
        <w:rPr>
          <w:lang w:val="cs-CZ"/>
        </w:rPr>
        <w:t>dodavatele</w:t>
      </w:r>
      <w:r>
        <w:t>, který se v hodnocení nabídek v rámci tohoto zadávacího</w:t>
      </w:r>
      <w:r w:rsidR="008C3751">
        <w:rPr>
          <w:lang w:val="cs-CZ"/>
        </w:rPr>
        <w:t xml:space="preserve"> </w:t>
      </w:r>
      <w:r>
        <w:t>řízení umístil jako poslední v pořadí.</w:t>
      </w:r>
    </w:p>
    <w:p w14:paraId="32D5737D" w14:textId="6C659A35" w:rsidR="008C3751" w:rsidRPr="00765D50" w:rsidRDefault="008C3751" w:rsidP="008C3751">
      <w:pPr>
        <w:pStyle w:val="Styl1"/>
        <w:tabs>
          <w:tab w:val="clear" w:pos="862"/>
        </w:tabs>
        <w:spacing w:after="40"/>
        <w:ind w:left="709"/>
        <w:rPr>
          <w:b/>
          <w:bCs w:val="0"/>
          <w:lang w:val="x-none"/>
        </w:rPr>
      </w:pPr>
      <w:r w:rsidRPr="00765D50">
        <w:rPr>
          <w:b/>
          <w:bCs w:val="0"/>
          <w:lang w:val="x-none"/>
        </w:rPr>
        <w:t xml:space="preserve">Rozsah plnění Veřejné zakázky novým </w:t>
      </w:r>
      <w:r w:rsidRPr="00765D50">
        <w:rPr>
          <w:b/>
          <w:bCs w:val="0"/>
        </w:rPr>
        <w:t>dodavatelem</w:t>
      </w:r>
    </w:p>
    <w:p w14:paraId="1464859B" w14:textId="266D9A1E" w:rsidR="008C3751" w:rsidRDefault="008C3751" w:rsidP="008C3751">
      <w:pPr>
        <w:pStyle w:val="Nadpis4"/>
      </w:pPr>
      <w:r w:rsidRPr="008C3751">
        <w:t xml:space="preserve">Veřejná zakázka může být po uplatnění vyhrazené změny </w:t>
      </w:r>
      <w:r w:rsidR="00382143" w:rsidRPr="008C3751">
        <w:t>dodavatele</w:t>
      </w:r>
      <w:r w:rsidRPr="008C3751">
        <w:t xml:space="preserve"> plněna v následujícím rozsahu:</w:t>
      </w:r>
    </w:p>
    <w:p w14:paraId="1EA88D70" w14:textId="4AC5DA5E" w:rsidR="008C3751" w:rsidRDefault="008C3751" w:rsidP="0077322B">
      <w:pPr>
        <w:pStyle w:val="Nadpis4"/>
        <w:numPr>
          <w:ilvl w:val="0"/>
          <w:numId w:val="35"/>
        </w:numPr>
        <w:tabs>
          <w:tab w:val="left" w:pos="709"/>
        </w:tabs>
      </w:pPr>
      <w:r w:rsidRPr="00765D50">
        <w:rPr>
          <w:u w:val="single"/>
        </w:rPr>
        <w:t xml:space="preserve">Plnění Veřejné zakázky v případě neplnění původním </w:t>
      </w:r>
      <w:r>
        <w:rPr>
          <w:u w:val="single"/>
          <w:lang w:val="cs-CZ"/>
        </w:rPr>
        <w:t>dodavatelem</w:t>
      </w:r>
      <w:r w:rsidRPr="00765D50">
        <w:rPr>
          <w:u w:val="single"/>
        </w:rPr>
        <w:cr/>
      </w:r>
      <w:r w:rsidRPr="00765D50">
        <w:t xml:space="preserve">V případě, že Veřejná zakázka nebyla původním </w:t>
      </w:r>
      <w:r w:rsidR="00382143" w:rsidRPr="00765D50">
        <w:t>dodavatelem</w:t>
      </w:r>
      <w:r w:rsidRPr="00765D50">
        <w:t xml:space="preserve"> plněna vůbec, nový </w:t>
      </w:r>
      <w:r w:rsidR="00382143" w:rsidRPr="00765D50">
        <w:t>dodavatel</w:t>
      </w:r>
      <w:r w:rsidRPr="00765D50">
        <w:t>,</w:t>
      </w:r>
      <w:r w:rsidRPr="00765D50">
        <w:rPr>
          <w:lang w:val="cs-CZ"/>
        </w:rPr>
        <w:t xml:space="preserve"> </w:t>
      </w:r>
      <w:r w:rsidRPr="00765D50">
        <w:t xml:space="preserve">se kterým bude uzavřena </w:t>
      </w:r>
      <w:r w:rsidR="00382143" w:rsidRPr="00765D50">
        <w:t>smlouva</w:t>
      </w:r>
      <w:r w:rsidR="00456F7A" w:rsidRPr="00765D50">
        <w:t xml:space="preserve"> </w:t>
      </w:r>
      <w:r w:rsidRPr="00765D50">
        <w:t xml:space="preserve">v rámci uplatnění vyhrazené změny </w:t>
      </w:r>
      <w:r w:rsidR="00382143" w:rsidRPr="00765D50">
        <w:t>dodavatele</w:t>
      </w:r>
      <w:r w:rsidRPr="00765D50">
        <w:t>, bude plnit</w:t>
      </w:r>
      <w:r w:rsidRPr="00765D50">
        <w:rPr>
          <w:lang w:val="cs-CZ"/>
        </w:rPr>
        <w:t xml:space="preserve"> </w:t>
      </w:r>
      <w:r w:rsidRPr="00765D50">
        <w:t>Veřejnou zakázku v celém jejím rozsahu dle své nabídky.</w:t>
      </w:r>
    </w:p>
    <w:p w14:paraId="63EC1B58" w14:textId="42C3521D" w:rsidR="008C3751" w:rsidRPr="008C3751" w:rsidRDefault="008C3751" w:rsidP="0077322B">
      <w:pPr>
        <w:pStyle w:val="Nadpis4"/>
        <w:numPr>
          <w:ilvl w:val="0"/>
          <w:numId w:val="35"/>
        </w:numPr>
        <w:tabs>
          <w:tab w:val="left" w:pos="709"/>
        </w:tabs>
        <w:spacing w:after="160"/>
      </w:pPr>
      <w:r w:rsidRPr="00765D50">
        <w:rPr>
          <w:u w:val="single"/>
        </w:rPr>
        <w:t>Plnění Veřejné zakázky v případě částečného plnění původním dodavatelem</w:t>
      </w:r>
      <w:r w:rsidRPr="008C3751">
        <w:rPr>
          <w:u w:val="single"/>
        </w:rPr>
        <w:cr/>
      </w:r>
      <w:r w:rsidRPr="00765D50">
        <w:t xml:space="preserve">V případě, že Veřejná zakázka byla původním </w:t>
      </w:r>
      <w:r w:rsidR="00382143" w:rsidRPr="00765D50">
        <w:t>dodavatelem</w:t>
      </w:r>
      <w:r w:rsidRPr="00765D50">
        <w:t xml:space="preserve"> částečně plněna, nový </w:t>
      </w:r>
      <w:r w:rsidR="00382143" w:rsidRPr="00765D50">
        <w:t>dodavatel</w:t>
      </w:r>
      <w:r w:rsidRPr="00765D50">
        <w:t xml:space="preserve">, se kterým bude uzavřena </w:t>
      </w:r>
      <w:r w:rsidR="00382143" w:rsidRPr="00765D50">
        <w:t>smlouva</w:t>
      </w:r>
      <w:r w:rsidR="00456F7A" w:rsidRPr="00765D50">
        <w:t xml:space="preserve"> </w:t>
      </w:r>
      <w:r w:rsidRPr="00765D50">
        <w:t xml:space="preserve">v rámci uplatnění vyhrazené změny </w:t>
      </w:r>
      <w:r w:rsidR="00382143" w:rsidRPr="00765D50">
        <w:t>dodavatele</w:t>
      </w:r>
      <w:r w:rsidRPr="00765D50">
        <w:t>, bude plnit Veřejnou zakázku v celém jejím zbývajícím rozsahu dle své nabídky.</w:t>
      </w:r>
    </w:p>
    <w:p w14:paraId="677107DB" w14:textId="686B1496" w:rsidR="008C3751" w:rsidRPr="008C3751" w:rsidRDefault="008C3751" w:rsidP="00765D50">
      <w:pPr>
        <w:spacing w:after="160"/>
        <w:ind w:left="709"/>
      </w:pPr>
      <w:r w:rsidRPr="008C3751">
        <w:t>Zadavatel</w:t>
      </w:r>
      <w:r>
        <w:t xml:space="preserve"> </w:t>
      </w:r>
      <w:r w:rsidRPr="008C3751">
        <w:t xml:space="preserve">a nový </w:t>
      </w:r>
      <w:r>
        <w:t>d</w:t>
      </w:r>
      <w:r w:rsidRPr="008C3751">
        <w:t xml:space="preserve">odavatel v takovém případě před uzavřením </w:t>
      </w:r>
      <w:r w:rsidR="00456F7A">
        <w:t>s</w:t>
      </w:r>
      <w:r w:rsidR="00456F7A" w:rsidRPr="008C3751">
        <w:t xml:space="preserve">mlouvy </w:t>
      </w:r>
      <w:r w:rsidRPr="008C3751">
        <w:t xml:space="preserve">posoudí rozsah prací provedených původním </w:t>
      </w:r>
      <w:r>
        <w:t>d</w:t>
      </w:r>
      <w:r w:rsidRPr="008C3751">
        <w:t xml:space="preserve">odavatelem a určí, zda v důsledku provedených prací již není nutné některé práce novým </w:t>
      </w:r>
      <w:r>
        <w:t>d</w:t>
      </w:r>
      <w:r w:rsidRPr="008C3751">
        <w:t xml:space="preserve">odavatelem opětovně provádět (méněpráce), resp. zda je případně naopak zapotřebí provést některé další práce (vícepráce), např. z důvodu opakování vadně provedených činností původního </w:t>
      </w:r>
      <w:r>
        <w:t>d</w:t>
      </w:r>
      <w:r w:rsidRPr="008C3751">
        <w:t>odavatele, splnění původního harmonogramu, akcelerace prací apod. Takováto úprava ceny v důsledku víceprací musí být vždy pečlivě zdůvodněna a musí být doloženo, že se jedná o</w:t>
      </w:r>
      <w:r>
        <w:t> </w:t>
      </w:r>
      <w:r w:rsidRPr="008C3751">
        <w:t>nezbytné, případně o účelně vynaložené náklady.</w:t>
      </w:r>
    </w:p>
    <w:p w14:paraId="7DE826C9" w14:textId="2C549A02" w:rsidR="008C3751" w:rsidRPr="00765D50" w:rsidRDefault="008C3751" w:rsidP="00765D50">
      <w:pPr>
        <w:spacing w:after="160"/>
        <w:ind w:left="709"/>
      </w:pPr>
      <w:r w:rsidRPr="008C3751">
        <w:t xml:space="preserve">Takovéto méněpráce a vícepráce budou oceněny v souladu se </w:t>
      </w:r>
      <w:r w:rsidR="00456F7A">
        <w:t>s</w:t>
      </w:r>
      <w:r w:rsidR="00456F7A" w:rsidRPr="008C3751">
        <w:t>mlouvou</w:t>
      </w:r>
      <w:r w:rsidRPr="008C3751">
        <w:t xml:space="preserve">. Rozsah a cena těchto méněprací a víceprací budou potvrzeny ve </w:t>
      </w:r>
      <w:r w:rsidR="00456F7A">
        <w:t>s</w:t>
      </w:r>
      <w:r w:rsidRPr="008C3751">
        <w:t xml:space="preserve">mlouvě uzavřené s novým </w:t>
      </w:r>
      <w:r>
        <w:t>d</w:t>
      </w:r>
      <w:r w:rsidRPr="008C3751">
        <w:t>odavatelem.</w:t>
      </w:r>
    </w:p>
    <w:p w14:paraId="1C9D4ABA" w14:textId="7E0B233A" w:rsidR="008C3751" w:rsidRDefault="008C3751" w:rsidP="0077322B">
      <w:pPr>
        <w:pStyle w:val="Nadpis4"/>
        <w:numPr>
          <w:ilvl w:val="0"/>
          <w:numId w:val="35"/>
        </w:numPr>
        <w:tabs>
          <w:tab w:val="left" w:pos="709"/>
        </w:tabs>
        <w:spacing w:after="160"/>
        <w:ind w:left="714" w:hanging="357"/>
      </w:pPr>
      <w:r w:rsidRPr="00765D50">
        <w:rPr>
          <w:u w:val="single"/>
        </w:rPr>
        <w:t xml:space="preserve">Náklady spojené s přechodem na nového </w:t>
      </w:r>
      <w:r w:rsidR="00382143" w:rsidRPr="00765D50">
        <w:rPr>
          <w:u w:val="single"/>
        </w:rPr>
        <w:t>dodavatele</w:t>
      </w:r>
      <w:r w:rsidRPr="00765D50">
        <w:rPr>
          <w:u w:val="single"/>
        </w:rPr>
        <w:cr/>
      </w:r>
      <w:r>
        <w:t>Zadavatel</w:t>
      </w:r>
      <w:r>
        <w:rPr>
          <w:lang w:val="cs-CZ"/>
        </w:rPr>
        <w:t xml:space="preserve"> </w:t>
      </w:r>
      <w:r>
        <w:t xml:space="preserve">a nový </w:t>
      </w:r>
      <w:r w:rsidR="00382143">
        <w:t>dodavatel</w:t>
      </w:r>
      <w:r>
        <w:t xml:space="preserve"> vyčíslí náklady, které musí být nezbytně,</w:t>
      </w:r>
      <w:r w:rsidRPr="008C3751">
        <w:rPr>
          <w:lang w:val="cs-CZ"/>
        </w:rPr>
        <w:t xml:space="preserve"> </w:t>
      </w:r>
      <w:r>
        <w:t>resp.</w:t>
      </w:r>
      <w:r>
        <w:rPr>
          <w:lang w:val="cs-CZ"/>
        </w:rPr>
        <w:t> </w:t>
      </w:r>
      <w:r>
        <w:t xml:space="preserve">účelně vynaloženy smluvními stranami v souvislosti se změnou </w:t>
      </w:r>
      <w:r w:rsidR="00382143">
        <w:t>dodavatele</w:t>
      </w:r>
      <w:r>
        <w:t>.</w:t>
      </w:r>
      <w:r w:rsidRPr="008C3751">
        <w:rPr>
          <w:lang w:val="cs-CZ"/>
        </w:rPr>
        <w:t xml:space="preserve"> </w:t>
      </w:r>
      <w:r>
        <w:t xml:space="preserve">Rozsah/hodnota těchto nákladů bude </w:t>
      </w:r>
      <w:r>
        <w:lastRenderedPageBreak/>
        <w:t>potvrzen</w:t>
      </w:r>
      <w:r w:rsidR="0052019C">
        <w:rPr>
          <w:lang w:val="cs-CZ"/>
        </w:rPr>
        <w:t>/</w:t>
      </w:r>
      <w:r>
        <w:t xml:space="preserve">a ve </w:t>
      </w:r>
      <w:r w:rsidR="00382143">
        <w:t>smlouvě</w:t>
      </w:r>
      <w:r w:rsidR="0052019C">
        <w:t xml:space="preserve"> </w:t>
      </w:r>
      <w:r>
        <w:t xml:space="preserve">uzavřené s novým </w:t>
      </w:r>
      <w:r w:rsidR="00382143">
        <w:t>dodavatelem</w:t>
      </w:r>
      <w:r>
        <w:t>.</w:t>
      </w:r>
      <w:r w:rsidRPr="008C3751">
        <w:rPr>
          <w:lang w:val="cs-CZ"/>
        </w:rPr>
        <w:t xml:space="preserve"> </w:t>
      </w:r>
      <w:r>
        <w:t xml:space="preserve">Náklady takto vynaložené novým </w:t>
      </w:r>
      <w:r w:rsidR="00382143">
        <w:t>dodavatelem</w:t>
      </w:r>
      <w:r>
        <w:t xml:space="preserve"> </w:t>
      </w:r>
      <w:r w:rsidR="0052019C">
        <w:rPr>
          <w:lang w:val="cs-CZ"/>
        </w:rPr>
        <w:t>tento</w:t>
      </w:r>
      <w:r>
        <w:t xml:space="preserve"> vyúčtuje </w:t>
      </w:r>
      <w:r>
        <w:rPr>
          <w:lang w:val="cs-CZ"/>
        </w:rPr>
        <w:t>Zadavate</w:t>
      </w:r>
      <w:r w:rsidR="00456F7A">
        <w:rPr>
          <w:lang w:val="cs-CZ"/>
        </w:rPr>
        <w:t>li</w:t>
      </w:r>
      <w:r>
        <w:t xml:space="preserve"> na základě</w:t>
      </w:r>
      <w:r>
        <w:rPr>
          <w:lang w:val="cs-CZ"/>
        </w:rPr>
        <w:t xml:space="preserve"> </w:t>
      </w:r>
      <w:r>
        <w:t>jejich skutečně doložené výše.</w:t>
      </w:r>
    </w:p>
    <w:p w14:paraId="29CF562A" w14:textId="5A8CFDD4" w:rsidR="008C3751" w:rsidRPr="00765D50" w:rsidRDefault="008C3751" w:rsidP="005B175D">
      <w:pPr>
        <w:pStyle w:val="Styl1"/>
        <w:keepNext/>
        <w:keepLines/>
        <w:tabs>
          <w:tab w:val="clear" w:pos="862"/>
        </w:tabs>
        <w:spacing w:after="40"/>
        <w:ind w:left="709"/>
        <w:rPr>
          <w:b/>
          <w:bCs w:val="0"/>
        </w:rPr>
      </w:pPr>
      <w:r w:rsidRPr="008C3751">
        <w:rPr>
          <w:b/>
          <w:bCs w:val="0"/>
          <w:lang w:val="x-none"/>
        </w:rPr>
        <w:t xml:space="preserve">Termíny plnění Veřejné zakázky novým </w:t>
      </w:r>
      <w:r w:rsidR="00382143" w:rsidRPr="008C3751">
        <w:rPr>
          <w:b/>
          <w:bCs w:val="0"/>
          <w:lang w:val="x-none"/>
        </w:rPr>
        <w:t>dodavatelem</w:t>
      </w:r>
    </w:p>
    <w:p w14:paraId="5AEB960A" w14:textId="0E46E50C" w:rsidR="008C3751" w:rsidRDefault="008A077B" w:rsidP="008C3751">
      <w:pPr>
        <w:pStyle w:val="Nadpis4"/>
      </w:pPr>
      <w:r>
        <w:t xml:space="preserve">V rámci uplatnění vyhrazené změny </w:t>
      </w:r>
      <w:r w:rsidR="00382143">
        <w:t>dodavatele</w:t>
      </w:r>
      <w:r>
        <w:t xml:space="preserve"> se nový </w:t>
      </w:r>
      <w:r w:rsidR="00382143">
        <w:t>dodavatel</w:t>
      </w:r>
      <w:r>
        <w:t xml:space="preserve"> zavazuje vyvinout maximální úsilí k tomu, aby </w:t>
      </w:r>
      <w:r>
        <w:rPr>
          <w:lang w:val="cs-CZ"/>
        </w:rPr>
        <w:t>předmět Veřejné zakázky</w:t>
      </w:r>
      <w:r>
        <w:t xml:space="preserve"> byl realizován v původních termínech plynoucích ze </w:t>
      </w:r>
      <w:r w:rsidR="00382143">
        <w:t>smlouvy</w:t>
      </w:r>
      <w:r>
        <w:t xml:space="preserve">. V případě, že změna </w:t>
      </w:r>
      <w:r w:rsidR="00382143">
        <w:t>dodavatele</w:t>
      </w:r>
      <w:r>
        <w:t xml:space="preserve"> objektivně vyvolá potřebu prodloužení termínů realizace </w:t>
      </w:r>
      <w:r>
        <w:rPr>
          <w:lang w:val="cs-CZ"/>
        </w:rPr>
        <w:t>předmětu Veřejné zakázky</w:t>
      </w:r>
      <w:r>
        <w:t xml:space="preserve"> plynoucích ze </w:t>
      </w:r>
      <w:r w:rsidR="00382143">
        <w:t>smlouvy</w:t>
      </w:r>
      <w:r>
        <w:t xml:space="preserve">, může být dohodnuta nezbytná úprava termínů realizace </w:t>
      </w:r>
      <w:r>
        <w:rPr>
          <w:lang w:val="cs-CZ"/>
        </w:rPr>
        <w:t>předmětu Veřejné zakázky</w:t>
      </w:r>
      <w:r>
        <w:t>.</w:t>
      </w:r>
    </w:p>
    <w:p w14:paraId="6AA794C6" w14:textId="6002E719" w:rsidR="008A077B" w:rsidRPr="00765D50" w:rsidRDefault="008A077B" w:rsidP="005B175D">
      <w:pPr>
        <w:pStyle w:val="Styl1"/>
        <w:keepNext/>
        <w:tabs>
          <w:tab w:val="clear" w:pos="862"/>
        </w:tabs>
        <w:spacing w:after="40"/>
        <w:ind w:left="709"/>
        <w:rPr>
          <w:b/>
          <w:bCs w:val="0"/>
          <w:lang w:val="x-none"/>
        </w:rPr>
      </w:pPr>
      <w:r w:rsidRPr="00765D50">
        <w:rPr>
          <w:b/>
          <w:bCs w:val="0"/>
          <w:lang w:val="x-none"/>
        </w:rPr>
        <w:t xml:space="preserve">Obsah závazku ze </w:t>
      </w:r>
      <w:r w:rsidR="00382143" w:rsidRPr="00765D50">
        <w:rPr>
          <w:b/>
          <w:bCs w:val="0"/>
          <w:lang w:val="x-none"/>
        </w:rPr>
        <w:t>smlouvy</w:t>
      </w:r>
    </w:p>
    <w:p w14:paraId="0A334028" w14:textId="05F46C98" w:rsidR="008A077B" w:rsidRDefault="008A077B" w:rsidP="00DA19FB">
      <w:pPr>
        <w:pStyle w:val="Nadpis4"/>
        <w:ind w:left="862" w:hanging="862"/>
      </w:pPr>
      <w:r>
        <w:t xml:space="preserve">Změna </w:t>
      </w:r>
      <w:r w:rsidR="00382143">
        <w:t>dodavatele</w:t>
      </w:r>
      <w:r>
        <w:t xml:space="preserve"> bude provedena uzavřením </w:t>
      </w:r>
      <w:r w:rsidR="00382143">
        <w:t>smlouvy</w:t>
      </w:r>
      <w:r w:rsidR="0052019C">
        <w:t xml:space="preserve"> </w:t>
      </w:r>
      <w:r>
        <w:t xml:space="preserve">mezi Zadavatelem a novým </w:t>
      </w:r>
      <w:r w:rsidR="00382143">
        <w:t>dodavatelem</w:t>
      </w:r>
      <w:r>
        <w:t>.</w:t>
      </w:r>
      <w:r w:rsidRPr="008A077B">
        <w:rPr>
          <w:lang w:val="cs-CZ"/>
        </w:rPr>
        <w:t xml:space="preserve"> </w:t>
      </w:r>
      <w:r>
        <w:t xml:space="preserve">Obsah smluvního vztahu s novým </w:t>
      </w:r>
      <w:r w:rsidR="00382143">
        <w:t>dodavatelem</w:t>
      </w:r>
      <w:r>
        <w:t xml:space="preserve"> musí odpovídat v co největší míře původní nabídce</w:t>
      </w:r>
      <w:r w:rsidRPr="008A077B">
        <w:rPr>
          <w:lang w:val="cs-CZ"/>
        </w:rPr>
        <w:t xml:space="preserve"> </w:t>
      </w:r>
      <w:r>
        <w:t xml:space="preserve">tohoto nového </w:t>
      </w:r>
      <w:r w:rsidR="00382143">
        <w:t>dodavatele</w:t>
      </w:r>
      <w:r>
        <w:t>, to znamená stejným obchodním, cenovým a platebním podmínkám</w:t>
      </w:r>
      <w:r w:rsidR="0052019C">
        <w:rPr>
          <w:lang w:val="cs-CZ"/>
        </w:rPr>
        <w:t>,</w:t>
      </w:r>
      <w:r>
        <w:t xml:space="preserve"> jako</w:t>
      </w:r>
      <w:r w:rsidRPr="008A077B">
        <w:rPr>
          <w:lang w:val="cs-CZ"/>
        </w:rPr>
        <w:t xml:space="preserve"> </w:t>
      </w:r>
      <w:r>
        <w:t xml:space="preserve">v závazném návrhu </w:t>
      </w:r>
      <w:r w:rsidR="00382143">
        <w:rPr>
          <w:lang w:val="cs-CZ"/>
        </w:rPr>
        <w:t>smlouvy</w:t>
      </w:r>
      <w:r w:rsidR="0052019C">
        <w:t xml:space="preserve"> </w:t>
      </w:r>
      <w:r>
        <w:t>k této Veřejné zakázce, avšak s výjimkou těchto smluvních závazků,</w:t>
      </w:r>
      <w:r w:rsidRPr="008A077B">
        <w:rPr>
          <w:lang w:val="cs-CZ"/>
        </w:rPr>
        <w:t xml:space="preserve"> </w:t>
      </w:r>
      <w:r>
        <w:t>které mohou být sjednány odlišně s přihlédnutím k rozsahu a způsobu částečného splnění původní</w:t>
      </w:r>
      <w:r>
        <w:rPr>
          <w:lang w:val="cs-CZ"/>
        </w:rPr>
        <w:t xml:space="preserve"> </w:t>
      </w:r>
      <w:r w:rsidR="00382143">
        <w:rPr>
          <w:lang w:val="cs-CZ"/>
        </w:rPr>
        <w:t>smlouvy</w:t>
      </w:r>
      <w:r>
        <w:t>:</w:t>
      </w:r>
    </w:p>
    <w:p w14:paraId="6B3107F5" w14:textId="77777777" w:rsidR="008A077B" w:rsidRDefault="008A077B" w:rsidP="00765D50">
      <w:pPr>
        <w:pStyle w:val="Nadpis4"/>
        <w:numPr>
          <w:ilvl w:val="0"/>
          <w:numId w:val="0"/>
        </w:numPr>
        <w:ind w:left="864"/>
      </w:pPr>
      <w:r>
        <w:t>a) rozsah zbývajícího plnění (vč. souvisejících méněprací a víceprací),</w:t>
      </w:r>
    </w:p>
    <w:p w14:paraId="530B4281" w14:textId="53B83AA8" w:rsidR="008A077B" w:rsidRDefault="008A077B" w:rsidP="00765D50">
      <w:pPr>
        <w:pStyle w:val="Nadpis4"/>
        <w:numPr>
          <w:ilvl w:val="0"/>
          <w:numId w:val="0"/>
        </w:numPr>
        <w:ind w:left="864"/>
      </w:pPr>
      <w:r>
        <w:t xml:space="preserve">b) úhrada nákladů podle tohoto článku </w:t>
      </w:r>
      <w:r>
        <w:rPr>
          <w:lang w:val="cs-CZ"/>
        </w:rPr>
        <w:t>Výzvy</w:t>
      </w:r>
      <w:r>
        <w:t>,</w:t>
      </w:r>
    </w:p>
    <w:p w14:paraId="72033C7B" w14:textId="755FBBDF" w:rsidR="008A077B" w:rsidRDefault="008A077B" w:rsidP="00765D50">
      <w:pPr>
        <w:pStyle w:val="Nadpis4"/>
        <w:numPr>
          <w:ilvl w:val="0"/>
          <w:numId w:val="0"/>
        </w:numPr>
        <w:ind w:left="864"/>
      </w:pPr>
      <w:r>
        <w:t xml:space="preserve">c) úprava termínů plnění dle tohoto článku </w:t>
      </w:r>
      <w:r>
        <w:rPr>
          <w:lang w:val="cs-CZ"/>
        </w:rPr>
        <w:t>Výzvy</w:t>
      </w:r>
      <w:r>
        <w:t>,</w:t>
      </w:r>
    </w:p>
    <w:p w14:paraId="4A45997D" w14:textId="64A4821C" w:rsidR="008A077B" w:rsidRDefault="008A077B" w:rsidP="00765D50">
      <w:pPr>
        <w:pStyle w:val="Nadpis4"/>
        <w:numPr>
          <w:ilvl w:val="0"/>
          <w:numId w:val="0"/>
        </w:numPr>
        <w:ind w:left="864"/>
      </w:pPr>
      <w:r>
        <w:t xml:space="preserve">d) identifikace dosavadních výsledků plnění původního </w:t>
      </w:r>
      <w:r w:rsidR="00382143">
        <w:rPr>
          <w:lang w:val="cs-CZ"/>
        </w:rPr>
        <w:t>dodavatele</w:t>
      </w:r>
      <w:r>
        <w:t>, potvrzení aktuálního stavu</w:t>
      </w:r>
      <w:r>
        <w:rPr>
          <w:lang w:val="cs-CZ"/>
        </w:rPr>
        <w:t xml:space="preserve"> předmětu Veřejné zakázky</w:t>
      </w:r>
      <w:r>
        <w:t xml:space="preserve"> včetně případn</w:t>
      </w:r>
      <w:r>
        <w:rPr>
          <w:lang w:val="cs-CZ"/>
        </w:rPr>
        <w:t>ých</w:t>
      </w:r>
      <w:r>
        <w:t xml:space="preserve"> vad,</w:t>
      </w:r>
    </w:p>
    <w:p w14:paraId="2C9A20B4" w14:textId="2BA62E60" w:rsidR="008C3751" w:rsidRPr="00765D50" w:rsidRDefault="008A077B" w:rsidP="00765D50">
      <w:pPr>
        <w:pStyle w:val="Nadpis4"/>
        <w:numPr>
          <w:ilvl w:val="0"/>
          <w:numId w:val="0"/>
        </w:numPr>
        <w:ind w:left="864"/>
        <w:rPr>
          <w:lang w:val="cs-CZ"/>
        </w:rPr>
      </w:pPr>
      <w:r>
        <w:t xml:space="preserve">e) popis a řešení dalších relevantních aspektů realizace </w:t>
      </w:r>
      <w:r>
        <w:rPr>
          <w:lang w:val="cs-CZ"/>
        </w:rPr>
        <w:t>předmětu Veřejné zakázky</w:t>
      </w:r>
      <w:r>
        <w:t>, jejichž popis a</w:t>
      </w:r>
      <w:r>
        <w:rPr>
          <w:lang w:val="cs-CZ"/>
        </w:rPr>
        <w:t> </w:t>
      </w:r>
      <w:r>
        <w:t>řešení bud</w:t>
      </w:r>
      <w:r w:rsidR="0052019C">
        <w:rPr>
          <w:lang w:val="cs-CZ"/>
        </w:rPr>
        <w:t>ou</w:t>
      </w:r>
      <w:r>
        <w:t xml:space="preserve"> nezbytné</w:t>
      </w:r>
      <w:r w:rsidRPr="00765D50">
        <w:rPr>
          <w:lang w:val="cs-CZ"/>
        </w:rPr>
        <w:t xml:space="preserve"> </w:t>
      </w:r>
      <w:r>
        <w:t xml:space="preserve">nebo účelné k tomu, aby nový </w:t>
      </w:r>
      <w:r w:rsidR="00382143">
        <w:rPr>
          <w:lang w:val="cs-CZ"/>
        </w:rPr>
        <w:t>dodavatel</w:t>
      </w:r>
      <w:r>
        <w:t xml:space="preserve"> mohl řádně dokončit </w:t>
      </w:r>
      <w:r>
        <w:rPr>
          <w:lang w:val="cs-CZ"/>
        </w:rPr>
        <w:t>předmět Veřejné zakázky</w:t>
      </w:r>
      <w:r>
        <w:t>, aniž by byl v nespravedlivé</w:t>
      </w:r>
      <w:r w:rsidRPr="00765D50">
        <w:rPr>
          <w:lang w:val="cs-CZ"/>
        </w:rPr>
        <w:t xml:space="preserve"> nebo za daných okolností zjevně neodůvodněné nevýhodě vůči Zadavateli z toho důvodu,</w:t>
      </w:r>
      <w:r>
        <w:rPr>
          <w:lang w:val="cs-CZ"/>
        </w:rPr>
        <w:t xml:space="preserve"> </w:t>
      </w:r>
      <w:r w:rsidRPr="00765D50">
        <w:rPr>
          <w:lang w:val="cs-CZ"/>
        </w:rPr>
        <w:t xml:space="preserve">že přistoupil na dokončení </w:t>
      </w:r>
      <w:r>
        <w:rPr>
          <w:lang w:val="cs-CZ"/>
        </w:rPr>
        <w:t>předmětu Veřejné zakázky</w:t>
      </w:r>
      <w:r w:rsidRPr="00765D50">
        <w:rPr>
          <w:lang w:val="cs-CZ"/>
        </w:rPr>
        <w:t xml:space="preserve"> zahájeného původním </w:t>
      </w:r>
      <w:r>
        <w:rPr>
          <w:lang w:val="cs-CZ"/>
        </w:rPr>
        <w:t>d</w:t>
      </w:r>
      <w:r w:rsidRPr="00765D50">
        <w:rPr>
          <w:lang w:val="cs-CZ"/>
        </w:rPr>
        <w:t>odavatelem.</w:t>
      </w:r>
    </w:p>
    <w:p w14:paraId="4B36EB0D" w14:textId="67EA3F56" w:rsidR="001D316F" w:rsidRPr="0005442A" w:rsidRDefault="00B21E3E" w:rsidP="00FE5E34">
      <w:pPr>
        <w:pStyle w:val="NADPIS11"/>
      </w:pPr>
      <w:bookmarkStart w:id="378" w:name="_Toc466456596"/>
      <w:bookmarkStart w:id="379" w:name="_Toc127864399"/>
      <w:bookmarkStart w:id="380" w:name="_Toc154740949"/>
      <w:r w:rsidRPr="0005442A">
        <w:t>Varianty nabídky</w:t>
      </w:r>
      <w:bookmarkEnd w:id="378"/>
      <w:bookmarkEnd w:id="379"/>
      <w:bookmarkEnd w:id="380"/>
    </w:p>
    <w:p w14:paraId="14E42EDD" w14:textId="1E2CBFE1" w:rsidR="00246DA1" w:rsidRPr="00BB4D8E" w:rsidRDefault="00B21E3E" w:rsidP="00910186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Varianty </w:t>
      </w:r>
      <w:r w:rsidR="004D47BD">
        <w:rPr>
          <w:rFonts w:cs="Tahoma"/>
          <w:szCs w:val="19"/>
        </w:rPr>
        <w:t>nabídky</w:t>
      </w:r>
      <w:r w:rsidRPr="00BB4D8E">
        <w:rPr>
          <w:rFonts w:cs="Tahoma"/>
          <w:szCs w:val="19"/>
        </w:rPr>
        <w:t xml:space="preserve"> </w:t>
      </w:r>
      <w:r w:rsidR="00770018" w:rsidRPr="00BB4D8E">
        <w:rPr>
          <w:rFonts w:cs="Tahoma"/>
          <w:szCs w:val="19"/>
        </w:rPr>
        <w:t>Z</w:t>
      </w:r>
      <w:r w:rsidRPr="00BB4D8E">
        <w:rPr>
          <w:rFonts w:cs="Tahoma"/>
          <w:szCs w:val="19"/>
        </w:rPr>
        <w:t>adavatel ve smyslu</w:t>
      </w:r>
      <w:r w:rsidR="00770018" w:rsidRPr="00BB4D8E">
        <w:rPr>
          <w:rFonts w:cs="Tahoma"/>
          <w:szCs w:val="19"/>
        </w:rPr>
        <w:t xml:space="preserve"> ust.</w:t>
      </w:r>
      <w:r w:rsidR="00333E93" w:rsidRPr="00BB4D8E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 xml:space="preserve">§ 102 ZZVZ nepřipouští. Dodavatel může podat pouze jednu (1) nabídku. </w:t>
      </w:r>
    </w:p>
    <w:p w14:paraId="10E67F4C" w14:textId="17E779E3" w:rsidR="00831A04" w:rsidRPr="00BB4D8E" w:rsidRDefault="00831A04" w:rsidP="00910186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Dodavatel, který podal </w:t>
      </w:r>
      <w:r w:rsidR="004D47BD">
        <w:rPr>
          <w:rFonts w:cs="Tahoma"/>
          <w:szCs w:val="19"/>
        </w:rPr>
        <w:t>žádost o účast/</w:t>
      </w:r>
      <w:r w:rsidR="00DA19FB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 xml:space="preserve">nabídku v zadávacím řízení, nesmí být současně osobou, jejímž prostřednictvím jiný dodavatel v tomtéž zadávacím řízení prokazuje kvalifikaci. </w:t>
      </w:r>
    </w:p>
    <w:p w14:paraId="75AE441F" w14:textId="6ADDA7B3" w:rsidR="001D316F" w:rsidRPr="0005442A" w:rsidRDefault="00B21E3E" w:rsidP="00FE5E34">
      <w:pPr>
        <w:pStyle w:val="NADPIS11"/>
      </w:pPr>
      <w:bookmarkStart w:id="381" w:name="_Toc466456597"/>
      <w:bookmarkStart w:id="382" w:name="_Toc127864400"/>
      <w:bookmarkStart w:id="383" w:name="_Toc154740950"/>
      <w:r w:rsidRPr="0005442A">
        <w:t>Zadávací lhůta a jistota</w:t>
      </w:r>
      <w:bookmarkEnd w:id="381"/>
      <w:bookmarkEnd w:id="382"/>
      <w:bookmarkEnd w:id="383"/>
      <w:r w:rsidRPr="0005442A">
        <w:t xml:space="preserve"> </w:t>
      </w:r>
    </w:p>
    <w:p w14:paraId="39785E56" w14:textId="44E84AC9" w:rsidR="001D10D4" w:rsidRPr="002C1020" w:rsidRDefault="008F0AE7" w:rsidP="002C1020">
      <w:pPr>
        <w:pStyle w:val="Nadpis2"/>
        <w:spacing w:after="160"/>
        <w:ind w:hanging="718"/>
        <w:rPr>
          <w:rFonts w:cs="Tahoma"/>
          <w:b/>
          <w:bCs w:val="0"/>
          <w:szCs w:val="19"/>
        </w:rPr>
      </w:pPr>
      <w:r w:rsidRPr="008F0AE7">
        <w:t>Zadávací lhůt</w:t>
      </w:r>
      <w:r w:rsidR="00782697">
        <w:t>ou se podle ust. § 40 ZZVZ rozumí</w:t>
      </w:r>
      <w:r w:rsidRPr="008F0AE7">
        <w:t xml:space="preserve"> doba, po kterou účastníci zadávacího řízení nesmí ze</w:t>
      </w:r>
      <w:r w:rsidR="00E70F6F">
        <w:t> </w:t>
      </w:r>
      <w:r w:rsidRPr="008F0AE7">
        <w:t xml:space="preserve">zadávacího řízení odstoupit. </w:t>
      </w:r>
      <w:r w:rsidR="006937A7">
        <w:rPr>
          <w:rFonts w:cs="Tahoma"/>
          <w:b/>
          <w:bCs w:val="0"/>
          <w:szCs w:val="19"/>
        </w:rPr>
        <w:t>Zadavatel nestanovuje zadávací lhůtu</w:t>
      </w:r>
      <w:r w:rsidR="002C1020" w:rsidRPr="002C1020">
        <w:rPr>
          <w:rFonts w:cs="Tahoma"/>
          <w:b/>
          <w:bCs w:val="0"/>
          <w:szCs w:val="19"/>
        </w:rPr>
        <w:t>.</w:t>
      </w:r>
    </w:p>
    <w:p w14:paraId="1CB34DBC" w14:textId="2D81510C" w:rsidR="00695ACB" w:rsidRPr="006937A7" w:rsidRDefault="00695ACB" w:rsidP="002C1020">
      <w:pPr>
        <w:pStyle w:val="Nadpis2"/>
        <w:spacing w:after="160"/>
        <w:ind w:left="720" w:hanging="720"/>
        <w:rPr>
          <w:b/>
          <w:bCs w:val="0"/>
        </w:rPr>
      </w:pPr>
      <w:r w:rsidRPr="006937A7">
        <w:rPr>
          <w:b/>
          <w:bCs w:val="0"/>
        </w:rPr>
        <w:t xml:space="preserve">Zadavatel </w:t>
      </w:r>
      <w:r w:rsidR="006937A7" w:rsidRPr="006937A7">
        <w:rPr>
          <w:b/>
          <w:bCs w:val="0"/>
        </w:rPr>
        <w:t>ne</w:t>
      </w:r>
      <w:r w:rsidRPr="006937A7">
        <w:rPr>
          <w:b/>
          <w:bCs w:val="0"/>
        </w:rPr>
        <w:t>požaduje</w:t>
      </w:r>
      <w:r w:rsidR="006937A7" w:rsidRPr="006937A7">
        <w:rPr>
          <w:b/>
          <w:bCs w:val="0"/>
        </w:rPr>
        <w:t xml:space="preserve"> složení jistoty.</w:t>
      </w:r>
    </w:p>
    <w:p w14:paraId="5C17D5B4" w14:textId="0593454A" w:rsidR="001D316F" w:rsidRPr="004778F4" w:rsidRDefault="00B21E3E" w:rsidP="00FE5E34">
      <w:pPr>
        <w:pStyle w:val="NADPIS11"/>
      </w:pPr>
      <w:bookmarkStart w:id="384" w:name="_Toc466456598"/>
      <w:bookmarkStart w:id="385" w:name="_Toc127864402"/>
      <w:bookmarkStart w:id="386" w:name="_Toc154740951"/>
      <w:r w:rsidRPr="004778F4">
        <w:t xml:space="preserve">Obsah a podávání </w:t>
      </w:r>
      <w:r w:rsidR="00013013">
        <w:t>žádostí o účast/</w:t>
      </w:r>
      <w:r w:rsidR="006937A7" w:rsidRPr="004778F4">
        <w:t xml:space="preserve"> </w:t>
      </w:r>
      <w:r w:rsidRPr="004778F4">
        <w:t>nabídek</w:t>
      </w:r>
      <w:bookmarkEnd w:id="384"/>
      <w:bookmarkEnd w:id="385"/>
      <w:bookmarkEnd w:id="386"/>
    </w:p>
    <w:p w14:paraId="196E34C2" w14:textId="5191CE47" w:rsidR="002E5BD8" w:rsidRPr="004D47BD" w:rsidRDefault="004D47BD" w:rsidP="004D47BD">
      <w:pPr>
        <w:pStyle w:val="Nadpis2"/>
        <w:spacing w:after="160"/>
        <w:ind w:left="720" w:hanging="720"/>
        <w:rPr>
          <w:rFonts w:cs="Tahoma"/>
          <w:szCs w:val="19"/>
        </w:rPr>
      </w:pPr>
      <w:r>
        <w:rPr>
          <w:rFonts w:cs="Tahoma"/>
          <w:szCs w:val="19"/>
        </w:rPr>
        <w:t>Žádosti o účast/</w:t>
      </w:r>
      <w:r w:rsidR="00DA19FB">
        <w:rPr>
          <w:rFonts w:cs="Tahoma"/>
          <w:szCs w:val="19"/>
        </w:rPr>
        <w:t xml:space="preserve"> </w:t>
      </w:r>
      <w:r>
        <w:rPr>
          <w:rFonts w:cs="Tahoma"/>
          <w:szCs w:val="19"/>
        </w:rPr>
        <w:t>nabídky</w:t>
      </w:r>
      <w:r w:rsidR="002E5BD8" w:rsidRPr="004D47BD">
        <w:rPr>
          <w:rFonts w:cs="Tahoma"/>
          <w:szCs w:val="19"/>
        </w:rPr>
        <w:t xml:space="preserve"> se podávají výhradně písemně v jednom </w:t>
      </w:r>
      <w:r w:rsidR="00ED2A83" w:rsidRPr="004D47BD">
        <w:rPr>
          <w:rFonts w:cs="Tahoma"/>
          <w:szCs w:val="19"/>
        </w:rPr>
        <w:t xml:space="preserve">(1) </w:t>
      </w:r>
      <w:r w:rsidR="002E5BD8" w:rsidRPr="004D47BD">
        <w:rPr>
          <w:rFonts w:cs="Tahoma"/>
          <w:szCs w:val="19"/>
        </w:rPr>
        <w:t>vyhotovení v elektronické podobě v</w:t>
      </w:r>
      <w:r w:rsidR="00B44A2C" w:rsidRPr="004D47BD">
        <w:rPr>
          <w:rFonts w:cs="Tahoma"/>
          <w:szCs w:val="19"/>
        </w:rPr>
        <w:t> </w:t>
      </w:r>
      <w:r w:rsidR="002E5BD8" w:rsidRPr="004D47BD">
        <w:rPr>
          <w:rFonts w:cs="Tahoma"/>
          <w:szCs w:val="19"/>
        </w:rPr>
        <w:t xml:space="preserve">českém jazyce v akceptovatelných formátech souborů, tj. Microsoft Office (Word, Excel), Open Office, </w:t>
      </w:r>
      <w:r w:rsidR="000D24D8" w:rsidRPr="004D47BD">
        <w:rPr>
          <w:rFonts w:cs="Tahoma"/>
          <w:szCs w:val="19"/>
        </w:rPr>
        <w:t>*.</w:t>
      </w:r>
      <w:r w:rsidR="002E5BD8" w:rsidRPr="004D47BD">
        <w:rPr>
          <w:rFonts w:cs="Tahoma"/>
          <w:szCs w:val="19"/>
        </w:rPr>
        <w:t xml:space="preserve">PDF, </w:t>
      </w:r>
      <w:r w:rsidR="000D24D8" w:rsidRPr="004D47BD">
        <w:rPr>
          <w:rFonts w:cs="Tahoma"/>
          <w:szCs w:val="19"/>
        </w:rPr>
        <w:t>*.</w:t>
      </w:r>
      <w:r w:rsidR="002E5BD8" w:rsidRPr="004D47BD">
        <w:rPr>
          <w:rFonts w:cs="Tahoma"/>
          <w:szCs w:val="19"/>
        </w:rPr>
        <w:t xml:space="preserve">JPEG, </w:t>
      </w:r>
      <w:r w:rsidR="000D24D8" w:rsidRPr="004D47BD">
        <w:rPr>
          <w:rFonts w:cs="Tahoma"/>
          <w:szCs w:val="19"/>
        </w:rPr>
        <w:t>*.</w:t>
      </w:r>
      <w:r w:rsidR="002E5BD8" w:rsidRPr="004D47BD">
        <w:rPr>
          <w:rFonts w:cs="Tahoma"/>
          <w:szCs w:val="19"/>
        </w:rPr>
        <w:t xml:space="preserve">GIF, nebo </w:t>
      </w:r>
      <w:r w:rsidR="000D24D8" w:rsidRPr="004D47BD">
        <w:rPr>
          <w:rFonts w:cs="Tahoma"/>
          <w:szCs w:val="19"/>
        </w:rPr>
        <w:t>*.</w:t>
      </w:r>
      <w:r w:rsidR="002E5BD8" w:rsidRPr="004D47BD">
        <w:rPr>
          <w:rFonts w:cs="Tahoma"/>
          <w:szCs w:val="19"/>
        </w:rPr>
        <w:t>PNG</w:t>
      </w:r>
      <w:r w:rsidR="00B44A2C" w:rsidRPr="004D47BD">
        <w:rPr>
          <w:rFonts w:cs="Tahoma"/>
          <w:szCs w:val="19"/>
        </w:rPr>
        <w:t>, a to</w:t>
      </w:r>
      <w:r w:rsidR="002E5BD8" w:rsidRPr="004D47BD" w:rsidDel="00624C37">
        <w:rPr>
          <w:rFonts w:cs="Tahoma"/>
          <w:szCs w:val="19"/>
        </w:rPr>
        <w:t xml:space="preserve"> </w:t>
      </w:r>
      <w:r w:rsidR="002E5BD8" w:rsidRPr="004D47BD">
        <w:rPr>
          <w:rFonts w:cs="Tahoma"/>
          <w:szCs w:val="19"/>
        </w:rPr>
        <w:t xml:space="preserve">prostřednictvím </w:t>
      </w:r>
      <w:r w:rsidR="00A04609" w:rsidRPr="004D47BD">
        <w:rPr>
          <w:rFonts w:cs="Tahoma"/>
          <w:szCs w:val="19"/>
        </w:rPr>
        <w:t xml:space="preserve">Národního </w:t>
      </w:r>
      <w:r w:rsidR="00770018" w:rsidRPr="004D47BD">
        <w:rPr>
          <w:rFonts w:cs="Tahoma"/>
          <w:szCs w:val="19"/>
        </w:rPr>
        <w:t>elektronického nástroje</w:t>
      </w:r>
      <w:r w:rsidR="002E5BD8" w:rsidRPr="004D47BD">
        <w:rPr>
          <w:rFonts w:cs="Tahoma"/>
          <w:szCs w:val="19"/>
        </w:rPr>
        <w:t>. K</w:t>
      </w:r>
      <w:r>
        <w:rPr>
          <w:rFonts w:cs="Tahoma"/>
          <w:szCs w:val="19"/>
        </w:rPr>
        <w:t> žádostem o účast/nabídkám</w:t>
      </w:r>
      <w:r w:rsidR="002E5BD8" w:rsidRPr="004D47BD">
        <w:rPr>
          <w:rFonts w:cs="Tahoma"/>
          <w:szCs w:val="19"/>
        </w:rPr>
        <w:t xml:space="preserve"> podaným v listinné podobě nelze přihlížet.</w:t>
      </w:r>
    </w:p>
    <w:p w14:paraId="35D218F6" w14:textId="53CEC860" w:rsidR="00013013" w:rsidRDefault="00013013" w:rsidP="00C33BA1">
      <w:pPr>
        <w:pStyle w:val="Nadpis2"/>
        <w:spacing w:after="80"/>
        <w:ind w:left="720" w:hanging="720"/>
        <w:rPr>
          <w:rFonts w:cs="Tahoma"/>
          <w:szCs w:val="19"/>
        </w:rPr>
      </w:pPr>
      <w:r>
        <w:rPr>
          <w:rFonts w:cs="Tahoma"/>
          <w:szCs w:val="19"/>
        </w:rPr>
        <w:t>Součástí </w:t>
      </w:r>
      <w:r w:rsidR="0032096F">
        <w:rPr>
          <w:rFonts w:cs="Tahoma"/>
          <w:szCs w:val="19"/>
        </w:rPr>
        <w:t>žádosti o účast</w:t>
      </w:r>
      <w:r w:rsidR="002E5BD8" w:rsidRPr="004778F4">
        <w:rPr>
          <w:rFonts w:cs="Tahoma"/>
          <w:szCs w:val="19"/>
        </w:rPr>
        <w:t xml:space="preserve"> musí být </w:t>
      </w:r>
      <w:r>
        <w:rPr>
          <w:rFonts w:cs="Tahoma"/>
          <w:szCs w:val="19"/>
        </w:rPr>
        <w:t>tyto doklady a údaje:</w:t>
      </w:r>
    </w:p>
    <w:p w14:paraId="49E29308" w14:textId="75722870" w:rsidR="00013013" w:rsidRDefault="002E5BD8" w:rsidP="0077322B">
      <w:pPr>
        <w:pStyle w:val="Nadpis2"/>
        <w:numPr>
          <w:ilvl w:val="0"/>
          <w:numId w:val="25"/>
        </w:numPr>
        <w:spacing w:after="80"/>
        <w:rPr>
          <w:rFonts w:cs="Tahoma"/>
          <w:szCs w:val="19"/>
        </w:rPr>
      </w:pPr>
      <w:r w:rsidRPr="00FB5EFA">
        <w:rPr>
          <w:rFonts w:cs="Tahoma"/>
          <w:szCs w:val="19"/>
        </w:rPr>
        <w:t xml:space="preserve">Krycí list </w:t>
      </w:r>
      <w:r w:rsidR="00013013">
        <w:rPr>
          <w:rFonts w:cs="Tahoma"/>
          <w:szCs w:val="19"/>
        </w:rPr>
        <w:t>žádosti o účast</w:t>
      </w:r>
      <w:r w:rsidR="00013013" w:rsidRPr="00FB5EFA">
        <w:rPr>
          <w:rFonts w:cs="Tahoma"/>
          <w:szCs w:val="19"/>
        </w:rPr>
        <w:t xml:space="preserve"> </w:t>
      </w:r>
      <w:r w:rsidRPr="00FB5EFA">
        <w:rPr>
          <w:rFonts w:cs="Tahoma"/>
          <w:szCs w:val="19"/>
        </w:rPr>
        <w:t>(</w:t>
      </w:r>
      <w:r w:rsidRPr="004535B3">
        <w:rPr>
          <w:rFonts w:cs="Tahoma"/>
          <w:szCs w:val="19"/>
        </w:rPr>
        <w:t xml:space="preserve">příloha </w:t>
      </w:r>
      <w:r w:rsidR="000A0E74" w:rsidRPr="00B9303A">
        <w:rPr>
          <w:rFonts w:cs="Tahoma"/>
          <w:szCs w:val="19"/>
        </w:rPr>
        <w:t>a</w:t>
      </w:r>
      <w:r w:rsidR="00DA19FB">
        <w:rPr>
          <w:rFonts w:cs="Tahoma"/>
          <w:szCs w:val="19"/>
        </w:rPr>
        <w:t>0</w:t>
      </w:r>
      <w:r w:rsidR="000A0E74" w:rsidRPr="00B9303A">
        <w:rPr>
          <w:rFonts w:cs="Tahoma"/>
          <w:szCs w:val="19"/>
        </w:rPr>
        <w:t>2</w:t>
      </w:r>
      <w:r w:rsidR="000A0E74" w:rsidRPr="004535B3">
        <w:rPr>
          <w:rFonts w:cs="Tahoma"/>
          <w:szCs w:val="19"/>
        </w:rPr>
        <w:t xml:space="preserve"> </w:t>
      </w:r>
      <w:r w:rsidR="00C5528A" w:rsidRPr="004535B3">
        <w:rPr>
          <w:rFonts w:cs="Tahoma"/>
          <w:szCs w:val="19"/>
        </w:rPr>
        <w:t>Výzvy</w:t>
      </w:r>
      <w:r w:rsidRPr="004778F4">
        <w:rPr>
          <w:rFonts w:cs="Tahoma"/>
          <w:szCs w:val="19"/>
        </w:rPr>
        <w:t xml:space="preserve">) </w:t>
      </w:r>
      <w:r w:rsidR="00013013">
        <w:rPr>
          <w:rFonts w:cs="Tahoma"/>
          <w:szCs w:val="19"/>
        </w:rPr>
        <w:t>s uvedením</w:t>
      </w:r>
      <w:r w:rsidR="00013013" w:rsidRPr="004778F4">
        <w:rPr>
          <w:rFonts w:cs="Tahoma"/>
          <w:szCs w:val="19"/>
        </w:rPr>
        <w:t xml:space="preserve"> </w:t>
      </w:r>
      <w:r w:rsidRPr="004778F4">
        <w:rPr>
          <w:rFonts w:cs="Tahoma"/>
          <w:szCs w:val="19"/>
        </w:rPr>
        <w:t>identifikační</w:t>
      </w:r>
      <w:r w:rsidR="00013013">
        <w:rPr>
          <w:rFonts w:cs="Tahoma"/>
          <w:szCs w:val="19"/>
        </w:rPr>
        <w:t>ch</w:t>
      </w:r>
      <w:r w:rsidRPr="004778F4">
        <w:rPr>
          <w:rFonts w:cs="Tahoma"/>
          <w:szCs w:val="19"/>
        </w:rPr>
        <w:t xml:space="preserve"> údaj</w:t>
      </w:r>
      <w:r w:rsidR="00013013">
        <w:rPr>
          <w:rFonts w:cs="Tahoma"/>
          <w:szCs w:val="19"/>
        </w:rPr>
        <w:t>ů</w:t>
      </w:r>
      <w:r w:rsidRPr="004778F4">
        <w:rPr>
          <w:rFonts w:cs="Tahoma"/>
          <w:szCs w:val="19"/>
        </w:rPr>
        <w:t xml:space="preserve"> dodavatele</w:t>
      </w:r>
      <w:r w:rsidR="00013013">
        <w:rPr>
          <w:rFonts w:cs="Tahoma"/>
          <w:szCs w:val="19"/>
        </w:rPr>
        <w:t>;</w:t>
      </w:r>
    </w:p>
    <w:p w14:paraId="05992198" w14:textId="3B48C6DB" w:rsidR="00DE5F67" w:rsidRPr="00DE5F67" w:rsidRDefault="00DE5F67" w:rsidP="0077322B">
      <w:pPr>
        <w:pStyle w:val="Nadpis2"/>
        <w:numPr>
          <w:ilvl w:val="0"/>
          <w:numId w:val="25"/>
        </w:numPr>
        <w:spacing w:after="80"/>
      </w:pPr>
      <w:r>
        <w:t>Obsah žádosti o účast;</w:t>
      </w:r>
    </w:p>
    <w:p w14:paraId="1FDB65B4" w14:textId="0D7903ED" w:rsidR="00013013" w:rsidRDefault="00DE5F67" w:rsidP="0077322B">
      <w:pPr>
        <w:pStyle w:val="Nadpis2"/>
        <w:numPr>
          <w:ilvl w:val="0"/>
          <w:numId w:val="25"/>
        </w:numPr>
        <w:spacing w:after="80"/>
        <w:rPr>
          <w:rFonts w:cs="Tahoma"/>
          <w:szCs w:val="19"/>
        </w:rPr>
      </w:pPr>
      <w:r>
        <w:t>S</w:t>
      </w:r>
      <w:r w:rsidR="00013013">
        <w:t>mlouv</w:t>
      </w:r>
      <w:r>
        <w:t>a</w:t>
      </w:r>
      <w:r w:rsidR="00013013">
        <w:t xml:space="preserve"> v případě společné účasti dodavatelů;</w:t>
      </w:r>
    </w:p>
    <w:p w14:paraId="651F4C25" w14:textId="597D49CB" w:rsidR="00013013" w:rsidRDefault="00DE5F67" w:rsidP="0077322B">
      <w:pPr>
        <w:pStyle w:val="Nadpis2"/>
        <w:numPr>
          <w:ilvl w:val="0"/>
          <w:numId w:val="25"/>
        </w:numPr>
        <w:spacing w:after="80"/>
        <w:rPr>
          <w:rFonts w:cs="Tahoma"/>
          <w:szCs w:val="19"/>
        </w:rPr>
      </w:pPr>
      <w:r>
        <w:rPr>
          <w:rFonts w:cs="Tahoma"/>
          <w:szCs w:val="19"/>
        </w:rPr>
        <w:lastRenderedPageBreak/>
        <w:t>D</w:t>
      </w:r>
      <w:r w:rsidR="00013013">
        <w:rPr>
          <w:rFonts w:cs="Tahoma"/>
          <w:szCs w:val="19"/>
        </w:rPr>
        <w:t>oklady o kvalifikaci;</w:t>
      </w:r>
    </w:p>
    <w:p w14:paraId="5871B413" w14:textId="74C65325" w:rsidR="00241D88" w:rsidRDefault="00DE5F67" w:rsidP="0077322B">
      <w:pPr>
        <w:pStyle w:val="Nadpis2"/>
        <w:numPr>
          <w:ilvl w:val="0"/>
          <w:numId w:val="25"/>
        </w:numPr>
        <w:spacing w:after="80"/>
        <w:rPr>
          <w:rFonts w:cs="Tahoma"/>
          <w:szCs w:val="19"/>
        </w:rPr>
      </w:pPr>
      <w:r>
        <w:rPr>
          <w:rFonts w:cs="Tahoma"/>
          <w:szCs w:val="19"/>
        </w:rPr>
        <w:t>Č</w:t>
      </w:r>
      <w:r w:rsidR="00013013" w:rsidRPr="00BB4D8E">
        <w:rPr>
          <w:rFonts w:cs="Tahoma"/>
          <w:szCs w:val="19"/>
        </w:rPr>
        <w:t>estné prohlášení o neexistenci střetu zájmů</w:t>
      </w:r>
      <w:r w:rsidR="00013013">
        <w:rPr>
          <w:rFonts w:cs="Tahoma"/>
          <w:szCs w:val="19"/>
        </w:rPr>
        <w:t xml:space="preserve"> (</w:t>
      </w:r>
      <w:r w:rsidR="00013013" w:rsidRPr="004535B3">
        <w:rPr>
          <w:rFonts w:cs="Tahoma"/>
          <w:szCs w:val="19"/>
        </w:rPr>
        <w:t xml:space="preserve">příloha </w:t>
      </w:r>
      <w:r w:rsidR="00013013" w:rsidRPr="00B9303A">
        <w:rPr>
          <w:rFonts w:cs="Tahoma"/>
          <w:szCs w:val="19"/>
        </w:rPr>
        <w:t>a</w:t>
      </w:r>
      <w:r w:rsidR="00DA19FB">
        <w:rPr>
          <w:rFonts w:cs="Tahoma"/>
          <w:szCs w:val="19"/>
        </w:rPr>
        <w:t>0</w:t>
      </w:r>
      <w:r w:rsidR="00BA0887" w:rsidRPr="00B9303A">
        <w:rPr>
          <w:rFonts w:cs="Tahoma"/>
          <w:szCs w:val="19"/>
        </w:rPr>
        <w:t>7</w:t>
      </w:r>
      <w:r w:rsidR="00013013" w:rsidRPr="004778F4">
        <w:rPr>
          <w:rFonts w:cs="Tahoma"/>
          <w:szCs w:val="19"/>
        </w:rPr>
        <w:t xml:space="preserve"> </w:t>
      </w:r>
      <w:r w:rsidR="00013013">
        <w:rPr>
          <w:rFonts w:cs="Tahoma"/>
          <w:szCs w:val="19"/>
        </w:rPr>
        <w:t>Výzvy)</w:t>
      </w:r>
      <w:r w:rsidR="00241D88">
        <w:rPr>
          <w:rFonts w:cs="Tahoma"/>
          <w:szCs w:val="19"/>
        </w:rPr>
        <w:t>;</w:t>
      </w:r>
    </w:p>
    <w:p w14:paraId="48D6F0EC" w14:textId="73BE2B9F" w:rsidR="00C5298A" w:rsidRDefault="00C5298A" w:rsidP="0077322B">
      <w:pPr>
        <w:pStyle w:val="Nadpis2"/>
        <w:numPr>
          <w:ilvl w:val="0"/>
          <w:numId w:val="25"/>
        </w:numPr>
        <w:spacing w:after="80"/>
        <w:rPr>
          <w:rFonts w:cs="Tahoma"/>
          <w:szCs w:val="19"/>
        </w:rPr>
      </w:pPr>
      <w:r>
        <w:rPr>
          <w:rFonts w:cs="Tahoma"/>
          <w:szCs w:val="19"/>
        </w:rPr>
        <w:t xml:space="preserve">Čestné prohlášení o neporušení mezinárodních sankcí (příloha </w:t>
      </w:r>
      <w:r w:rsidRPr="00B9303A">
        <w:rPr>
          <w:rFonts w:cs="Tahoma"/>
          <w:szCs w:val="19"/>
        </w:rPr>
        <w:t>a</w:t>
      </w:r>
      <w:r w:rsidR="009F2FBA">
        <w:rPr>
          <w:rFonts w:cs="Tahoma"/>
          <w:szCs w:val="19"/>
        </w:rPr>
        <w:t>10</w:t>
      </w:r>
      <w:r w:rsidR="00DA19FB">
        <w:rPr>
          <w:rFonts w:cs="Tahoma"/>
          <w:szCs w:val="19"/>
        </w:rPr>
        <w:t xml:space="preserve"> </w:t>
      </w:r>
      <w:r>
        <w:rPr>
          <w:rFonts w:cs="Tahoma"/>
          <w:szCs w:val="19"/>
        </w:rPr>
        <w:t>Výzvy);</w:t>
      </w:r>
    </w:p>
    <w:p w14:paraId="13803ACB" w14:textId="2E888AF5" w:rsidR="00C5298A" w:rsidRDefault="00C5298A" w:rsidP="0077322B">
      <w:pPr>
        <w:pStyle w:val="Nadpis2"/>
        <w:numPr>
          <w:ilvl w:val="0"/>
          <w:numId w:val="25"/>
        </w:numPr>
        <w:spacing w:after="80"/>
      </w:pPr>
      <w:r>
        <w:t xml:space="preserve">Seznam poddodavatelů (příloha </w:t>
      </w:r>
      <w:r w:rsidR="0052019C" w:rsidRPr="00B9303A">
        <w:t>a</w:t>
      </w:r>
      <w:r w:rsidR="00DA19FB">
        <w:t>0</w:t>
      </w:r>
      <w:r w:rsidR="0052019C" w:rsidRPr="00B9303A">
        <w:t>6</w:t>
      </w:r>
      <w:r>
        <w:t xml:space="preserve"> Výzvy);</w:t>
      </w:r>
    </w:p>
    <w:p w14:paraId="75423529" w14:textId="5213D29C" w:rsidR="00C5298A" w:rsidRPr="00C5298A" w:rsidRDefault="00C5298A" w:rsidP="0077322B">
      <w:pPr>
        <w:pStyle w:val="Nadpis2"/>
        <w:numPr>
          <w:ilvl w:val="0"/>
          <w:numId w:val="25"/>
        </w:numPr>
        <w:spacing w:after="80"/>
      </w:pPr>
      <w:r>
        <w:t xml:space="preserve">Seznam </w:t>
      </w:r>
      <w:r w:rsidR="00BA63EE">
        <w:t>vlastníků akcií dle odst. 27.9 Výzvy</w:t>
      </w:r>
      <w:r>
        <w:t>;</w:t>
      </w:r>
    </w:p>
    <w:p w14:paraId="618EBE6D" w14:textId="2A0B1A38" w:rsidR="00C33BA1" w:rsidRPr="000D66EB" w:rsidRDefault="00774F3B" w:rsidP="000D66EB">
      <w:pPr>
        <w:pStyle w:val="Nadpis2"/>
        <w:numPr>
          <w:ilvl w:val="0"/>
          <w:numId w:val="25"/>
        </w:numPr>
        <w:spacing w:after="80"/>
        <w:rPr>
          <w:rFonts w:cs="Tahoma"/>
          <w:szCs w:val="19"/>
        </w:rPr>
      </w:pPr>
      <w:r>
        <w:rPr>
          <w:rFonts w:cs="Tahoma"/>
          <w:szCs w:val="19"/>
        </w:rPr>
        <w:t xml:space="preserve">Seznam statutárních orgánů dle odst. </w:t>
      </w:r>
      <w:r w:rsidRPr="009F2FBA">
        <w:rPr>
          <w:rFonts w:cs="Tahoma"/>
          <w:szCs w:val="19"/>
        </w:rPr>
        <w:t>27.8</w:t>
      </w:r>
      <w:r>
        <w:rPr>
          <w:rFonts w:cs="Tahoma"/>
          <w:szCs w:val="19"/>
        </w:rPr>
        <w:t xml:space="preserve"> Výzvy</w:t>
      </w:r>
      <w:r w:rsidR="0094179F" w:rsidRPr="000D66EB">
        <w:rPr>
          <w:rFonts w:cs="Tahoma"/>
          <w:szCs w:val="19"/>
        </w:rPr>
        <w:t>.</w:t>
      </w:r>
    </w:p>
    <w:p w14:paraId="4CDD036F" w14:textId="574C30ED" w:rsidR="00245013" w:rsidRPr="00BB4D8E" w:rsidRDefault="00245013" w:rsidP="00910186">
      <w:pPr>
        <w:pStyle w:val="Nadpis2"/>
        <w:spacing w:after="80"/>
        <w:ind w:hanging="718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Zadavatel uvádí další informace k podání </w:t>
      </w:r>
      <w:r w:rsidR="00AA07D0">
        <w:rPr>
          <w:rFonts w:cs="Tahoma"/>
          <w:szCs w:val="19"/>
        </w:rPr>
        <w:t>žádostí o účast/</w:t>
      </w:r>
      <w:r w:rsidRPr="00BB4D8E">
        <w:rPr>
          <w:rFonts w:cs="Tahoma"/>
          <w:szCs w:val="19"/>
        </w:rPr>
        <w:t>nabídek v</w:t>
      </w:r>
      <w:r w:rsidR="00DE5F67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elektronické podobě:</w:t>
      </w:r>
    </w:p>
    <w:p w14:paraId="3BB35FB3" w14:textId="03A57190" w:rsidR="00770018" w:rsidRPr="000A79D6" w:rsidRDefault="00770018" w:rsidP="00910186">
      <w:pPr>
        <w:numPr>
          <w:ilvl w:val="0"/>
          <w:numId w:val="3"/>
        </w:numPr>
        <w:ind w:left="1276" w:hanging="425"/>
        <w:rPr>
          <w:rFonts w:cs="Tahoma"/>
          <w:szCs w:val="19"/>
        </w:rPr>
      </w:pPr>
      <w:r w:rsidRPr="000A79D6">
        <w:rPr>
          <w:rFonts w:cs="Tahoma"/>
          <w:szCs w:val="19"/>
        </w:rPr>
        <w:t xml:space="preserve">Dodavatel musí být pro předložení dokladů registrován jako </w:t>
      </w:r>
      <w:r w:rsidRPr="00E736A4">
        <w:rPr>
          <w:rFonts w:cs="Tahoma"/>
          <w:szCs w:val="19"/>
        </w:rPr>
        <w:t>dodavatel v </w:t>
      </w:r>
      <w:r w:rsidRPr="00C42861">
        <w:rPr>
          <w:rFonts w:cs="Tahoma"/>
          <w:szCs w:val="19"/>
        </w:rPr>
        <w:t>elektronickém nástroji</w:t>
      </w:r>
      <w:r w:rsidRPr="00E736A4">
        <w:rPr>
          <w:rFonts w:cs="Tahoma"/>
          <w:szCs w:val="19"/>
        </w:rPr>
        <w:t>;</w:t>
      </w:r>
    </w:p>
    <w:p w14:paraId="6B6B29A5" w14:textId="4751B38D" w:rsidR="00770018" w:rsidRPr="000A79D6" w:rsidRDefault="005943ED" w:rsidP="00910186">
      <w:pPr>
        <w:numPr>
          <w:ilvl w:val="0"/>
          <w:numId w:val="3"/>
        </w:numPr>
        <w:suppressAutoHyphens w:val="0"/>
        <w:ind w:left="1276" w:hanging="425"/>
        <w:rPr>
          <w:rFonts w:cs="Tahoma"/>
          <w:szCs w:val="19"/>
        </w:rPr>
      </w:pPr>
      <w:r>
        <w:rPr>
          <w:rFonts w:cs="Tahoma"/>
          <w:szCs w:val="19"/>
        </w:rPr>
        <w:t>P</w:t>
      </w:r>
      <w:r w:rsidR="00770018" w:rsidRPr="000A79D6">
        <w:rPr>
          <w:rFonts w:cs="Tahoma"/>
          <w:szCs w:val="19"/>
        </w:rPr>
        <w:t xml:space="preserve">ro předložení dokladů v elektronické podobě bude použit certifikovaný elektronický nástroj přístupný prostřednictvím </w:t>
      </w:r>
      <w:r w:rsidR="00770018" w:rsidRPr="00C5528A">
        <w:rPr>
          <w:rFonts w:cs="Tahoma"/>
          <w:szCs w:val="19"/>
        </w:rPr>
        <w:t xml:space="preserve">profilu </w:t>
      </w:r>
      <w:r w:rsidR="00A63170" w:rsidRPr="00C5528A">
        <w:rPr>
          <w:rFonts w:cs="Tahoma"/>
          <w:szCs w:val="19"/>
        </w:rPr>
        <w:t>Z</w:t>
      </w:r>
      <w:r w:rsidR="00770018" w:rsidRPr="00C5528A">
        <w:rPr>
          <w:rFonts w:cs="Tahoma"/>
          <w:szCs w:val="19"/>
        </w:rPr>
        <w:t>adavatele</w:t>
      </w:r>
      <w:r w:rsidR="00770018" w:rsidRPr="000A79D6">
        <w:rPr>
          <w:rFonts w:cs="Tahoma"/>
          <w:szCs w:val="19"/>
        </w:rPr>
        <w:t xml:space="preserve">, kde je rovněž dostupný podrobný návod na jeho použití a </w:t>
      </w:r>
      <w:r w:rsidR="00770018" w:rsidRPr="00C5528A">
        <w:rPr>
          <w:rFonts w:cs="Tahoma"/>
          <w:szCs w:val="19"/>
        </w:rPr>
        <w:t>kontakty na uživatelskou podporu</w:t>
      </w:r>
      <w:r w:rsidR="00770018" w:rsidRPr="000A79D6">
        <w:rPr>
          <w:rFonts w:cs="Tahoma"/>
          <w:szCs w:val="19"/>
        </w:rPr>
        <w:t>;</w:t>
      </w:r>
    </w:p>
    <w:p w14:paraId="4CA377F8" w14:textId="4FB70BD0" w:rsidR="00245013" w:rsidRPr="00DE5F67" w:rsidRDefault="00770018" w:rsidP="00765D50">
      <w:pPr>
        <w:numPr>
          <w:ilvl w:val="0"/>
          <w:numId w:val="3"/>
        </w:numPr>
        <w:suppressAutoHyphens w:val="0"/>
        <w:spacing w:after="160"/>
        <w:ind w:left="1276" w:hanging="425"/>
        <w:rPr>
          <w:rFonts w:cs="Tahoma"/>
          <w:szCs w:val="19"/>
        </w:rPr>
      </w:pPr>
      <w:r w:rsidRPr="000A79D6">
        <w:rPr>
          <w:rFonts w:cs="Tahoma"/>
          <w:szCs w:val="19"/>
        </w:rPr>
        <w:t xml:space="preserve">Zadavatel v souladu s ust. § 211 odst. </w:t>
      </w:r>
      <w:r w:rsidR="00AA07D0">
        <w:rPr>
          <w:rFonts w:cs="Tahoma"/>
          <w:szCs w:val="19"/>
        </w:rPr>
        <w:t>6</w:t>
      </w:r>
      <w:r w:rsidR="00AA07D0" w:rsidRPr="000A79D6">
        <w:rPr>
          <w:rFonts w:cs="Tahoma"/>
          <w:szCs w:val="19"/>
        </w:rPr>
        <w:t xml:space="preserve"> </w:t>
      </w:r>
      <w:r w:rsidRPr="000A79D6">
        <w:rPr>
          <w:rFonts w:cs="Tahoma"/>
          <w:szCs w:val="19"/>
        </w:rPr>
        <w:t>ZZVZ uvádí, že zašifrování a kódování dokládaných dokumentů provádí automaticky elektronický nástroj</w:t>
      </w:r>
      <w:r w:rsidR="004E695A" w:rsidRPr="00DE5F67">
        <w:rPr>
          <w:rFonts w:cs="Tahoma"/>
          <w:szCs w:val="19"/>
        </w:rPr>
        <w:t>.</w:t>
      </w:r>
    </w:p>
    <w:p w14:paraId="39B06BAF" w14:textId="1BD72199" w:rsidR="006728B0" w:rsidRPr="00BB4D8E" w:rsidRDefault="006728B0" w:rsidP="00910186">
      <w:pPr>
        <w:pStyle w:val="Nadpis2"/>
        <w:spacing w:after="160"/>
        <w:ind w:hanging="718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Veškeré náležitosti a úkony (např. registrace) nutné pro podání </w:t>
      </w:r>
      <w:r w:rsidR="004D47BD">
        <w:rPr>
          <w:rFonts w:cs="Tahoma"/>
          <w:szCs w:val="19"/>
        </w:rPr>
        <w:t>žádosti o účast/nabídky</w:t>
      </w:r>
      <w:r w:rsidRPr="00BB4D8E">
        <w:rPr>
          <w:rFonts w:cs="Tahoma"/>
          <w:szCs w:val="19"/>
        </w:rPr>
        <w:t xml:space="preserve"> je dodavatel povinen zajistit si samostatně v dostatečném předstihu před koncem lhůty pro podání </w:t>
      </w:r>
      <w:r w:rsidR="00AA07D0">
        <w:rPr>
          <w:rFonts w:cs="Tahoma"/>
          <w:szCs w:val="19"/>
        </w:rPr>
        <w:t>žádostí o</w:t>
      </w:r>
      <w:r w:rsidR="00E70F6F">
        <w:rPr>
          <w:rFonts w:cs="Tahoma"/>
          <w:szCs w:val="19"/>
        </w:rPr>
        <w:t> </w:t>
      </w:r>
      <w:r w:rsidR="00AA07D0">
        <w:rPr>
          <w:rFonts w:cs="Tahoma"/>
          <w:szCs w:val="19"/>
        </w:rPr>
        <w:t>účast/</w:t>
      </w:r>
      <w:r w:rsidRPr="00BB4D8E">
        <w:rPr>
          <w:rFonts w:cs="Tahoma"/>
          <w:szCs w:val="19"/>
        </w:rPr>
        <w:t>nabídek. Pro odpovědi na</w:t>
      </w:r>
      <w:r w:rsidR="009713CC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případné otázky týkající se uživatelského ovládání elektronického nástroje je možné využít uživatelskou podporu (tel.: </w:t>
      </w:r>
      <w:r w:rsidR="00F44D37" w:rsidRPr="00F44D37">
        <w:rPr>
          <w:rFonts w:cs="Tahoma"/>
          <w:szCs w:val="19"/>
        </w:rPr>
        <w:t>+420 841 888 841</w:t>
      </w:r>
      <w:r w:rsidRPr="00BB4D8E">
        <w:rPr>
          <w:rFonts w:cs="Tahoma"/>
          <w:szCs w:val="19"/>
        </w:rPr>
        <w:t>, e-mail:</w:t>
      </w:r>
      <w:r w:rsidR="00F44D37" w:rsidRPr="00F44D37">
        <w:t xml:space="preserve"> </w:t>
      </w:r>
      <w:hyperlink r:id="rId17" w:history="1">
        <w:r w:rsidR="00F44D37" w:rsidRPr="00310630">
          <w:rPr>
            <w:rStyle w:val="Hypertextovodkaz"/>
            <w:rFonts w:cs="Tahoma"/>
            <w:szCs w:val="19"/>
          </w:rPr>
          <w:t>hotline@nipez.cz</w:t>
        </w:r>
      </w:hyperlink>
      <w:r w:rsidRPr="00BB4D8E">
        <w:rPr>
          <w:rFonts w:cs="Tahoma"/>
          <w:szCs w:val="19"/>
        </w:rPr>
        <w:t>).</w:t>
      </w:r>
      <w:r w:rsidR="00F44D37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 xml:space="preserve"> </w:t>
      </w:r>
    </w:p>
    <w:p w14:paraId="469ABEF2" w14:textId="5BEBFCDA" w:rsidR="006728B0" w:rsidRPr="00BB4D8E" w:rsidRDefault="006728B0" w:rsidP="00910186">
      <w:pPr>
        <w:pStyle w:val="Nadpis2"/>
        <w:spacing w:after="160"/>
        <w:ind w:hanging="718"/>
        <w:rPr>
          <w:rFonts w:cs="Tahoma"/>
          <w:szCs w:val="19"/>
        </w:rPr>
      </w:pPr>
      <w:r w:rsidRPr="00BB4D8E">
        <w:rPr>
          <w:rFonts w:cs="Tahoma"/>
          <w:b/>
          <w:bCs w:val="0"/>
          <w:szCs w:val="19"/>
        </w:rPr>
        <w:t>Zadavatel nenese odpovědnost za technické podmínky na straně dodavatele.</w:t>
      </w:r>
      <w:r w:rsidRPr="00BB4D8E">
        <w:rPr>
          <w:rFonts w:cs="Tahoma"/>
          <w:szCs w:val="19"/>
        </w:rPr>
        <w:t xml:space="preserve"> Zadavatel doporučuje zohlednit zejména rychlost připojení k internetu při podávání </w:t>
      </w:r>
      <w:r w:rsidR="00AA07D0">
        <w:rPr>
          <w:rFonts w:cs="Tahoma"/>
          <w:szCs w:val="19"/>
        </w:rPr>
        <w:t>žádostí o účast/</w:t>
      </w:r>
      <w:r w:rsidRPr="00BB4D8E">
        <w:rPr>
          <w:rFonts w:cs="Tahoma"/>
          <w:szCs w:val="19"/>
        </w:rPr>
        <w:t xml:space="preserve">nabídek tak, aby </w:t>
      </w:r>
      <w:r w:rsidR="0052019C" w:rsidRPr="00BB4D8E">
        <w:rPr>
          <w:rFonts w:cs="Tahoma"/>
          <w:szCs w:val="19"/>
        </w:rPr>
        <w:t>t</w:t>
      </w:r>
      <w:r w:rsidR="0052019C">
        <w:rPr>
          <w:rFonts w:cs="Tahoma"/>
          <w:szCs w:val="19"/>
        </w:rPr>
        <w:t>y</w:t>
      </w:r>
      <w:r w:rsidR="0052019C" w:rsidRPr="00BB4D8E">
        <w:rPr>
          <w:rFonts w:cs="Tahoma"/>
          <w:szCs w:val="19"/>
        </w:rPr>
        <w:t>to byl</w:t>
      </w:r>
      <w:r w:rsidR="0052019C">
        <w:rPr>
          <w:rFonts w:cs="Tahoma"/>
          <w:szCs w:val="19"/>
        </w:rPr>
        <w:t>y</w:t>
      </w:r>
      <w:r w:rsidR="0052019C" w:rsidRPr="00BB4D8E">
        <w:rPr>
          <w:rFonts w:cs="Tahoma"/>
          <w:szCs w:val="19"/>
        </w:rPr>
        <w:t xml:space="preserve"> podán</w:t>
      </w:r>
      <w:r w:rsidR="0052019C">
        <w:rPr>
          <w:rFonts w:cs="Tahoma"/>
          <w:szCs w:val="19"/>
        </w:rPr>
        <w:t>y</w:t>
      </w:r>
      <w:r w:rsidR="0052019C" w:rsidRPr="00BB4D8E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 xml:space="preserve">ve </w:t>
      </w:r>
      <w:r w:rsidR="00AA07D0">
        <w:rPr>
          <w:rFonts w:cs="Tahoma"/>
          <w:szCs w:val="19"/>
        </w:rPr>
        <w:t xml:space="preserve">stanovené </w:t>
      </w:r>
      <w:r w:rsidRPr="00BB4D8E">
        <w:rPr>
          <w:rFonts w:cs="Tahoma"/>
          <w:szCs w:val="19"/>
        </w:rPr>
        <w:t xml:space="preserve">lhůtě (podáním </w:t>
      </w:r>
      <w:r w:rsidR="004D47BD">
        <w:rPr>
          <w:rFonts w:cs="Tahoma"/>
          <w:szCs w:val="19"/>
        </w:rPr>
        <w:t>žádosti o účast/nabídky</w:t>
      </w:r>
      <w:r w:rsidRPr="00BB4D8E">
        <w:rPr>
          <w:rFonts w:cs="Tahoma"/>
          <w:szCs w:val="19"/>
        </w:rPr>
        <w:t xml:space="preserve"> se rozumí dokončení finálního odeslání do</w:t>
      </w:r>
      <w:r w:rsidR="009713CC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elektronického nástroje po nahrání veškerých příloh). </w:t>
      </w:r>
    </w:p>
    <w:p w14:paraId="5935799A" w14:textId="075023FF" w:rsidR="008A2696" w:rsidRDefault="002E5BD8" w:rsidP="00ED22A4">
      <w:pPr>
        <w:pStyle w:val="Nadpis2"/>
        <w:spacing w:after="160"/>
        <w:ind w:hanging="718"/>
        <w:rPr>
          <w:rFonts w:cs="Tahoma"/>
          <w:color w:val="000000"/>
          <w:szCs w:val="19"/>
        </w:rPr>
      </w:pPr>
      <w:r w:rsidRPr="00BB4D8E">
        <w:rPr>
          <w:rFonts w:cs="Tahoma"/>
          <w:b/>
          <w:bCs w:val="0"/>
          <w:szCs w:val="19"/>
        </w:rPr>
        <w:t>Dodavatel v</w:t>
      </w:r>
      <w:r w:rsidR="00A50B73">
        <w:rPr>
          <w:rFonts w:cs="Tahoma"/>
          <w:b/>
          <w:bCs w:val="0"/>
          <w:szCs w:val="19"/>
        </w:rPr>
        <w:t> </w:t>
      </w:r>
      <w:r w:rsidR="00AA07D0" w:rsidRPr="008A2696">
        <w:rPr>
          <w:rFonts w:cs="Tahoma"/>
          <w:b/>
          <w:bCs w:val="0"/>
          <w:szCs w:val="19"/>
        </w:rPr>
        <w:t>žádosti o účast/</w:t>
      </w:r>
      <w:r w:rsidRPr="00BB4D8E">
        <w:rPr>
          <w:rFonts w:cs="Tahoma"/>
          <w:b/>
          <w:bCs w:val="0"/>
          <w:szCs w:val="19"/>
        </w:rPr>
        <w:t xml:space="preserve">nabídce výslovně uvede jednu </w:t>
      </w:r>
      <w:r w:rsidR="00B44A2C" w:rsidRPr="00BB4D8E">
        <w:rPr>
          <w:rFonts w:cs="Tahoma"/>
          <w:b/>
          <w:bCs w:val="0"/>
          <w:szCs w:val="19"/>
        </w:rPr>
        <w:t xml:space="preserve">preferovanou </w:t>
      </w:r>
      <w:r w:rsidRPr="00BB4D8E">
        <w:rPr>
          <w:rFonts w:cs="Tahoma"/>
          <w:b/>
          <w:bCs w:val="0"/>
          <w:szCs w:val="19"/>
        </w:rPr>
        <w:t>elektronickou kontaktní adresu</w:t>
      </w:r>
      <w:r w:rsidRPr="00BB4D8E">
        <w:rPr>
          <w:rFonts w:cs="Tahoma"/>
          <w:szCs w:val="19"/>
        </w:rPr>
        <w:t xml:space="preserve"> pro písemný styk mezi dodavatelem a </w:t>
      </w:r>
      <w:r w:rsidR="00A63170" w:rsidRPr="00BB4D8E">
        <w:rPr>
          <w:rFonts w:cs="Tahoma"/>
          <w:szCs w:val="19"/>
        </w:rPr>
        <w:t>Z</w:t>
      </w:r>
      <w:r w:rsidRPr="00BB4D8E">
        <w:rPr>
          <w:rFonts w:cs="Tahoma"/>
          <w:szCs w:val="19"/>
        </w:rPr>
        <w:t xml:space="preserve">adavatelem (tj. e-mail nebo datovou schránku) pro případ, že komunikace prostřednictvím elektronického nástroje </w:t>
      </w:r>
      <w:r w:rsidR="00A63170" w:rsidRPr="00BB4D8E">
        <w:rPr>
          <w:rFonts w:cs="Tahoma"/>
          <w:szCs w:val="19"/>
        </w:rPr>
        <w:t>Z</w:t>
      </w:r>
      <w:r w:rsidRPr="00BB4D8E">
        <w:rPr>
          <w:rFonts w:cs="Tahoma"/>
          <w:szCs w:val="19"/>
        </w:rPr>
        <w:t>adavatele nebude v</w:t>
      </w:r>
      <w:r w:rsidR="00A50B73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některých případech možná.</w:t>
      </w:r>
      <w:r w:rsidR="00245013" w:rsidRPr="00BB4D8E">
        <w:rPr>
          <w:rFonts w:cs="Tahoma"/>
          <w:color w:val="000000"/>
          <w:szCs w:val="19"/>
        </w:rPr>
        <w:t xml:space="preserve"> Za řádné a včasné seznamování se s</w:t>
      </w:r>
      <w:r w:rsidR="00A50B73">
        <w:rPr>
          <w:rFonts w:cs="Tahoma"/>
          <w:color w:val="000000"/>
          <w:szCs w:val="19"/>
        </w:rPr>
        <w:t> </w:t>
      </w:r>
      <w:r w:rsidR="00245013" w:rsidRPr="00BB4D8E">
        <w:rPr>
          <w:rFonts w:cs="Tahoma"/>
          <w:color w:val="000000"/>
          <w:szCs w:val="19"/>
        </w:rPr>
        <w:t xml:space="preserve">písemnostmi zasílanými </w:t>
      </w:r>
      <w:r w:rsidR="00A63170" w:rsidRPr="00BB4D8E">
        <w:rPr>
          <w:rFonts w:cs="Tahoma"/>
          <w:color w:val="000000"/>
          <w:szCs w:val="19"/>
        </w:rPr>
        <w:t>Z</w:t>
      </w:r>
      <w:r w:rsidR="00245013" w:rsidRPr="00BB4D8E">
        <w:rPr>
          <w:rFonts w:cs="Tahoma"/>
          <w:color w:val="000000"/>
          <w:szCs w:val="19"/>
        </w:rPr>
        <w:t>adavatelem prostřednictvím elektronického nástroje</w:t>
      </w:r>
      <w:r w:rsidR="006728B0" w:rsidRPr="00BB4D8E">
        <w:rPr>
          <w:rFonts w:cs="Tahoma"/>
          <w:color w:val="000000"/>
          <w:szCs w:val="19"/>
        </w:rPr>
        <w:t xml:space="preserve"> (či případně e-mailem nebo do datové schránky)</w:t>
      </w:r>
      <w:r w:rsidR="00245013" w:rsidRPr="00BB4D8E">
        <w:rPr>
          <w:rFonts w:cs="Tahoma"/>
          <w:color w:val="000000"/>
          <w:szCs w:val="19"/>
        </w:rPr>
        <w:t>, jakož i za správnost kontaktních údajů uvedených u</w:t>
      </w:r>
      <w:r w:rsidR="009C1484" w:rsidRPr="00BB4D8E">
        <w:rPr>
          <w:rFonts w:cs="Tahoma"/>
          <w:color w:val="000000"/>
          <w:szCs w:val="19"/>
        </w:rPr>
        <w:t> </w:t>
      </w:r>
      <w:r w:rsidR="00245013" w:rsidRPr="00BB4D8E">
        <w:rPr>
          <w:rFonts w:cs="Tahoma"/>
          <w:color w:val="000000"/>
          <w:szCs w:val="19"/>
        </w:rPr>
        <w:t>dodavatele, odpovídá vždy dodavatel.</w:t>
      </w:r>
    </w:p>
    <w:p w14:paraId="50D5D38E" w14:textId="3D6F3283" w:rsidR="00FC51B1" w:rsidRDefault="00FC51B1" w:rsidP="00ED22A4">
      <w:pPr>
        <w:pStyle w:val="Nadpis2"/>
        <w:spacing w:after="160"/>
        <w:ind w:hanging="718"/>
        <w:rPr>
          <w:rFonts w:cs="Tahoma"/>
          <w:szCs w:val="19"/>
        </w:rPr>
      </w:pPr>
      <w:r w:rsidRPr="008A2696">
        <w:rPr>
          <w:rFonts w:cs="Tahoma"/>
          <w:szCs w:val="19"/>
        </w:rPr>
        <w:t xml:space="preserve">Požadavky na obsah </w:t>
      </w:r>
      <w:r w:rsidR="0052019C" w:rsidRPr="0052019C">
        <w:rPr>
          <w:rFonts w:cs="Tahoma"/>
          <w:szCs w:val="19"/>
        </w:rPr>
        <w:t>žádost</w:t>
      </w:r>
      <w:r w:rsidR="0052019C">
        <w:rPr>
          <w:rFonts w:cs="Tahoma"/>
          <w:szCs w:val="19"/>
        </w:rPr>
        <w:t xml:space="preserve">í </w:t>
      </w:r>
      <w:r w:rsidR="0052019C" w:rsidRPr="0052019C">
        <w:rPr>
          <w:rFonts w:cs="Tahoma"/>
          <w:szCs w:val="19"/>
        </w:rPr>
        <w:t>o účast</w:t>
      </w:r>
      <w:r w:rsidR="0052019C">
        <w:rPr>
          <w:rFonts w:cs="Tahoma"/>
          <w:szCs w:val="19"/>
        </w:rPr>
        <w:t>/</w:t>
      </w:r>
      <w:r w:rsidRPr="008A2696">
        <w:rPr>
          <w:rFonts w:cs="Tahoma"/>
          <w:szCs w:val="19"/>
        </w:rPr>
        <w:t>nabídek budou uvedeny v příslušných výzvách dle přílohy č. 6 ZZVZ.</w:t>
      </w:r>
    </w:p>
    <w:p w14:paraId="431D6D3E" w14:textId="033624EF" w:rsidR="003C674B" w:rsidRDefault="003C674B" w:rsidP="003C674B">
      <w:pPr>
        <w:pStyle w:val="Nadpis2"/>
        <w:spacing w:after="160"/>
        <w:ind w:hanging="718"/>
        <w:rPr>
          <w:rFonts w:cs="Tahoma"/>
          <w:szCs w:val="19"/>
        </w:rPr>
      </w:pPr>
      <w:r w:rsidRPr="00D72ED5">
        <w:rPr>
          <w:rFonts w:cs="Tahoma"/>
          <w:szCs w:val="19"/>
        </w:rPr>
        <w:t xml:space="preserve">Zadavatel požaduje, aby účastník doložil </w:t>
      </w:r>
      <w:r w:rsidRPr="00C33BA1">
        <w:rPr>
          <w:rFonts w:cs="Tahoma"/>
          <w:szCs w:val="19"/>
        </w:rPr>
        <w:t xml:space="preserve">ve </w:t>
      </w:r>
      <w:r w:rsidRPr="00765D50">
        <w:rPr>
          <w:rFonts w:cs="Tahoma"/>
          <w:szCs w:val="19"/>
        </w:rPr>
        <w:t>své žádosti o účast</w:t>
      </w:r>
      <w:r>
        <w:rPr>
          <w:rFonts w:cs="Tahoma"/>
          <w:szCs w:val="19"/>
        </w:rPr>
        <w:t xml:space="preserve"> </w:t>
      </w:r>
      <w:r w:rsidRPr="00D72ED5">
        <w:rPr>
          <w:rFonts w:cs="Tahoma"/>
          <w:szCs w:val="19"/>
        </w:rPr>
        <w:t xml:space="preserve">seznam statutárních orgánů nebo členů statutárních orgánů, kteří byli v posledních </w:t>
      </w:r>
      <w:r w:rsidR="00DA19FB">
        <w:rPr>
          <w:rFonts w:cs="Tahoma"/>
          <w:szCs w:val="19"/>
        </w:rPr>
        <w:t>třech (</w:t>
      </w:r>
      <w:r w:rsidRPr="00D72ED5">
        <w:rPr>
          <w:rFonts w:cs="Tahoma"/>
          <w:szCs w:val="19"/>
        </w:rPr>
        <w:t>3</w:t>
      </w:r>
      <w:r w:rsidR="00DA19FB">
        <w:rPr>
          <w:rFonts w:cs="Tahoma"/>
          <w:szCs w:val="19"/>
        </w:rPr>
        <w:t>)</w:t>
      </w:r>
      <w:r w:rsidRPr="00D72ED5">
        <w:rPr>
          <w:rFonts w:cs="Tahoma"/>
          <w:szCs w:val="19"/>
        </w:rPr>
        <w:t xml:space="preserve"> letech od konce lhůty pro podání </w:t>
      </w:r>
      <w:r>
        <w:rPr>
          <w:rFonts w:cs="Tahoma"/>
          <w:szCs w:val="19"/>
        </w:rPr>
        <w:t>žádosti o účast</w:t>
      </w:r>
      <w:r w:rsidRPr="00D72ED5">
        <w:rPr>
          <w:rFonts w:cs="Tahoma"/>
          <w:szCs w:val="19"/>
        </w:rPr>
        <w:t xml:space="preserve"> v</w:t>
      </w:r>
      <w:r>
        <w:rPr>
          <w:rFonts w:cs="Tahoma"/>
          <w:szCs w:val="19"/>
        </w:rPr>
        <w:t> </w:t>
      </w:r>
      <w:r w:rsidRPr="00D72ED5">
        <w:rPr>
          <w:rFonts w:cs="Tahoma"/>
          <w:szCs w:val="19"/>
        </w:rPr>
        <w:t xml:space="preserve">pracovněprávním, funkčním či obdobném poměru u </w:t>
      </w:r>
      <w:r>
        <w:rPr>
          <w:rFonts w:cs="Tahoma"/>
          <w:szCs w:val="19"/>
        </w:rPr>
        <w:t>Z</w:t>
      </w:r>
      <w:r w:rsidRPr="00D72ED5">
        <w:rPr>
          <w:rFonts w:cs="Tahoma"/>
          <w:szCs w:val="19"/>
        </w:rPr>
        <w:t>adavatele</w:t>
      </w:r>
      <w:r w:rsidR="0052019C">
        <w:rPr>
          <w:rFonts w:cs="Tahoma"/>
          <w:szCs w:val="19"/>
        </w:rPr>
        <w:t>,</w:t>
      </w:r>
      <w:r w:rsidRPr="00D72ED5">
        <w:rPr>
          <w:rFonts w:cs="Tahoma"/>
          <w:szCs w:val="19"/>
        </w:rPr>
        <w:t xml:space="preserve"> v podobě čestného prohlášení podepsaného osobou oprávněnou jednat za dodavatele. Pokud takovéto osoby neexistuj</w:t>
      </w:r>
      <w:r>
        <w:rPr>
          <w:rFonts w:cs="Tahoma"/>
          <w:szCs w:val="19"/>
        </w:rPr>
        <w:t>í</w:t>
      </w:r>
      <w:r w:rsidRPr="00D72ED5">
        <w:rPr>
          <w:rFonts w:cs="Tahoma"/>
          <w:szCs w:val="19"/>
        </w:rPr>
        <w:t xml:space="preserve">, uvede tuto skutečnost v čestném prohlášení. </w:t>
      </w:r>
    </w:p>
    <w:p w14:paraId="5AF4AE13" w14:textId="77777777" w:rsidR="003C674B" w:rsidRDefault="003C674B" w:rsidP="003C674B">
      <w:pPr>
        <w:pStyle w:val="Nadpis2"/>
        <w:spacing w:after="160"/>
        <w:ind w:hanging="718"/>
        <w:rPr>
          <w:rFonts w:cs="Tahoma"/>
          <w:szCs w:val="19"/>
        </w:rPr>
      </w:pPr>
      <w:r w:rsidRPr="00D72ED5">
        <w:rPr>
          <w:rFonts w:cs="Tahoma"/>
          <w:szCs w:val="19"/>
        </w:rPr>
        <w:t xml:space="preserve">Zadavatel požaduje, aby účastník doložil </w:t>
      </w:r>
      <w:r w:rsidRPr="00C33BA1">
        <w:rPr>
          <w:rFonts w:cs="Tahoma"/>
          <w:szCs w:val="19"/>
        </w:rPr>
        <w:t xml:space="preserve">ve </w:t>
      </w:r>
      <w:r w:rsidRPr="00765D50">
        <w:rPr>
          <w:rFonts w:cs="Tahoma"/>
          <w:szCs w:val="19"/>
        </w:rPr>
        <w:t>své žádosti o účast</w:t>
      </w:r>
      <w:r w:rsidRPr="00C33BA1">
        <w:rPr>
          <w:rFonts w:cs="Tahoma"/>
          <w:szCs w:val="19"/>
        </w:rPr>
        <w:t xml:space="preserve"> seznam</w:t>
      </w:r>
      <w:r w:rsidRPr="00D72ED5">
        <w:rPr>
          <w:rFonts w:cs="Tahoma"/>
          <w:szCs w:val="19"/>
        </w:rPr>
        <w:t xml:space="preserve"> vlastníků akcií, jejichž souhrnná jmenovitá hodnota přesahuje 10 % základního kapitálu (má-li formu akciové společnosti)</w:t>
      </w:r>
      <w:r>
        <w:rPr>
          <w:rFonts w:cs="Tahoma"/>
          <w:szCs w:val="19"/>
        </w:rPr>
        <w:t>.</w:t>
      </w:r>
    </w:p>
    <w:p w14:paraId="1F87095A" w14:textId="73BE4BCF" w:rsidR="003C674B" w:rsidRPr="003C674B" w:rsidRDefault="003C674B" w:rsidP="003C674B">
      <w:pPr>
        <w:pStyle w:val="Nadpis2"/>
        <w:spacing w:after="160"/>
        <w:ind w:hanging="718"/>
      </w:pPr>
      <w:r w:rsidRPr="00234120">
        <w:rPr>
          <w:rFonts w:eastAsia="Calibri" w:cs="Tahoma"/>
          <w:szCs w:val="19"/>
          <w:lang w:eastAsia="en-US"/>
        </w:rPr>
        <w:t xml:space="preserve">Zadavatel požaduje, aby každý účastník zadávacího řízení garantoval, že v případě výběru jeho </w:t>
      </w:r>
      <w:r>
        <w:rPr>
          <w:rFonts w:eastAsia="Calibri" w:cs="Tahoma"/>
          <w:szCs w:val="19"/>
          <w:lang w:eastAsia="en-US"/>
        </w:rPr>
        <w:t>nabídky</w:t>
      </w:r>
      <w:r w:rsidRPr="00234120">
        <w:rPr>
          <w:rFonts w:eastAsia="Calibri" w:cs="Tahoma"/>
          <w:szCs w:val="19"/>
          <w:lang w:eastAsia="en-US"/>
        </w:rPr>
        <w:t xml:space="preserve"> nedojde uzavření</w:t>
      </w:r>
      <w:r>
        <w:rPr>
          <w:rFonts w:eastAsia="Calibri" w:cs="Tahoma"/>
          <w:szCs w:val="19"/>
          <w:lang w:eastAsia="en-US"/>
        </w:rPr>
        <w:t>m</w:t>
      </w:r>
      <w:r w:rsidRPr="00234120">
        <w:rPr>
          <w:rFonts w:eastAsia="Calibri" w:cs="Tahoma"/>
          <w:szCs w:val="19"/>
          <w:lang w:eastAsia="en-US"/>
        </w:rPr>
        <w:t xml:space="preserve"> smlouvy a plnění</w:t>
      </w:r>
      <w:r>
        <w:rPr>
          <w:rFonts w:eastAsia="Calibri" w:cs="Tahoma"/>
          <w:szCs w:val="19"/>
          <w:lang w:eastAsia="en-US"/>
        </w:rPr>
        <w:t>m</w:t>
      </w:r>
      <w:r w:rsidRPr="00234120">
        <w:rPr>
          <w:rFonts w:eastAsia="Calibri" w:cs="Tahoma"/>
          <w:szCs w:val="19"/>
          <w:lang w:eastAsia="en-US"/>
        </w:rPr>
        <w:t xml:space="preserve"> </w:t>
      </w:r>
      <w:r>
        <w:rPr>
          <w:rFonts w:eastAsia="Calibri" w:cs="Tahoma"/>
          <w:szCs w:val="19"/>
          <w:lang w:eastAsia="en-US"/>
        </w:rPr>
        <w:t>V</w:t>
      </w:r>
      <w:r w:rsidRPr="00234120">
        <w:rPr>
          <w:rFonts w:eastAsia="Calibri" w:cs="Tahoma"/>
          <w:szCs w:val="19"/>
          <w:lang w:eastAsia="en-US"/>
        </w:rPr>
        <w:t>eřejné zakázky k porušení právních předpisů a</w:t>
      </w:r>
      <w:r>
        <w:rPr>
          <w:rFonts w:eastAsia="Calibri" w:cs="Tahoma"/>
          <w:szCs w:val="19"/>
          <w:lang w:eastAsia="en-US"/>
        </w:rPr>
        <w:t> </w:t>
      </w:r>
      <w:r w:rsidRPr="00234120">
        <w:rPr>
          <w:rFonts w:eastAsia="Calibri" w:cs="Tahoma"/>
          <w:szCs w:val="19"/>
          <w:lang w:eastAsia="en-US"/>
        </w:rPr>
        <w:t xml:space="preserve">rozhodnutí upravujících mezinárodní sankce, kterými jsou Česká republika nebo </w:t>
      </w:r>
      <w:r>
        <w:rPr>
          <w:rFonts w:eastAsia="Calibri" w:cs="Tahoma"/>
          <w:szCs w:val="19"/>
          <w:lang w:eastAsia="en-US"/>
        </w:rPr>
        <w:t>Z</w:t>
      </w:r>
      <w:r w:rsidRPr="00234120">
        <w:rPr>
          <w:rFonts w:eastAsia="Calibri" w:cs="Tahoma"/>
          <w:szCs w:val="19"/>
          <w:lang w:eastAsia="en-US"/>
        </w:rPr>
        <w:t>adavatel vázáni.</w:t>
      </w:r>
    </w:p>
    <w:p w14:paraId="77C704D6" w14:textId="77777777" w:rsidR="003C674B" w:rsidRPr="00234120" w:rsidRDefault="003C674B" w:rsidP="003C674B">
      <w:pPr>
        <w:pStyle w:val="Nadpis2"/>
        <w:spacing w:after="80"/>
        <w:ind w:left="720" w:hanging="720"/>
        <w:rPr>
          <w:rFonts w:eastAsia="Calibri" w:cs="Tahoma"/>
          <w:szCs w:val="19"/>
          <w:lang w:eastAsia="en-US"/>
        </w:rPr>
      </w:pPr>
      <w:r w:rsidRPr="00234120">
        <w:rPr>
          <w:rFonts w:eastAsia="Calibri" w:cs="Tahoma"/>
          <w:szCs w:val="19"/>
          <w:lang w:eastAsia="en-US"/>
        </w:rPr>
        <w:t>Účastník v </w:t>
      </w:r>
      <w:r w:rsidRPr="00C33BA1">
        <w:rPr>
          <w:rFonts w:eastAsia="Calibri" w:cs="Tahoma"/>
          <w:szCs w:val="19"/>
          <w:lang w:eastAsia="en-US"/>
        </w:rPr>
        <w:t xml:space="preserve">rámci </w:t>
      </w:r>
      <w:r w:rsidRPr="00765D50">
        <w:rPr>
          <w:rFonts w:eastAsia="Calibri" w:cs="Tahoma"/>
          <w:szCs w:val="19"/>
          <w:lang w:eastAsia="en-US"/>
        </w:rPr>
        <w:t>žádosti o účast</w:t>
      </w:r>
      <w:r w:rsidRPr="00C33BA1">
        <w:rPr>
          <w:rFonts w:eastAsia="Calibri" w:cs="Tahoma"/>
          <w:szCs w:val="19"/>
          <w:lang w:eastAsia="en-US"/>
        </w:rPr>
        <w:t xml:space="preserve"> prokáže</w:t>
      </w:r>
      <w:r w:rsidRPr="00234120">
        <w:rPr>
          <w:rFonts w:eastAsia="Calibri" w:cs="Tahoma"/>
          <w:szCs w:val="19"/>
          <w:lang w:eastAsia="en-US"/>
        </w:rPr>
        <w:t>, že v souladu s nařízením Rady (EU) 2022/576 ze dne 8.</w:t>
      </w:r>
      <w:r>
        <w:rPr>
          <w:rFonts w:eastAsia="Calibri" w:cs="Tahoma"/>
          <w:szCs w:val="19"/>
          <w:lang w:eastAsia="en-US"/>
        </w:rPr>
        <w:t> </w:t>
      </w:r>
      <w:r w:rsidRPr="00234120">
        <w:rPr>
          <w:rFonts w:eastAsia="Calibri" w:cs="Tahoma"/>
          <w:szCs w:val="19"/>
          <w:lang w:eastAsia="en-US"/>
        </w:rPr>
        <w:t>dubna 2022, kterým se mění nařízení (EU) č. 833/2014 o omezujících opatřeních vzhledem k</w:t>
      </w:r>
      <w:r>
        <w:rPr>
          <w:rFonts w:eastAsia="Calibri" w:cs="Tahoma"/>
          <w:szCs w:val="19"/>
          <w:lang w:eastAsia="en-US"/>
        </w:rPr>
        <w:t> </w:t>
      </w:r>
      <w:r w:rsidRPr="00234120">
        <w:rPr>
          <w:rFonts w:eastAsia="Calibri" w:cs="Tahoma"/>
          <w:szCs w:val="19"/>
          <w:lang w:eastAsia="en-US"/>
        </w:rPr>
        <w:t xml:space="preserve">činnostem Ruska destabilizujícím situaci na Ukrajině, není: </w:t>
      </w:r>
    </w:p>
    <w:p w14:paraId="29118233" w14:textId="77777777" w:rsidR="003C674B" w:rsidRPr="00354601" w:rsidRDefault="003C674B" w:rsidP="0077322B">
      <w:pPr>
        <w:pStyle w:val="Odstavecseseznamem"/>
        <w:numPr>
          <w:ilvl w:val="0"/>
          <w:numId w:val="23"/>
        </w:numPr>
        <w:ind w:left="1418" w:hanging="425"/>
        <w:rPr>
          <w:rFonts w:eastAsia="Calibri"/>
        </w:rPr>
      </w:pPr>
      <w:r w:rsidRPr="00354601">
        <w:rPr>
          <w:rFonts w:eastAsia="Calibri"/>
        </w:rPr>
        <w:t>ruským státním příslušníkem, fyzickou či právnickou osobou nebo subjektem či orgánem se sídlem v Ruské federaci,</w:t>
      </w:r>
    </w:p>
    <w:p w14:paraId="1FBCAD21" w14:textId="77777777" w:rsidR="003C674B" w:rsidRPr="00354601" w:rsidRDefault="003C674B" w:rsidP="0077322B">
      <w:pPr>
        <w:pStyle w:val="Odstavecseseznamem"/>
        <w:numPr>
          <w:ilvl w:val="0"/>
          <w:numId w:val="23"/>
        </w:numPr>
        <w:ind w:left="1418" w:hanging="425"/>
        <w:rPr>
          <w:rFonts w:eastAsia="Calibri"/>
        </w:rPr>
      </w:pPr>
      <w:r w:rsidRPr="00354601">
        <w:rPr>
          <w:rFonts w:eastAsia="Calibri"/>
        </w:rPr>
        <w:lastRenderedPageBreak/>
        <w:t>právnickou osobou, subjektem nebo orgánem, který je z více než 50 % přímo či nepřímo vlastněn některým ze subjektů uvedených v písmeni a) tohoto odstavce, nebo</w:t>
      </w:r>
    </w:p>
    <w:p w14:paraId="244A9339" w14:textId="77777777" w:rsidR="003C674B" w:rsidRPr="00354601" w:rsidRDefault="003C674B" w:rsidP="0077322B">
      <w:pPr>
        <w:pStyle w:val="Odstavecseseznamem"/>
        <w:numPr>
          <w:ilvl w:val="0"/>
          <w:numId w:val="23"/>
        </w:numPr>
        <w:spacing w:after="160"/>
        <w:ind w:left="1417" w:hanging="425"/>
        <w:rPr>
          <w:rFonts w:eastAsia="Calibri"/>
        </w:rPr>
      </w:pPr>
      <w:r w:rsidRPr="00354601">
        <w:rPr>
          <w:rFonts w:eastAsia="Calibri"/>
        </w:rPr>
        <w:t>fyzickou nebo právnickou osobou, subjektem nebo orgánem, který jedná jménem nebo</w:t>
      </w:r>
      <w:r>
        <w:rPr>
          <w:rFonts w:eastAsia="Calibri"/>
        </w:rPr>
        <w:t> </w:t>
      </w:r>
      <w:r w:rsidRPr="00354601">
        <w:rPr>
          <w:rFonts w:eastAsia="Calibri"/>
        </w:rPr>
        <w:t>na</w:t>
      </w:r>
      <w:r>
        <w:rPr>
          <w:rFonts w:eastAsia="Calibri"/>
        </w:rPr>
        <w:t> </w:t>
      </w:r>
      <w:r w:rsidRPr="00354601">
        <w:rPr>
          <w:rFonts w:eastAsia="Calibri"/>
        </w:rPr>
        <w:t>pokyn některého ze subjektů uvedených v písmeni a) nebo b) tohoto odstavce,</w:t>
      </w:r>
    </w:p>
    <w:p w14:paraId="5BFEA914" w14:textId="73EF621B" w:rsidR="003C674B" w:rsidRPr="005E3D6B" w:rsidRDefault="003C674B" w:rsidP="003C674B">
      <w:pPr>
        <w:pStyle w:val="Nadpis2"/>
        <w:spacing w:after="160"/>
        <w:ind w:left="720" w:hanging="720"/>
        <w:rPr>
          <w:rFonts w:eastAsia="Calibri" w:cs="Tahoma"/>
          <w:szCs w:val="19"/>
          <w:lang w:eastAsia="en-US"/>
        </w:rPr>
      </w:pPr>
      <w:r w:rsidRPr="00234120">
        <w:rPr>
          <w:rFonts w:eastAsia="Calibri" w:cs="Tahoma"/>
          <w:szCs w:val="19"/>
          <w:lang w:eastAsia="en-US"/>
        </w:rPr>
        <w:t xml:space="preserve">Podmínku </w:t>
      </w:r>
      <w:r w:rsidRPr="004535B3">
        <w:rPr>
          <w:rFonts w:eastAsia="Calibri" w:cs="Tahoma"/>
          <w:szCs w:val="19"/>
          <w:lang w:eastAsia="en-US"/>
        </w:rPr>
        <w:t>stanovenou v</w:t>
      </w:r>
      <w:r w:rsidR="0052019C">
        <w:rPr>
          <w:rFonts w:eastAsia="Calibri" w:cs="Tahoma"/>
          <w:szCs w:val="19"/>
          <w:lang w:eastAsia="en-US"/>
        </w:rPr>
        <w:t> odst.</w:t>
      </w:r>
      <w:r w:rsidRPr="004535B3">
        <w:rPr>
          <w:rFonts w:eastAsia="Calibri" w:cs="Tahoma"/>
          <w:szCs w:val="19"/>
          <w:lang w:eastAsia="en-US"/>
        </w:rPr>
        <w:t xml:space="preserve"> </w:t>
      </w:r>
      <w:r w:rsidRPr="009F2FBA">
        <w:rPr>
          <w:rFonts w:eastAsia="Calibri" w:cs="Tahoma"/>
          <w:szCs w:val="19"/>
          <w:lang w:eastAsia="en-US"/>
        </w:rPr>
        <w:t>2</w:t>
      </w:r>
      <w:r w:rsidR="0052019C" w:rsidRPr="009F2FBA">
        <w:rPr>
          <w:rFonts w:eastAsia="Calibri" w:cs="Tahoma"/>
          <w:szCs w:val="19"/>
          <w:lang w:eastAsia="en-US"/>
        </w:rPr>
        <w:t>7</w:t>
      </w:r>
      <w:r w:rsidRPr="009F2FBA">
        <w:rPr>
          <w:rFonts w:eastAsia="Calibri" w:cs="Tahoma"/>
          <w:szCs w:val="19"/>
          <w:lang w:eastAsia="en-US"/>
        </w:rPr>
        <w:t>.10</w:t>
      </w:r>
      <w:r w:rsidRPr="004535B3">
        <w:rPr>
          <w:rFonts w:eastAsia="Calibri" w:cs="Tahoma"/>
          <w:szCs w:val="19"/>
          <w:lang w:eastAsia="en-US"/>
        </w:rPr>
        <w:t xml:space="preserve"> Výzvy</w:t>
      </w:r>
      <w:r>
        <w:rPr>
          <w:rFonts w:eastAsia="Calibri" w:cs="Tahoma"/>
          <w:szCs w:val="19"/>
          <w:lang w:eastAsia="en-US"/>
        </w:rPr>
        <w:t xml:space="preserve"> ve spojení s</w:t>
      </w:r>
      <w:r w:rsidR="0052019C">
        <w:rPr>
          <w:rFonts w:eastAsia="Calibri" w:cs="Tahoma"/>
          <w:szCs w:val="19"/>
          <w:lang w:eastAsia="en-US"/>
        </w:rPr>
        <w:t> odst.</w:t>
      </w:r>
      <w:r>
        <w:rPr>
          <w:rFonts w:eastAsia="Calibri" w:cs="Tahoma"/>
          <w:szCs w:val="19"/>
          <w:lang w:eastAsia="en-US"/>
        </w:rPr>
        <w:t xml:space="preserve"> </w:t>
      </w:r>
      <w:r w:rsidRPr="009F2FBA">
        <w:rPr>
          <w:rFonts w:eastAsia="Calibri" w:cs="Tahoma"/>
          <w:szCs w:val="19"/>
          <w:lang w:eastAsia="en-US"/>
        </w:rPr>
        <w:t>2</w:t>
      </w:r>
      <w:r w:rsidR="0052019C" w:rsidRPr="009F2FBA">
        <w:rPr>
          <w:rFonts w:eastAsia="Calibri" w:cs="Tahoma"/>
          <w:szCs w:val="19"/>
          <w:lang w:eastAsia="en-US"/>
        </w:rPr>
        <w:t>7</w:t>
      </w:r>
      <w:r w:rsidRPr="009F2FBA">
        <w:rPr>
          <w:rFonts w:eastAsia="Calibri" w:cs="Tahoma"/>
          <w:szCs w:val="19"/>
          <w:lang w:eastAsia="en-US"/>
        </w:rPr>
        <w:t>.11</w:t>
      </w:r>
      <w:r>
        <w:rPr>
          <w:rFonts w:eastAsia="Calibri" w:cs="Tahoma"/>
          <w:szCs w:val="19"/>
          <w:lang w:eastAsia="en-US"/>
        </w:rPr>
        <w:t xml:space="preserve"> Výzvy</w:t>
      </w:r>
      <w:r w:rsidRPr="004535B3">
        <w:rPr>
          <w:rFonts w:eastAsia="Calibri" w:cs="Tahoma"/>
          <w:szCs w:val="19"/>
          <w:lang w:eastAsia="en-US"/>
        </w:rPr>
        <w:t xml:space="preserve"> </w:t>
      </w:r>
      <w:r w:rsidRPr="005E3D6B">
        <w:rPr>
          <w:rFonts w:eastAsia="Calibri" w:cs="Tahoma"/>
          <w:szCs w:val="19"/>
          <w:lang w:eastAsia="en-US"/>
        </w:rPr>
        <w:t xml:space="preserve">musí splňovat i dodavatelé a poddodavatelé účastníka, pokud mají realizovat plnění, jehož hodnota činí více než 10 % hodnoty </w:t>
      </w:r>
      <w:r>
        <w:rPr>
          <w:rFonts w:eastAsia="Calibri" w:cs="Tahoma"/>
          <w:szCs w:val="19"/>
          <w:lang w:eastAsia="en-US"/>
        </w:rPr>
        <w:t>V</w:t>
      </w:r>
      <w:r w:rsidRPr="005E3D6B">
        <w:rPr>
          <w:rFonts w:eastAsia="Calibri" w:cs="Tahoma"/>
          <w:szCs w:val="19"/>
          <w:lang w:eastAsia="en-US"/>
        </w:rPr>
        <w:t>eřejné zakázky.</w:t>
      </w:r>
    </w:p>
    <w:p w14:paraId="53A94705" w14:textId="78798992" w:rsidR="003C674B" w:rsidRDefault="003C674B" w:rsidP="003C674B">
      <w:pPr>
        <w:pStyle w:val="Nadpis2"/>
        <w:spacing w:after="160"/>
        <w:ind w:left="720" w:hanging="720"/>
        <w:rPr>
          <w:rFonts w:eastAsia="Calibri" w:cs="Tahoma"/>
          <w:szCs w:val="19"/>
          <w:lang w:eastAsia="en-US"/>
        </w:rPr>
      </w:pPr>
      <w:r w:rsidRPr="005E3D6B">
        <w:rPr>
          <w:rFonts w:eastAsia="Calibri" w:cs="Tahoma"/>
          <w:szCs w:val="19"/>
          <w:lang w:eastAsia="en-US"/>
        </w:rPr>
        <w:t>K prokázání splnění podmínek v</w:t>
      </w:r>
      <w:r w:rsidR="0052019C">
        <w:rPr>
          <w:rFonts w:eastAsia="Calibri" w:cs="Tahoma"/>
          <w:szCs w:val="19"/>
          <w:lang w:eastAsia="en-US"/>
        </w:rPr>
        <w:t xml:space="preserve"> odst. </w:t>
      </w:r>
      <w:r w:rsidRPr="009F2FBA">
        <w:rPr>
          <w:rFonts w:eastAsia="Calibri" w:cs="Tahoma"/>
          <w:szCs w:val="19"/>
          <w:lang w:eastAsia="en-US"/>
        </w:rPr>
        <w:t>2</w:t>
      </w:r>
      <w:r w:rsidR="0052019C" w:rsidRPr="009F2FBA">
        <w:rPr>
          <w:rFonts w:eastAsia="Calibri" w:cs="Tahoma"/>
          <w:szCs w:val="19"/>
          <w:lang w:eastAsia="en-US"/>
        </w:rPr>
        <w:t>7</w:t>
      </w:r>
      <w:r w:rsidRPr="009F2FBA">
        <w:rPr>
          <w:rFonts w:eastAsia="Calibri" w:cs="Tahoma"/>
          <w:szCs w:val="19"/>
          <w:lang w:eastAsia="en-US"/>
        </w:rPr>
        <w:t>.10</w:t>
      </w:r>
      <w:r w:rsidRPr="004535B3">
        <w:rPr>
          <w:rFonts w:eastAsia="Calibri" w:cs="Tahoma"/>
          <w:szCs w:val="19"/>
          <w:lang w:eastAsia="en-US"/>
        </w:rPr>
        <w:t xml:space="preserve"> Výzvy ve spojení s</w:t>
      </w:r>
      <w:r w:rsidR="0052019C">
        <w:rPr>
          <w:rFonts w:eastAsia="Calibri" w:cs="Tahoma"/>
          <w:szCs w:val="19"/>
          <w:lang w:eastAsia="en-US"/>
        </w:rPr>
        <w:t> odst.</w:t>
      </w:r>
      <w:r w:rsidRPr="004535B3">
        <w:rPr>
          <w:rFonts w:eastAsia="Calibri" w:cs="Tahoma"/>
          <w:szCs w:val="19"/>
          <w:lang w:eastAsia="en-US"/>
        </w:rPr>
        <w:t xml:space="preserve"> </w:t>
      </w:r>
      <w:r w:rsidR="00E2252C" w:rsidRPr="009F2FBA">
        <w:rPr>
          <w:rFonts w:eastAsia="Calibri" w:cs="Tahoma"/>
          <w:szCs w:val="19"/>
          <w:lang w:eastAsia="en-US"/>
        </w:rPr>
        <w:t>2</w:t>
      </w:r>
      <w:r w:rsidR="0052019C" w:rsidRPr="009F2FBA">
        <w:rPr>
          <w:rFonts w:eastAsia="Calibri" w:cs="Tahoma"/>
          <w:szCs w:val="19"/>
          <w:lang w:eastAsia="en-US"/>
        </w:rPr>
        <w:t>7</w:t>
      </w:r>
      <w:r w:rsidR="00E2252C" w:rsidRPr="009F2FBA">
        <w:rPr>
          <w:rFonts w:eastAsia="Calibri" w:cs="Tahoma"/>
          <w:szCs w:val="19"/>
          <w:lang w:eastAsia="en-US"/>
        </w:rPr>
        <w:t>.11</w:t>
      </w:r>
      <w:r w:rsidR="00E2252C">
        <w:rPr>
          <w:rFonts w:eastAsia="Calibri" w:cs="Tahoma"/>
          <w:szCs w:val="19"/>
          <w:lang w:eastAsia="en-US"/>
        </w:rPr>
        <w:t xml:space="preserve"> </w:t>
      </w:r>
      <w:r w:rsidRPr="004535B3">
        <w:rPr>
          <w:rFonts w:eastAsia="Calibri" w:cs="Tahoma"/>
          <w:szCs w:val="19"/>
          <w:lang w:eastAsia="en-US"/>
        </w:rPr>
        <w:t>Výzvy</w:t>
      </w:r>
      <w:r w:rsidRPr="005E3D6B">
        <w:rPr>
          <w:rFonts w:eastAsia="Calibri" w:cs="Tahoma"/>
          <w:szCs w:val="19"/>
          <w:lang w:eastAsia="en-US"/>
        </w:rPr>
        <w:t xml:space="preserve"> předloží účastník zadávacího řízení </w:t>
      </w:r>
      <w:r>
        <w:rPr>
          <w:rFonts w:eastAsia="Calibri" w:cs="Tahoma"/>
          <w:szCs w:val="19"/>
          <w:lang w:eastAsia="en-US"/>
        </w:rPr>
        <w:t>Č</w:t>
      </w:r>
      <w:r w:rsidRPr="005E3D6B">
        <w:rPr>
          <w:rFonts w:eastAsia="Calibri" w:cs="Tahoma"/>
          <w:szCs w:val="19"/>
          <w:lang w:eastAsia="en-US"/>
        </w:rPr>
        <w:t>estné prohlášení o neporušení mezinárodních sankcí, jehož vzor</w:t>
      </w:r>
      <w:r w:rsidRPr="00234120">
        <w:rPr>
          <w:rFonts w:eastAsia="Calibri" w:cs="Tahoma"/>
          <w:szCs w:val="19"/>
          <w:lang w:eastAsia="en-US"/>
        </w:rPr>
        <w:t xml:space="preserve"> je </w:t>
      </w:r>
      <w:r w:rsidRPr="004535B3">
        <w:rPr>
          <w:rFonts w:eastAsia="Calibri" w:cs="Tahoma"/>
          <w:szCs w:val="19"/>
          <w:lang w:eastAsia="en-US"/>
        </w:rPr>
        <w:t>přílohou a</w:t>
      </w:r>
      <w:r w:rsidR="008C06B7">
        <w:rPr>
          <w:rFonts w:eastAsia="Calibri" w:cs="Tahoma"/>
          <w:szCs w:val="19"/>
          <w:lang w:eastAsia="en-US"/>
        </w:rPr>
        <w:t>10</w:t>
      </w:r>
      <w:r w:rsidRPr="0075236F">
        <w:rPr>
          <w:rFonts w:eastAsia="Calibri" w:cs="Tahoma"/>
          <w:szCs w:val="19"/>
          <w:lang w:eastAsia="en-US"/>
        </w:rPr>
        <w:t> </w:t>
      </w:r>
      <w:r>
        <w:rPr>
          <w:rFonts w:eastAsia="Calibri" w:cs="Tahoma"/>
          <w:szCs w:val="19"/>
          <w:lang w:eastAsia="en-US"/>
        </w:rPr>
        <w:t>Výzvy</w:t>
      </w:r>
      <w:r w:rsidRPr="00234120">
        <w:rPr>
          <w:rFonts w:eastAsia="Calibri" w:cs="Tahoma"/>
          <w:szCs w:val="19"/>
          <w:lang w:eastAsia="en-US"/>
        </w:rPr>
        <w:t xml:space="preserve">. V případě jakýchkoliv pochybností o pravdivosti čestného prohlášení si </w:t>
      </w:r>
      <w:r>
        <w:rPr>
          <w:rFonts w:eastAsia="Calibri" w:cs="Tahoma"/>
          <w:szCs w:val="19"/>
          <w:lang w:eastAsia="en-US"/>
        </w:rPr>
        <w:t>Z</w:t>
      </w:r>
      <w:r w:rsidRPr="00234120">
        <w:rPr>
          <w:rFonts w:eastAsia="Calibri" w:cs="Tahoma"/>
          <w:szCs w:val="19"/>
          <w:lang w:eastAsia="en-US"/>
        </w:rPr>
        <w:t>adavatel vyhrazuje právo vyžádat si i další doklady k prokázání této zadávací podmínky.</w:t>
      </w:r>
    </w:p>
    <w:p w14:paraId="6D79B09E" w14:textId="3B55656A" w:rsidR="003C674B" w:rsidRPr="00765D50" w:rsidRDefault="00B51C49" w:rsidP="00A163B9">
      <w:pPr>
        <w:pStyle w:val="Nadpis2"/>
        <w:spacing w:after="160"/>
        <w:ind w:left="720" w:hanging="720"/>
      </w:pPr>
      <w:r w:rsidRPr="00A95C60">
        <w:t>Účastník, který je obchodní společností, v</w:t>
      </w:r>
      <w:r>
        <w:t> žádosti o účast</w:t>
      </w:r>
      <w:r w:rsidRPr="00A95C60">
        <w:t xml:space="preserve"> prokáže, že v souladu s ust. § 4b zákona č. 159/2006 Sb., o střetu zájmů, ve znění pozdějších předpisů (dále jen „</w:t>
      </w:r>
      <w:r w:rsidRPr="00A95C60">
        <w:rPr>
          <w:u w:val="single"/>
        </w:rPr>
        <w:t>ZSZ</w:t>
      </w:r>
      <w:r w:rsidRPr="00A95C60">
        <w:t xml:space="preserve">“), a ust. § 37 ZZVZ, veřejný funkcionář uvedený v ust. § 2 odst. 1 písm. c) ZSZ nebo jím ovládaná osoba nevlastní podíl představující alespoň 25 % účasti společníka v obchodní společnosti, která je účastníkem zadávacího řízení nebo poddodavatelem, prostřednictvím kterého tento účastník prokazuje kvalifikaci. Účastník předloží čestné prohlášení o neexistenci střetu zájmů, jehož vzor je </w:t>
      </w:r>
      <w:r w:rsidRPr="004535B3">
        <w:t xml:space="preserve">přílohou </w:t>
      </w:r>
      <w:r w:rsidRPr="009F2FBA">
        <w:t>a</w:t>
      </w:r>
      <w:r w:rsidR="00CC5B72">
        <w:t>0</w:t>
      </w:r>
      <w:r w:rsidRPr="009F2FBA">
        <w:t>7</w:t>
      </w:r>
      <w:r w:rsidRPr="00A95C60">
        <w:t xml:space="preserve"> Výzvy. </w:t>
      </w:r>
      <w:r w:rsidRPr="00A95C60">
        <w:rPr>
          <w:b/>
        </w:rPr>
        <w:t>Tuto zadávací podmínku je účastník povinen splňovat po celou dobu zadávacího řízení.</w:t>
      </w:r>
    </w:p>
    <w:p w14:paraId="6EB4581B" w14:textId="27F8ABFC" w:rsidR="0026497E" w:rsidRPr="0005442A" w:rsidRDefault="000E078F" w:rsidP="00FE5E34">
      <w:pPr>
        <w:pStyle w:val="NADPIS11"/>
      </w:pPr>
      <w:bookmarkStart w:id="387" w:name="_Toc469592431"/>
      <w:bookmarkStart w:id="388" w:name="_Toc469592503"/>
      <w:bookmarkStart w:id="389" w:name="_Toc469592574"/>
      <w:bookmarkStart w:id="390" w:name="_Toc469592645"/>
      <w:bookmarkStart w:id="391" w:name="_Toc466474474"/>
      <w:bookmarkStart w:id="392" w:name="_Toc466474477"/>
      <w:bookmarkStart w:id="393" w:name="_Toc466474478"/>
      <w:bookmarkStart w:id="394" w:name="_Toc466474479"/>
      <w:bookmarkStart w:id="395" w:name="_Toc466474480"/>
      <w:bookmarkStart w:id="396" w:name="_Toc466474481"/>
      <w:bookmarkStart w:id="397" w:name="_Toc127864404"/>
      <w:bookmarkStart w:id="398" w:name="_Toc154740952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r w:rsidRPr="0005442A">
        <w:t>L</w:t>
      </w:r>
      <w:r w:rsidR="0024755A" w:rsidRPr="0005442A">
        <w:t xml:space="preserve">hůta </w:t>
      </w:r>
      <w:r w:rsidR="0026497E" w:rsidRPr="0005442A">
        <w:t xml:space="preserve">pro podání </w:t>
      </w:r>
      <w:bookmarkEnd w:id="397"/>
      <w:r w:rsidR="00782697">
        <w:t>žádosti o účast</w:t>
      </w:r>
      <w:bookmarkEnd w:id="398"/>
    </w:p>
    <w:p w14:paraId="17A505BD" w14:textId="43AFCBDE" w:rsidR="005948C9" w:rsidRDefault="005948C9" w:rsidP="00B62E22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Lhůta pro podání </w:t>
      </w:r>
      <w:r w:rsidR="00782697">
        <w:rPr>
          <w:rFonts w:cs="Tahoma"/>
          <w:szCs w:val="19"/>
        </w:rPr>
        <w:t>žádosti o účast</w:t>
      </w:r>
      <w:r w:rsidRPr="00BB4D8E">
        <w:rPr>
          <w:rFonts w:cs="Tahoma"/>
          <w:szCs w:val="19"/>
        </w:rPr>
        <w:t xml:space="preserve"> je stanovena </w:t>
      </w:r>
      <w:r w:rsidR="00AC0C96">
        <w:rPr>
          <w:rFonts w:cs="Tahoma"/>
          <w:szCs w:val="19"/>
        </w:rPr>
        <w:t xml:space="preserve">do </w:t>
      </w:r>
      <w:r w:rsidR="00B51564">
        <w:rPr>
          <w:rFonts w:cs="Tahoma"/>
          <w:szCs w:val="19"/>
        </w:rPr>
        <w:t xml:space="preserve">4. března </w:t>
      </w:r>
      <w:r w:rsidR="00B51564" w:rsidRPr="00B51564">
        <w:rPr>
          <w:rFonts w:cs="Tahoma"/>
          <w:szCs w:val="19"/>
        </w:rPr>
        <w:t>2024</w:t>
      </w:r>
      <w:r w:rsidR="00DF44FB" w:rsidRPr="00B51564">
        <w:rPr>
          <w:rFonts w:cs="Tahoma"/>
          <w:szCs w:val="19"/>
        </w:rPr>
        <w:t xml:space="preserve"> do 9:00 hodin</w:t>
      </w:r>
      <w:r w:rsidR="00DF44FB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>(dále jen „</w:t>
      </w:r>
      <w:r w:rsidRPr="00BB4D8E">
        <w:rPr>
          <w:rFonts w:cs="Tahoma"/>
          <w:bCs w:val="0"/>
          <w:szCs w:val="19"/>
          <w:u w:val="single"/>
        </w:rPr>
        <w:t>lhůta pro</w:t>
      </w:r>
      <w:r w:rsidR="0097017B">
        <w:rPr>
          <w:rFonts w:cs="Tahoma"/>
          <w:bCs w:val="0"/>
          <w:szCs w:val="19"/>
          <w:u w:val="single"/>
        </w:rPr>
        <w:t> </w:t>
      </w:r>
      <w:r w:rsidRPr="00BB4D8E">
        <w:rPr>
          <w:rFonts w:cs="Tahoma"/>
          <w:bCs w:val="0"/>
          <w:szCs w:val="19"/>
          <w:u w:val="single"/>
        </w:rPr>
        <w:t xml:space="preserve">podání </w:t>
      </w:r>
      <w:r w:rsidR="00782697">
        <w:rPr>
          <w:rFonts w:cs="Tahoma"/>
          <w:bCs w:val="0"/>
          <w:szCs w:val="19"/>
          <w:u w:val="single"/>
        </w:rPr>
        <w:t>žádosti o účast</w:t>
      </w:r>
      <w:r w:rsidRPr="00BB4D8E">
        <w:rPr>
          <w:rFonts w:cs="Tahoma"/>
          <w:szCs w:val="19"/>
        </w:rPr>
        <w:t>“).</w:t>
      </w:r>
    </w:p>
    <w:p w14:paraId="499964D0" w14:textId="4DBED210" w:rsidR="00782697" w:rsidRPr="00782697" w:rsidRDefault="00782697" w:rsidP="00782697">
      <w:pPr>
        <w:pStyle w:val="Nadpis2"/>
        <w:spacing w:after="160"/>
        <w:ind w:left="720" w:hanging="720"/>
        <w:rPr>
          <w:rFonts w:cs="Tahoma"/>
          <w:szCs w:val="19"/>
        </w:rPr>
      </w:pPr>
      <w:r w:rsidRPr="00782697">
        <w:rPr>
          <w:rFonts w:cs="Tahoma"/>
          <w:szCs w:val="19"/>
        </w:rPr>
        <w:t>Lhůtou pro podání žádostí o účast se rozumí doba, ve které může účastník řízení podat žádost o účast v tomto zadávacím řízení a prokázat splnění požadované kvalifikace.</w:t>
      </w:r>
    </w:p>
    <w:p w14:paraId="0FC2453D" w14:textId="5CCC4C52" w:rsidR="00782697" w:rsidRPr="00782697" w:rsidRDefault="00782697" w:rsidP="00782697">
      <w:pPr>
        <w:pStyle w:val="Nadpis2"/>
        <w:spacing w:after="160"/>
        <w:ind w:left="720" w:hanging="720"/>
        <w:rPr>
          <w:rFonts w:cs="Tahoma"/>
          <w:szCs w:val="19"/>
        </w:rPr>
      </w:pPr>
      <w:r w:rsidRPr="00782697">
        <w:rPr>
          <w:rFonts w:cs="Tahoma"/>
          <w:szCs w:val="19"/>
        </w:rPr>
        <w:t xml:space="preserve">Dodavatel se stává účastníkem zadávacího řízení podle </w:t>
      </w:r>
      <w:r w:rsidR="0032096F">
        <w:rPr>
          <w:rFonts w:cs="Tahoma"/>
          <w:szCs w:val="19"/>
        </w:rPr>
        <w:t>ust.</w:t>
      </w:r>
      <w:r w:rsidRPr="00782697">
        <w:rPr>
          <w:rFonts w:cs="Tahoma"/>
          <w:szCs w:val="19"/>
        </w:rPr>
        <w:t xml:space="preserve"> § 47 odst. 1 písm. b) </w:t>
      </w:r>
      <w:r>
        <w:rPr>
          <w:rFonts w:cs="Tahoma"/>
          <w:szCs w:val="19"/>
        </w:rPr>
        <w:t>ZZVZ</w:t>
      </w:r>
      <w:r w:rsidRPr="00782697">
        <w:rPr>
          <w:rFonts w:cs="Tahoma"/>
          <w:szCs w:val="19"/>
        </w:rPr>
        <w:t xml:space="preserve"> v okamžiku, kdy podá </w:t>
      </w:r>
      <w:r>
        <w:rPr>
          <w:rFonts w:cs="Tahoma"/>
          <w:szCs w:val="19"/>
        </w:rPr>
        <w:t>žádost o účast</w:t>
      </w:r>
      <w:r w:rsidRPr="00782697">
        <w:rPr>
          <w:rFonts w:cs="Tahoma"/>
          <w:szCs w:val="19"/>
        </w:rPr>
        <w:t>.</w:t>
      </w:r>
    </w:p>
    <w:p w14:paraId="30D9D5F0" w14:textId="4CA7C9D5" w:rsidR="005948C9" w:rsidRPr="00BB4D8E" w:rsidRDefault="00782697" w:rsidP="00B62E22">
      <w:pPr>
        <w:pStyle w:val="Nadpis2"/>
        <w:spacing w:after="160"/>
        <w:ind w:left="720" w:hanging="720"/>
        <w:rPr>
          <w:rFonts w:cs="Tahoma"/>
          <w:szCs w:val="19"/>
        </w:rPr>
      </w:pPr>
      <w:r>
        <w:rPr>
          <w:rFonts w:cs="Tahoma"/>
          <w:szCs w:val="19"/>
        </w:rPr>
        <w:t>Žádost o účast</w:t>
      </w:r>
      <w:r w:rsidR="005948C9" w:rsidRPr="00BB4D8E">
        <w:rPr>
          <w:rFonts w:cs="Tahoma"/>
          <w:szCs w:val="19"/>
        </w:rPr>
        <w:t xml:space="preserve"> musí být podána nejpozději do konce lhůty pro podání </w:t>
      </w:r>
      <w:r>
        <w:rPr>
          <w:rFonts w:cs="Tahoma"/>
          <w:szCs w:val="19"/>
        </w:rPr>
        <w:t>žádosti o účast</w:t>
      </w:r>
      <w:r w:rsidR="005948C9" w:rsidRPr="00BB4D8E">
        <w:rPr>
          <w:rFonts w:cs="Tahoma"/>
          <w:szCs w:val="19"/>
        </w:rPr>
        <w:t xml:space="preserve">. K později podaným </w:t>
      </w:r>
      <w:r w:rsidR="004D47BD">
        <w:rPr>
          <w:rFonts w:cs="Tahoma"/>
          <w:szCs w:val="19"/>
        </w:rPr>
        <w:t>žádostem o účast</w:t>
      </w:r>
      <w:r w:rsidR="005948C9" w:rsidRPr="00BB4D8E">
        <w:rPr>
          <w:rFonts w:cs="Tahoma"/>
          <w:szCs w:val="19"/>
        </w:rPr>
        <w:t xml:space="preserve"> nelze přihlížet.</w:t>
      </w:r>
    </w:p>
    <w:p w14:paraId="2FF12D75" w14:textId="20FDDBE0" w:rsidR="005948C9" w:rsidRPr="00BB4D8E" w:rsidRDefault="005948C9" w:rsidP="00B62E22">
      <w:pPr>
        <w:pStyle w:val="Nadpis2"/>
        <w:spacing w:after="160"/>
        <w:ind w:left="720" w:hanging="720"/>
        <w:rPr>
          <w:rFonts w:cs="Tahoma"/>
          <w:szCs w:val="19"/>
        </w:rPr>
      </w:pPr>
      <w:bookmarkStart w:id="399" w:name="_Toc466456611"/>
      <w:r w:rsidRPr="00BB4D8E">
        <w:rPr>
          <w:rFonts w:cs="Tahoma"/>
          <w:szCs w:val="19"/>
        </w:rPr>
        <w:t xml:space="preserve">Otevírání </w:t>
      </w:r>
      <w:r w:rsidR="00782697">
        <w:rPr>
          <w:rFonts w:cs="Tahoma"/>
          <w:szCs w:val="19"/>
        </w:rPr>
        <w:t>žádostí o účast</w:t>
      </w:r>
      <w:r w:rsidRPr="00BB4D8E">
        <w:rPr>
          <w:rFonts w:cs="Tahoma"/>
          <w:szCs w:val="19"/>
        </w:rPr>
        <w:t xml:space="preserve"> bude probíhat v souladu s</w:t>
      </w:r>
      <w:r w:rsidR="00B0174A" w:rsidRPr="00BB4D8E">
        <w:rPr>
          <w:rFonts w:cs="Tahoma"/>
          <w:szCs w:val="19"/>
        </w:rPr>
        <w:t> ust.</w:t>
      </w:r>
      <w:r w:rsidRPr="00BB4D8E">
        <w:rPr>
          <w:rFonts w:cs="Tahoma"/>
          <w:szCs w:val="19"/>
        </w:rPr>
        <w:t xml:space="preserve"> § 10</w:t>
      </w:r>
      <w:r w:rsidR="003C727F">
        <w:rPr>
          <w:rFonts w:cs="Tahoma"/>
          <w:szCs w:val="19"/>
        </w:rPr>
        <w:t>8</w:t>
      </w:r>
      <w:r w:rsidRPr="00BB4D8E">
        <w:rPr>
          <w:rFonts w:cs="Tahoma"/>
          <w:szCs w:val="19"/>
        </w:rPr>
        <w:t xml:space="preserve"> </w:t>
      </w:r>
      <w:r w:rsidR="00C5528A">
        <w:rPr>
          <w:rFonts w:cs="Tahoma"/>
          <w:szCs w:val="19"/>
        </w:rPr>
        <w:t>až</w:t>
      </w:r>
      <w:r w:rsidR="0061455D" w:rsidRPr="00BB4D8E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>10</w:t>
      </w:r>
      <w:r w:rsidR="00B91B65" w:rsidRPr="00BB4D8E">
        <w:rPr>
          <w:rFonts w:cs="Tahoma"/>
          <w:szCs w:val="19"/>
        </w:rPr>
        <w:t>9</w:t>
      </w:r>
      <w:r w:rsidRPr="00BB4D8E">
        <w:rPr>
          <w:rFonts w:cs="Tahoma"/>
          <w:szCs w:val="19"/>
        </w:rPr>
        <w:t xml:space="preserve"> ZZVZ. Otevírání </w:t>
      </w:r>
      <w:r w:rsidR="00782697">
        <w:rPr>
          <w:rFonts w:cs="Tahoma"/>
          <w:szCs w:val="19"/>
        </w:rPr>
        <w:t>žádostí o účast</w:t>
      </w:r>
      <w:r w:rsidRPr="00BB4D8E">
        <w:rPr>
          <w:rFonts w:cs="Tahoma"/>
          <w:szCs w:val="19"/>
        </w:rPr>
        <w:t xml:space="preserve"> dodavatelů podaných v elektronické podobě se uskuteční </w:t>
      </w:r>
      <w:r w:rsidR="00864A3D" w:rsidRPr="00BB4D8E">
        <w:rPr>
          <w:rFonts w:cs="Tahoma"/>
          <w:szCs w:val="19"/>
        </w:rPr>
        <w:t xml:space="preserve">bezprostředně </w:t>
      </w:r>
      <w:r w:rsidRPr="00BB4D8E">
        <w:rPr>
          <w:rFonts w:cs="Tahoma"/>
          <w:szCs w:val="19"/>
        </w:rPr>
        <w:t xml:space="preserve">po uplynutí lhůty pro podání </w:t>
      </w:r>
      <w:r w:rsidR="00AA07D0">
        <w:rPr>
          <w:rFonts w:cs="Tahoma"/>
          <w:szCs w:val="19"/>
        </w:rPr>
        <w:t xml:space="preserve">žádostí </w:t>
      </w:r>
      <w:r w:rsidR="00782697">
        <w:rPr>
          <w:rFonts w:cs="Tahoma"/>
          <w:szCs w:val="19"/>
        </w:rPr>
        <w:t>o účast</w:t>
      </w:r>
      <w:r w:rsidRPr="00BB4D8E">
        <w:rPr>
          <w:rFonts w:cs="Tahoma"/>
          <w:szCs w:val="19"/>
        </w:rPr>
        <w:t>.</w:t>
      </w:r>
    </w:p>
    <w:p w14:paraId="5269B01A" w14:textId="047F92C6" w:rsidR="005948C9" w:rsidRPr="00BB4D8E" w:rsidRDefault="005948C9" w:rsidP="00B62E22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Pokud nebyla </w:t>
      </w:r>
      <w:r w:rsidR="00782697">
        <w:rPr>
          <w:rFonts w:cs="Tahoma"/>
          <w:szCs w:val="19"/>
        </w:rPr>
        <w:t>žádost o účast</w:t>
      </w:r>
      <w:r w:rsidRPr="00BB4D8E">
        <w:rPr>
          <w:rFonts w:cs="Tahoma"/>
          <w:szCs w:val="19"/>
        </w:rPr>
        <w:t xml:space="preserve"> podána ve lhůtě nebo způsobem stanoveným v</w:t>
      </w:r>
      <w:r w:rsidR="00782697">
        <w:rPr>
          <w:rFonts w:cs="Tahoma"/>
          <w:szCs w:val="19"/>
        </w:rPr>
        <w:t>e</w:t>
      </w:r>
      <w:r w:rsidR="00864A3D" w:rsidRPr="00BB4D8E">
        <w:rPr>
          <w:rFonts w:cs="Tahoma"/>
          <w:szCs w:val="19"/>
        </w:rPr>
        <w:t> </w:t>
      </w:r>
      <w:r w:rsidR="00782697">
        <w:rPr>
          <w:rFonts w:cs="Tahoma"/>
          <w:szCs w:val="19"/>
        </w:rPr>
        <w:t>Výzvě</w:t>
      </w:r>
      <w:r w:rsidRPr="00BB4D8E">
        <w:rPr>
          <w:rFonts w:cs="Tahoma"/>
          <w:szCs w:val="19"/>
        </w:rPr>
        <w:t>, nepřihlíží se k ní.</w:t>
      </w:r>
    </w:p>
    <w:p w14:paraId="3B95C40A" w14:textId="567AF3AE" w:rsidR="005948C9" w:rsidRPr="00BB4D8E" w:rsidRDefault="005948C9" w:rsidP="00B62E22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S ohledem na skutečnost, že je možné </w:t>
      </w:r>
      <w:r w:rsidR="00782697">
        <w:rPr>
          <w:rFonts w:cs="Tahoma"/>
          <w:szCs w:val="19"/>
        </w:rPr>
        <w:t>žádosti o účast</w:t>
      </w:r>
      <w:r w:rsidRPr="00BB4D8E">
        <w:rPr>
          <w:rFonts w:cs="Tahoma"/>
          <w:szCs w:val="19"/>
        </w:rPr>
        <w:t xml:space="preserve"> podávat pouze v elektronické podobě, otevírání </w:t>
      </w:r>
      <w:r w:rsidR="00782697">
        <w:rPr>
          <w:rFonts w:cs="Tahoma"/>
          <w:szCs w:val="19"/>
        </w:rPr>
        <w:t>žádostí o účast</w:t>
      </w:r>
      <w:r w:rsidRPr="00BB4D8E">
        <w:rPr>
          <w:rFonts w:cs="Tahoma"/>
          <w:szCs w:val="19"/>
        </w:rPr>
        <w:t xml:space="preserve"> nebude konáno veřejně.</w:t>
      </w:r>
    </w:p>
    <w:p w14:paraId="7B8E915D" w14:textId="72527F27" w:rsidR="0037226E" w:rsidRPr="0005442A" w:rsidRDefault="0037226E" w:rsidP="00FE5E34">
      <w:pPr>
        <w:pStyle w:val="NADPIS11"/>
      </w:pPr>
      <w:bookmarkStart w:id="400" w:name="_Toc127864405"/>
      <w:bookmarkStart w:id="401" w:name="_Toc154740953"/>
      <w:bookmarkStart w:id="402" w:name="_Toc333411255"/>
      <w:bookmarkStart w:id="403" w:name="_Toc466456647"/>
      <w:bookmarkEnd w:id="399"/>
      <w:r w:rsidRPr="0005442A">
        <w:t xml:space="preserve">Podmínky pro uzavření </w:t>
      </w:r>
      <w:r w:rsidR="00E70F6F">
        <w:t>s</w:t>
      </w:r>
      <w:r w:rsidR="00B0174A" w:rsidRPr="0005442A">
        <w:t>mlouvy</w:t>
      </w:r>
      <w:bookmarkEnd w:id="400"/>
      <w:bookmarkEnd w:id="401"/>
      <w:r w:rsidR="00864A3D" w:rsidRPr="0005442A">
        <w:t xml:space="preserve"> </w:t>
      </w:r>
    </w:p>
    <w:p w14:paraId="23792FCC" w14:textId="2A6CBAE9" w:rsidR="002007D8" w:rsidRPr="005E3D6B" w:rsidRDefault="002007D8" w:rsidP="00B62E22">
      <w:pPr>
        <w:pStyle w:val="Nadpis2"/>
        <w:spacing w:after="160"/>
        <w:ind w:left="720" w:hanging="720"/>
        <w:rPr>
          <w:rFonts w:cs="Tahoma"/>
          <w:szCs w:val="19"/>
        </w:rPr>
      </w:pPr>
      <w:r w:rsidRPr="004778F4">
        <w:rPr>
          <w:rFonts w:cs="Tahoma"/>
          <w:szCs w:val="19"/>
        </w:rPr>
        <w:t>Vybraný dodavatel je povinen Zadavateli na písemnou výzvu učiněnou dle ust. § 122 odst. 3 písm. a)</w:t>
      </w:r>
      <w:r w:rsidR="00C64EC2">
        <w:rPr>
          <w:rFonts w:cs="Tahoma"/>
          <w:szCs w:val="19"/>
        </w:rPr>
        <w:t xml:space="preserve"> </w:t>
      </w:r>
      <w:r w:rsidR="00C64EC2" w:rsidRPr="00C64EC2">
        <w:rPr>
          <w:rFonts w:cs="Tahoma"/>
          <w:szCs w:val="19"/>
        </w:rPr>
        <w:t xml:space="preserve">až c) </w:t>
      </w:r>
      <w:r w:rsidR="00C64EC2">
        <w:rPr>
          <w:rFonts w:cs="Tahoma"/>
          <w:szCs w:val="19"/>
        </w:rPr>
        <w:t>ZZVZ</w:t>
      </w:r>
      <w:r w:rsidR="00C64EC2" w:rsidRPr="00C64EC2">
        <w:rPr>
          <w:rFonts w:cs="Tahoma"/>
          <w:szCs w:val="19"/>
        </w:rPr>
        <w:t xml:space="preserve">, resp. </w:t>
      </w:r>
      <w:r w:rsidR="00C64EC2">
        <w:rPr>
          <w:rFonts w:cs="Tahoma"/>
          <w:szCs w:val="19"/>
        </w:rPr>
        <w:t xml:space="preserve">ust. § 122 </w:t>
      </w:r>
      <w:r w:rsidR="00C64EC2" w:rsidRPr="00C64EC2">
        <w:rPr>
          <w:rFonts w:cs="Tahoma"/>
          <w:szCs w:val="19"/>
        </w:rPr>
        <w:t xml:space="preserve">odst. 4 </w:t>
      </w:r>
      <w:r w:rsidR="00C64EC2">
        <w:rPr>
          <w:rFonts w:cs="Tahoma"/>
          <w:szCs w:val="19"/>
        </w:rPr>
        <w:t>ZZVZ</w:t>
      </w:r>
      <w:r w:rsidR="00C64EC2" w:rsidRPr="00C64EC2">
        <w:rPr>
          <w:rFonts w:cs="Tahoma"/>
          <w:szCs w:val="19"/>
        </w:rPr>
        <w:t xml:space="preserve"> (viz </w:t>
      </w:r>
      <w:r w:rsidR="00C64EC2" w:rsidRPr="00310756">
        <w:rPr>
          <w:rFonts w:cs="Tahoma"/>
          <w:szCs w:val="19"/>
        </w:rPr>
        <w:t>čl</w:t>
      </w:r>
      <w:r w:rsidR="00C64EC2" w:rsidRPr="005E3D6B">
        <w:rPr>
          <w:rFonts w:cs="Tahoma"/>
          <w:szCs w:val="19"/>
        </w:rPr>
        <w:t xml:space="preserve">. </w:t>
      </w:r>
      <w:r w:rsidR="00C64EC2" w:rsidRPr="00A163B9">
        <w:rPr>
          <w:rFonts w:cs="Tahoma"/>
          <w:szCs w:val="19"/>
        </w:rPr>
        <w:t>16</w:t>
      </w:r>
      <w:r w:rsidR="00CC5B72">
        <w:rPr>
          <w:rFonts w:cs="Tahoma"/>
          <w:szCs w:val="19"/>
        </w:rPr>
        <w:t>.</w:t>
      </w:r>
      <w:r w:rsidR="00C64EC2" w:rsidRPr="00A163B9">
        <w:rPr>
          <w:rFonts w:cs="Tahoma"/>
          <w:szCs w:val="19"/>
        </w:rPr>
        <w:t xml:space="preserve"> – 19</w:t>
      </w:r>
      <w:r w:rsidR="00CC5B72">
        <w:rPr>
          <w:rFonts w:cs="Tahoma"/>
          <w:szCs w:val="19"/>
        </w:rPr>
        <w:t>.</w:t>
      </w:r>
      <w:r w:rsidR="00C64EC2" w:rsidRPr="005E3D6B">
        <w:rPr>
          <w:rFonts w:cs="Tahoma"/>
          <w:szCs w:val="19"/>
        </w:rPr>
        <w:t xml:space="preserve"> </w:t>
      </w:r>
      <w:r w:rsidR="00C64EC2">
        <w:rPr>
          <w:rFonts w:cs="Tahoma"/>
          <w:szCs w:val="19"/>
        </w:rPr>
        <w:t>Výzvy</w:t>
      </w:r>
      <w:r w:rsidR="00C64EC2" w:rsidRPr="00C64EC2">
        <w:rPr>
          <w:rFonts w:cs="Tahoma"/>
          <w:szCs w:val="19"/>
        </w:rPr>
        <w:t>)</w:t>
      </w:r>
      <w:r w:rsidR="00796B80">
        <w:rPr>
          <w:rFonts w:cs="Tahoma"/>
          <w:szCs w:val="19"/>
        </w:rPr>
        <w:t xml:space="preserve"> doložit </w:t>
      </w:r>
      <w:r w:rsidR="003C727F">
        <w:rPr>
          <w:rFonts w:cs="Tahoma"/>
          <w:szCs w:val="19"/>
        </w:rPr>
        <w:t>v této výzvě</w:t>
      </w:r>
      <w:r w:rsidR="00796B80">
        <w:rPr>
          <w:rFonts w:cs="Tahoma"/>
          <w:szCs w:val="19"/>
        </w:rPr>
        <w:t xml:space="preserve"> uvedené doklady</w:t>
      </w:r>
      <w:r w:rsidR="00C64EC2" w:rsidRPr="00C64EC2">
        <w:rPr>
          <w:rFonts w:cs="Tahoma"/>
          <w:szCs w:val="19"/>
        </w:rPr>
        <w:t xml:space="preserve">, příp. též doklady dle </w:t>
      </w:r>
      <w:r w:rsidR="00796B80">
        <w:rPr>
          <w:rFonts w:cs="Tahoma"/>
          <w:szCs w:val="19"/>
        </w:rPr>
        <w:t xml:space="preserve">ust. </w:t>
      </w:r>
      <w:r w:rsidR="00C64EC2" w:rsidRPr="00C64EC2">
        <w:rPr>
          <w:rFonts w:cs="Tahoma"/>
          <w:szCs w:val="19"/>
        </w:rPr>
        <w:t xml:space="preserve">§ 122 odst. 6 </w:t>
      </w:r>
      <w:r w:rsidR="00C64EC2">
        <w:rPr>
          <w:rFonts w:cs="Tahoma"/>
          <w:szCs w:val="19"/>
        </w:rPr>
        <w:t>ZZV</w:t>
      </w:r>
      <w:r w:rsidR="003C727F">
        <w:rPr>
          <w:rFonts w:cs="Tahoma"/>
          <w:szCs w:val="19"/>
        </w:rPr>
        <w:t>Z v souladu s odst. 29.3 Výzvy</w:t>
      </w:r>
      <w:r w:rsidR="000204C0">
        <w:rPr>
          <w:rFonts w:cs="Tahoma"/>
          <w:szCs w:val="19"/>
        </w:rPr>
        <w:t>, pokud je Zadavatel požadoval a nemá je k dispozici</w:t>
      </w:r>
      <w:r w:rsidRPr="005E3D6B">
        <w:rPr>
          <w:rFonts w:cs="Tahoma"/>
          <w:szCs w:val="19"/>
        </w:rPr>
        <w:t>.</w:t>
      </w:r>
    </w:p>
    <w:p w14:paraId="7B2B7C53" w14:textId="29CE765B" w:rsidR="002007D8" w:rsidRPr="00BB4D8E" w:rsidRDefault="002007D8" w:rsidP="00B62E22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U vybraného dodavatele, je-li </w:t>
      </w:r>
      <w:r w:rsidR="007B6845" w:rsidRPr="00BB4D8E">
        <w:rPr>
          <w:rFonts w:cs="Tahoma"/>
          <w:szCs w:val="19"/>
        </w:rPr>
        <w:t xml:space="preserve">českou </w:t>
      </w:r>
      <w:r w:rsidRPr="00BB4D8E">
        <w:rPr>
          <w:rFonts w:cs="Tahoma"/>
          <w:szCs w:val="19"/>
        </w:rPr>
        <w:t>právnickou osobou, Zadavatel zjistí podle ust.</w:t>
      </w:r>
      <w:r w:rsidR="004643C5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§</w:t>
      </w:r>
      <w:r w:rsidR="004643C5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122</w:t>
      </w:r>
      <w:r w:rsidR="004643C5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odst. </w:t>
      </w:r>
      <w:r w:rsidR="00241D88">
        <w:rPr>
          <w:rFonts w:cs="Tahoma"/>
          <w:szCs w:val="19"/>
        </w:rPr>
        <w:t>5</w:t>
      </w:r>
      <w:r w:rsidR="00241D88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ZZVZ údaje o jeho skutečném majiteli z evidence </w:t>
      </w:r>
      <w:r w:rsidR="007B6845" w:rsidRPr="00BB4D8E">
        <w:rPr>
          <w:rFonts w:cs="Tahoma"/>
          <w:szCs w:val="19"/>
        </w:rPr>
        <w:t>skutečných majitelů</w:t>
      </w:r>
      <w:r w:rsidRPr="00BB4D8E">
        <w:rPr>
          <w:rFonts w:cs="Tahoma"/>
          <w:szCs w:val="19"/>
        </w:rPr>
        <w:t xml:space="preserve"> podle zákona</w:t>
      </w:r>
      <w:r w:rsidR="004643C5">
        <w:rPr>
          <w:rFonts w:cs="Tahoma"/>
          <w:szCs w:val="19"/>
        </w:rPr>
        <w:t> </w:t>
      </w:r>
      <w:r w:rsidR="00EC1B58" w:rsidRPr="00BB4D8E">
        <w:rPr>
          <w:rFonts w:cs="Tahoma"/>
          <w:szCs w:val="19"/>
        </w:rPr>
        <w:t>č.</w:t>
      </w:r>
      <w:r w:rsidR="007E2D0D" w:rsidRPr="00BB4D8E">
        <w:rPr>
          <w:rFonts w:cs="Tahoma"/>
          <w:szCs w:val="19"/>
        </w:rPr>
        <w:t> </w:t>
      </w:r>
      <w:r w:rsidR="00EC1B58" w:rsidRPr="00BB4D8E">
        <w:rPr>
          <w:rFonts w:cs="Tahoma"/>
          <w:szCs w:val="19"/>
        </w:rPr>
        <w:t>37/2021 Sb., o</w:t>
      </w:r>
      <w:r w:rsidR="007B6845" w:rsidRPr="00BB4D8E">
        <w:rPr>
          <w:rFonts w:cs="Tahoma"/>
          <w:szCs w:val="19"/>
        </w:rPr>
        <w:t> </w:t>
      </w:r>
      <w:r w:rsidR="00EC1B58" w:rsidRPr="00BB4D8E">
        <w:rPr>
          <w:rFonts w:cs="Tahoma"/>
          <w:szCs w:val="19"/>
        </w:rPr>
        <w:t>evidenci skutečných majitelů, ve znění pozdějších předpisů</w:t>
      </w:r>
      <w:r w:rsidRPr="00BB4D8E">
        <w:rPr>
          <w:rFonts w:cs="Tahoma"/>
          <w:szCs w:val="19"/>
        </w:rPr>
        <w:t>.</w:t>
      </w:r>
    </w:p>
    <w:p w14:paraId="4E4D667A" w14:textId="52BE129B" w:rsidR="002007D8" w:rsidRPr="00BB4D8E" w:rsidRDefault="007B6845" w:rsidP="00B62E22">
      <w:pPr>
        <w:pStyle w:val="Nadpis2"/>
        <w:spacing w:after="8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lastRenderedPageBreak/>
        <w:t xml:space="preserve">Vybraného dodavatele, je-li zahraniční právnickou osobou, </w:t>
      </w:r>
      <w:r w:rsidR="002007D8" w:rsidRPr="00BB4D8E">
        <w:rPr>
          <w:rFonts w:cs="Tahoma"/>
          <w:szCs w:val="19"/>
        </w:rPr>
        <w:t xml:space="preserve">Zadavatel </w:t>
      </w:r>
      <w:r w:rsidRPr="00BB4D8E">
        <w:rPr>
          <w:rFonts w:cs="Tahoma"/>
          <w:szCs w:val="19"/>
        </w:rPr>
        <w:t xml:space="preserve">vyzve </w:t>
      </w:r>
      <w:r w:rsidR="002007D8" w:rsidRPr="00BB4D8E">
        <w:rPr>
          <w:rFonts w:cs="Tahoma"/>
          <w:szCs w:val="19"/>
        </w:rPr>
        <w:t>podle ust.</w:t>
      </w:r>
      <w:r w:rsidR="004643C5">
        <w:rPr>
          <w:rFonts w:cs="Tahoma"/>
          <w:szCs w:val="19"/>
        </w:rPr>
        <w:t> </w:t>
      </w:r>
      <w:r w:rsidR="002007D8" w:rsidRPr="00BB4D8E">
        <w:rPr>
          <w:rFonts w:cs="Tahoma"/>
          <w:szCs w:val="19"/>
        </w:rPr>
        <w:t>§</w:t>
      </w:r>
      <w:r w:rsidR="004643C5">
        <w:rPr>
          <w:rFonts w:cs="Tahoma"/>
          <w:szCs w:val="19"/>
        </w:rPr>
        <w:t> </w:t>
      </w:r>
      <w:r w:rsidR="002007D8" w:rsidRPr="00BB4D8E">
        <w:rPr>
          <w:rFonts w:cs="Tahoma"/>
          <w:szCs w:val="19"/>
        </w:rPr>
        <w:t>122</w:t>
      </w:r>
      <w:r w:rsidR="004643C5">
        <w:rPr>
          <w:rFonts w:cs="Tahoma"/>
          <w:szCs w:val="19"/>
        </w:rPr>
        <w:t> </w:t>
      </w:r>
      <w:r w:rsidR="002007D8" w:rsidRPr="00BB4D8E">
        <w:rPr>
          <w:rFonts w:cs="Tahoma"/>
          <w:szCs w:val="19"/>
        </w:rPr>
        <w:t>odst.</w:t>
      </w:r>
      <w:r w:rsidRPr="00BB4D8E">
        <w:rPr>
          <w:rFonts w:cs="Tahoma"/>
          <w:szCs w:val="19"/>
        </w:rPr>
        <w:t> </w:t>
      </w:r>
      <w:r w:rsidR="00241D88">
        <w:rPr>
          <w:rFonts w:cs="Tahoma"/>
          <w:szCs w:val="19"/>
        </w:rPr>
        <w:t>6 </w:t>
      </w:r>
      <w:r w:rsidR="002007D8" w:rsidRPr="00BB4D8E">
        <w:rPr>
          <w:rFonts w:cs="Tahoma"/>
          <w:szCs w:val="19"/>
        </w:rPr>
        <w:t xml:space="preserve">ZZVZ </w:t>
      </w:r>
      <w:r w:rsidRPr="00BB4D8E">
        <w:rPr>
          <w:rFonts w:cs="Tahoma"/>
          <w:szCs w:val="19"/>
        </w:rPr>
        <w:t>k předložení výpisu ze zahraniční evidence obdobné evidenci skutečných majitelů nebo, není-li takové evidence</w:t>
      </w:r>
      <w:r w:rsidR="002007D8" w:rsidRPr="00BB4D8E">
        <w:rPr>
          <w:rFonts w:cs="Tahoma"/>
          <w:szCs w:val="19"/>
        </w:rPr>
        <w:t>:</w:t>
      </w:r>
    </w:p>
    <w:p w14:paraId="0A612692" w14:textId="37240251" w:rsidR="002007D8" w:rsidRPr="00BB4D8E" w:rsidRDefault="00F4601C" w:rsidP="001427B5">
      <w:pPr>
        <w:pStyle w:val="Barevnseznamzvraznn11"/>
        <w:numPr>
          <w:ilvl w:val="0"/>
          <w:numId w:val="7"/>
        </w:numPr>
        <w:ind w:left="1276" w:hanging="425"/>
        <w:rPr>
          <w:rFonts w:cs="Tahoma"/>
          <w:szCs w:val="19"/>
          <w:lang w:val="cs-CZ"/>
        </w:rPr>
      </w:pPr>
      <w:r w:rsidRPr="00BB4D8E">
        <w:rPr>
          <w:rFonts w:cs="Tahoma"/>
          <w:szCs w:val="19"/>
          <w:lang w:val="cs-CZ"/>
        </w:rPr>
        <w:t>ke sdělení identifikačních údajů všech osob, které jsou jeho skutečným majitelem;</w:t>
      </w:r>
    </w:p>
    <w:p w14:paraId="4C11771F" w14:textId="46F8D0DC" w:rsidR="002007D8" w:rsidRPr="00BB4D8E" w:rsidRDefault="00F4601C" w:rsidP="00D7040D">
      <w:pPr>
        <w:pStyle w:val="Barevnseznamzvraznn11"/>
        <w:keepNext/>
        <w:keepLines/>
        <w:numPr>
          <w:ilvl w:val="0"/>
          <w:numId w:val="7"/>
        </w:numPr>
        <w:ind w:left="1276" w:hanging="425"/>
        <w:rPr>
          <w:rFonts w:cs="Tahoma"/>
          <w:szCs w:val="19"/>
          <w:lang w:val="cs-CZ"/>
        </w:rPr>
      </w:pPr>
      <w:r w:rsidRPr="00BB4D8E">
        <w:rPr>
          <w:rFonts w:cs="Tahoma"/>
          <w:szCs w:val="19"/>
          <w:lang w:val="cs-CZ"/>
        </w:rPr>
        <w:t>k předložení dokladů, z nichž vyplývá vztah všech osob podle písmene a) k dodavateli; těmito doklady jsou zejména</w:t>
      </w:r>
      <w:r w:rsidR="002007D8" w:rsidRPr="00BB4D8E">
        <w:rPr>
          <w:rFonts w:cs="Tahoma"/>
          <w:szCs w:val="19"/>
          <w:lang w:val="cs-CZ"/>
        </w:rPr>
        <w:t>:</w:t>
      </w:r>
    </w:p>
    <w:p w14:paraId="5513B00F" w14:textId="58E6FA4D" w:rsidR="002007D8" w:rsidRPr="00BB4D8E" w:rsidRDefault="00F4601C" w:rsidP="00AE2E5B">
      <w:pPr>
        <w:pStyle w:val="Odstavecseseznamem"/>
        <w:numPr>
          <w:ilvl w:val="0"/>
          <w:numId w:val="20"/>
        </w:numPr>
        <w:ind w:left="1843" w:hanging="425"/>
        <w:rPr>
          <w:rFonts w:cs="Tahoma"/>
          <w:szCs w:val="19"/>
        </w:rPr>
      </w:pPr>
      <w:bookmarkStart w:id="404" w:name="_Toc35937489"/>
      <w:bookmarkStart w:id="405" w:name="_Toc71134746"/>
      <w:bookmarkStart w:id="406" w:name="_Toc71890546"/>
      <w:bookmarkStart w:id="407" w:name="_Toc72000835"/>
      <w:r w:rsidRPr="00BB4D8E">
        <w:rPr>
          <w:rFonts w:cs="Tahoma"/>
          <w:szCs w:val="19"/>
        </w:rPr>
        <w:t>výpis ze zahraniční evidence obdobné veřejnému rejstříku</w:t>
      </w:r>
      <w:r w:rsidR="002007D8" w:rsidRPr="00BB4D8E">
        <w:rPr>
          <w:rFonts w:cs="Tahoma"/>
          <w:szCs w:val="19"/>
        </w:rPr>
        <w:t>;</w:t>
      </w:r>
      <w:bookmarkEnd w:id="404"/>
      <w:bookmarkEnd w:id="405"/>
      <w:bookmarkEnd w:id="406"/>
      <w:bookmarkEnd w:id="407"/>
    </w:p>
    <w:p w14:paraId="6F561A72" w14:textId="7FB6224C" w:rsidR="002007D8" w:rsidRPr="00BB4D8E" w:rsidRDefault="002007D8" w:rsidP="00AE2E5B">
      <w:pPr>
        <w:pStyle w:val="Odstavecseseznamem"/>
        <w:numPr>
          <w:ilvl w:val="0"/>
          <w:numId w:val="20"/>
        </w:numPr>
        <w:ind w:left="1843" w:hanging="425"/>
        <w:rPr>
          <w:rFonts w:cs="Tahoma"/>
          <w:szCs w:val="19"/>
        </w:rPr>
      </w:pPr>
      <w:bookmarkStart w:id="408" w:name="_Toc35937490"/>
      <w:bookmarkStart w:id="409" w:name="_Toc71134747"/>
      <w:bookmarkStart w:id="410" w:name="_Toc71890547"/>
      <w:bookmarkStart w:id="411" w:name="_Toc72000836"/>
      <w:r w:rsidRPr="00BB4D8E">
        <w:rPr>
          <w:rFonts w:cs="Tahoma"/>
          <w:szCs w:val="19"/>
        </w:rPr>
        <w:t>seznam akcionářů;</w:t>
      </w:r>
      <w:bookmarkEnd w:id="408"/>
      <w:bookmarkEnd w:id="409"/>
      <w:bookmarkEnd w:id="410"/>
      <w:bookmarkEnd w:id="411"/>
    </w:p>
    <w:p w14:paraId="55416FF0" w14:textId="234EDD89" w:rsidR="002007D8" w:rsidRPr="00BB4D8E" w:rsidRDefault="00F4601C" w:rsidP="00AE2E5B">
      <w:pPr>
        <w:pStyle w:val="Odstavecseseznamem"/>
        <w:numPr>
          <w:ilvl w:val="0"/>
          <w:numId w:val="20"/>
        </w:numPr>
        <w:ind w:left="1843" w:hanging="425"/>
        <w:rPr>
          <w:rFonts w:cs="Tahoma"/>
          <w:szCs w:val="19"/>
        </w:rPr>
      </w:pPr>
      <w:bookmarkStart w:id="412" w:name="_Toc35937491"/>
      <w:bookmarkStart w:id="413" w:name="_Toc71134748"/>
      <w:bookmarkStart w:id="414" w:name="_Toc71890548"/>
      <w:bookmarkStart w:id="415" w:name="_Toc72000837"/>
      <w:r w:rsidRPr="00BB4D8E">
        <w:rPr>
          <w:rFonts w:cs="Tahoma"/>
          <w:szCs w:val="19"/>
        </w:rPr>
        <w:t>rozhodnutí statutárního orgánu o vyplacení podílu na zisku</w:t>
      </w:r>
      <w:r w:rsidR="002007D8" w:rsidRPr="00BB4D8E">
        <w:rPr>
          <w:rFonts w:cs="Tahoma"/>
          <w:szCs w:val="19"/>
        </w:rPr>
        <w:t>;</w:t>
      </w:r>
      <w:bookmarkEnd w:id="412"/>
      <w:bookmarkEnd w:id="413"/>
      <w:bookmarkEnd w:id="414"/>
      <w:bookmarkEnd w:id="415"/>
    </w:p>
    <w:p w14:paraId="4A703303" w14:textId="76371B77" w:rsidR="002007D8" w:rsidRPr="00BB4D8E" w:rsidRDefault="00F4601C" w:rsidP="00AE2E5B">
      <w:pPr>
        <w:pStyle w:val="Odstavecseseznamem"/>
        <w:numPr>
          <w:ilvl w:val="0"/>
          <w:numId w:val="20"/>
        </w:numPr>
        <w:spacing w:after="160"/>
        <w:ind w:left="1843" w:hanging="425"/>
        <w:rPr>
          <w:rFonts w:cs="Tahoma"/>
          <w:szCs w:val="19"/>
        </w:rPr>
      </w:pPr>
      <w:bookmarkStart w:id="416" w:name="_Toc35937492"/>
      <w:bookmarkStart w:id="417" w:name="_Toc71134749"/>
      <w:bookmarkStart w:id="418" w:name="_Toc71890549"/>
      <w:bookmarkStart w:id="419" w:name="_Toc72000838"/>
      <w:r w:rsidRPr="00BB4D8E">
        <w:rPr>
          <w:rFonts w:cs="Tahoma"/>
          <w:szCs w:val="19"/>
        </w:rPr>
        <w:t>společenská smlouva, zakladatelská listina nebo stanovy</w:t>
      </w:r>
      <w:r w:rsidR="002007D8" w:rsidRPr="00BB4D8E">
        <w:rPr>
          <w:rFonts w:cs="Tahoma"/>
          <w:szCs w:val="19"/>
        </w:rPr>
        <w:t>.</w:t>
      </w:r>
      <w:bookmarkEnd w:id="416"/>
      <w:bookmarkEnd w:id="417"/>
      <w:bookmarkEnd w:id="418"/>
      <w:bookmarkEnd w:id="419"/>
    </w:p>
    <w:p w14:paraId="4D61D859" w14:textId="47CCF9E4" w:rsidR="002007D8" w:rsidRPr="00BB4D8E" w:rsidRDefault="002007D8" w:rsidP="00B62E22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V rámci splnění dalších požadavků Zadavatele pro uzavření smlouvy dle ust. § 104 písm. a) </w:t>
      </w:r>
      <w:r w:rsidR="00A9474F">
        <w:rPr>
          <w:rFonts w:cs="Tahoma"/>
          <w:szCs w:val="19"/>
        </w:rPr>
        <w:t>a ust.</w:t>
      </w:r>
      <w:r w:rsidR="00E70F6F">
        <w:rPr>
          <w:rFonts w:cs="Tahoma"/>
          <w:szCs w:val="19"/>
        </w:rPr>
        <w:t> </w:t>
      </w:r>
      <w:r w:rsidR="00A9474F">
        <w:rPr>
          <w:rFonts w:cs="Tahoma"/>
          <w:szCs w:val="19"/>
        </w:rPr>
        <w:t>§ 123 odst. 1 písm. b) bod 3</w:t>
      </w:r>
      <w:r w:rsidR="00CC5B72">
        <w:rPr>
          <w:rFonts w:cs="Tahoma"/>
          <w:szCs w:val="19"/>
        </w:rPr>
        <w:t>.</w:t>
      </w:r>
      <w:r w:rsidR="00A9474F">
        <w:rPr>
          <w:rFonts w:cs="Tahoma"/>
          <w:szCs w:val="19"/>
        </w:rPr>
        <w:t xml:space="preserve"> </w:t>
      </w:r>
      <w:r w:rsidRPr="00BB4D8E">
        <w:rPr>
          <w:rFonts w:cs="Tahoma"/>
          <w:szCs w:val="19"/>
        </w:rPr>
        <w:t>ZZVZ předloží vybraný dodavatel výpis z registru plátců DPH z daňového portálu finanční správy prokazující, že dodavatel není v registru plátců DPH označen jako nespolehlivý plátce.</w:t>
      </w:r>
    </w:p>
    <w:p w14:paraId="642EB9AF" w14:textId="69455771" w:rsidR="00FE0450" w:rsidRDefault="002007D8" w:rsidP="00B62E22">
      <w:pPr>
        <w:pStyle w:val="Nadpis2"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Nepředložení jakéhokoliv z dokladů požadovaného ZZVZ či touto </w:t>
      </w:r>
      <w:r w:rsidR="00BA0685">
        <w:rPr>
          <w:rFonts w:cs="Tahoma"/>
          <w:szCs w:val="19"/>
        </w:rPr>
        <w:t>Výzvou</w:t>
      </w:r>
      <w:r w:rsidRPr="00BB4D8E">
        <w:rPr>
          <w:rFonts w:cs="Tahoma"/>
          <w:szCs w:val="19"/>
        </w:rPr>
        <w:t xml:space="preserve"> ze strany vybraného dodavatele bude Zadavatelem považováno za neposkytnutí součinnosti při uzavření smlouvy a Zadavatel bude postupovat dle ust. § 125 odst. 1 ZZVZ</w:t>
      </w:r>
      <w:r w:rsidR="00FE0450" w:rsidRPr="00BB4D8E">
        <w:rPr>
          <w:rFonts w:cs="Tahoma"/>
          <w:szCs w:val="19"/>
        </w:rPr>
        <w:t>.</w:t>
      </w:r>
    </w:p>
    <w:p w14:paraId="531C727B" w14:textId="1682874D" w:rsidR="00234120" w:rsidRDefault="00234120" w:rsidP="00310756">
      <w:pPr>
        <w:pStyle w:val="Nadpis2"/>
        <w:spacing w:after="160"/>
        <w:ind w:left="720" w:hanging="720"/>
        <w:rPr>
          <w:rFonts w:eastAsia="Calibri" w:cs="Tahoma"/>
          <w:szCs w:val="19"/>
          <w:lang w:eastAsia="en-US"/>
        </w:rPr>
      </w:pPr>
      <w:r w:rsidRPr="00234120">
        <w:rPr>
          <w:rFonts w:eastAsia="Calibri" w:cs="Tahoma"/>
          <w:szCs w:val="19"/>
          <w:lang w:eastAsia="en-US"/>
        </w:rPr>
        <w:t xml:space="preserve">Zadavatel požaduje, aby každý účastník zadávacího řízení garantoval, že v případě výběru jeho </w:t>
      </w:r>
      <w:r w:rsidR="004D47BD">
        <w:rPr>
          <w:rFonts w:eastAsia="Calibri" w:cs="Tahoma"/>
          <w:szCs w:val="19"/>
          <w:lang w:eastAsia="en-US"/>
        </w:rPr>
        <w:t>nabídky</w:t>
      </w:r>
      <w:r w:rsidRPr="00234120">
        <w:rPr>
          <w:rFonts w:eastAsia="Calibri" w:cs="Tahoma"/>
          <w:szCs w:val="19"/>
          <w:lang w:eastAsia="en-US"/>
        </w:rPr>
        <w:t xml:space="preserve"> </w:t>
      </w:r>
      <w:r w:rsidR="0032096F" w:rsidRPr="00234120">
        <w:rPr>
          <w:rFonts w:eastAsia="Calibri" w:cs="Tahoma"/>
          <w:szCs w:val="19"/>
          <w:lang w:eastAsia="en-US"/>
        </w:rPr>
        <w:t xml:space="preserve">nedojde </w:t>
      </w:r>
      <w:r w:rsidRPr="00234120">
        <w:rPr>
          <w:rFonts w:eastAsia="Calibri" w:cs="Tahoma"/>
          <w:szCs w:val="19"/>
          <w:lang w:eastAsia="en-US"/>
        </w:rPr>
        <w:t>uzavření</w:t>
      </w:r>
      <w:r w:rsidR="0032096F">
        <w:rPr>
          <w:rFonts w:eastAsia="Calibri" w:cs="Tahoma"/>
          <w:szCs w:val="19"/>
          <w:lang w:eastAsia="en-US"/>
        </w:rPr>
        <w:t>m</w:t>
      </w:r>
      <w:r w:rsidRPr="00234120">
        <w:rPr>
          <w:rFonts w:eastAsia="Calibri" w:cs="Tahoma"/>
          <w:szCs w:val="19"/>
          <w:lang w:eastAsia="en-US"/>
        </w:rPr>
        <w:t xml:space="preserve"> smlouvy a plnění</w:t>
      </w:r>
      <w:r w:rsidR="0032096F">
        <w:rPr>
          <w:rFonts w:eastAsia="Calibri" w:cs="Tahoma"/>
          <w:szCs w:val="19"/>
          <w:lang w:eastAsia="en-US"/>
        </w:rPr>
        <w:t>m</w:t>
      </w:r>
      <w:r w:rsidRPr="00234120">
        <w:rPr>
          <w:rFonts w:eastAsia="Calibri" w:cs="Tahoma"/>
          <w:szCs w:val="19"/>
          <w:lang w:eastAsia="en-US"/>
        </w:rPr>
        <w:t xml:space="preserve"> </w:t>
      </w:r>
      <w:r w:rsidR="008173AA">
        <w:rPr>
          <w:rFonts w:eastAsia="Calibri" w:cs="Tahoma"/>
          <w:szCs w:val="19"/>
          <w:lang w:eastAsia="en-US"/>
        </w:rPr>
        <w:t>V</w:t>
      </w:r>
      <w:r w:rsidR="008173AA" w:rsidRPr="00234120">
        <w:rPr>
          <w:rFonts w:eastAsia="Calibri" w:cs="Tahoma"/>
          <w:szCs w:val="19"/>
          <w:lang w:eastAsia="en-US"/>
        </w:rPr>
        <w:t xml:space="preserve">eřejné </w:t>
      </w:r>
      <w:r w:rsidRPr="00234120">
        <w:rPr>
          <w:rFonts w:eastAsia="Calibri" w:cs="Tahoma"/>
          <w:szCs w:val="19"/>
          <w:lang w:eastAsia="en-US"/>
        </w:rPr>
        <w:t>zakázky k porušení právních předpisů a</w:t>
      </w:r>
      <w:r w:rsidR="009A665A">
        <w:rPr>
          <w:rFonts w:eastAsia="Calibri" w:cs="Tahoma"/>
          <w:szCs w:val="19"/>
          <w:lang w:eastAsia="en-US"/>
        </w:rPr>
        <w:t> </w:t>
      </w:r>
      <w:r w:rsidRPr="00234120">
        <w:rPr>
          <w:rFonts w:eastAsia="Calibri" w:cs="Tahoma"/>
          <w:szCs w:val="19"/>
          <w:lang w:eastAsia="en-US"/>
        </w:rPr>
        <w:t xml:space="preserve">rozhodnutí upravujících mezinárodní sankce, kterými jsou Česká republika nebo </w:t>
      </w:r>
      <w:r w:rsidR="009A665A">
        <w:rPr>
          <w:rFonts w:eastAsia="Calibri" w:cs="Tahoma"/>
          <w:szCs w:val="19"/>
          <w:lang w:eastAsia="en-US"/>
        </w:rPr>
        <w:t>Z</w:t>
      </w:r>
      <w:r w:rsidRPr="00234120">
        <w:rPr>
          <w:rFonts w:eastAsia="Calibri" w:cs="Tahoma"/>
          <w:szCs w:val="19"/>
          <w:lang w:eastAsia="en-US"/>
        </w:rPr>
        <w:t>adavatel vázáni.</w:t>
      </w:r>
    </w:p>
    <w:p w14:paraId="7B8F6258" w14:textId="3635074A" w:rsidR="004151D6" w:rsidRPr="00A163B9" w:rsidRDefault="00E2252C" w:rsidP="00A163B9">
      <w:pPr>
        <w:pStyle w:val="Nadpis2"/>
        <w:spacing w:after="160"/>
        <w:ind w:left="720" w:hanging="720"/>
        <w:rPr>
          <w:rFonts w:eastAsia="Calibri" w:cs="Tahoma"/>
          <w:szCs w:val="19"/>
          <w:lang w:eastAsia="en-US"/>
        </w:rPr>
      </w:pPr>
      <w:r>
        <w:rPr>
          <w:rFonts w:eastAsia="Calibri"/>
          <w:lang w:eastAsia="en-US"/>
        </w:rPr>
        <w:t>P</w:t>
      </w:r>
      <w:r w:rsidRPr="00E2252C">
        <w:rPr>
          <w:rFonts w:eastAsia="Calibri"/>
          <w:lang w:eastAsia="en-US"/>
        </w:rPr>
        <w:t xml:space="preserve">okud vybraný </w:t>
      </w:r>
      <w:r>
        <w:rPr>
          <w:rFonts w:eastAsia="Calibri"/>
          <w:lang w:eastAsia="en-US"/>
        </w:rPr>
        <w:t>d</w:t>
      </w:r>
      <w:r w:rsidRPr="00E2252C">
        <w:rPr>
          <w:rFonts w:eastAsia="Calibri"/>
          <w:lang w:eastAsia="en-US"/>
        </w:rPr>
        <w:t xml:space="preserve">odavatel prokazoval splnění kvalifikace pouze předložením dokladu prokazujícího podání žádosti o zápis jakožto osoba usazená dle </w:t>
      </w:r>
      <w:r>
        <w:rPr>
          <w:rFonts w:eastAsia="Calibri"/>
          <w:lang w:eastAsia="en-US"/>
        </w:rPr>
        <w:t>zákona o autorizaci</w:t>
      </w:r>
      <w:r w:rsidRPr="00E2252C">
        <w:rPr>
          <w:rFonts w:eastAsia="Calibri"/>
          <w:lang w:eastAsia="en-US"/>
        </w:rPr>
        <w:t xml:space="preserve"> či dokladu prokazujícího podání oznámení před zahájením činnosti jakožto osoba hostující ve smyslu </w:t>
      </w:r>
      <w:r>
        <w:rPr>
          <w:rFonts w:eastAsia="Calibri"/>
          <w:lang w:eastAsia="en-US"/>
        </w:rPr>
        <w:t>zákona o autorizaci</w:t>
      </w:r>
      <w:r w:rsidRPr="00E2252C">
        <w:rPr>
          <w:rFonts w:eastAsia="Calibri"/>
          <w:lang w:eastAsia="en-US"/>
        </w:rPr>
        <w:t xml:space="preserve">, je povinen předložit před uzavřením </w:t>
      </w:r>
      <w:r w:rsidR="00E70F6F">
        <w:rPr>
          <w:rFonts w:eastAsia="Calibri"/>
          <w:lang w:eastAsia="en-US"/>
        </w:rPr>
        <w:t>s</w:t>
      </w:r>
      <w:r w:rsidRPr="00E2252C">
        <w:rPr>
          <w:rFonts w:eastAsia="Calibri"/>
          <w:lang w:eastAsia="en-US"/>
        </w:rPr>
        <w:t xml:space="preserve">mlouvy autorizaci či osvědčení/potvrzení o zápisu do seznamu registrovaných osob (tj. osvědčení/potvrzení o zápisu osoby usazené či osoby hostující) dle </w:t>
      </w:r>
      <w:r>
        <w:rPr>
          <w:rFonts w:eastAsia="Calibri"/>
          <w:lang w:eastAsia="en-US"/>
        </w:rPr>
        <w:t>zákona o</w:t>
      </w:r>
      <w:r w:rsidR="00E70F6F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autorizaci</w:t>
      </w:r>
      <w:r w:rsidRPr="00E2252C">
        <w:rPr>
          <w:rFonts w:eastAsia="Calibri"/>
          <w:lang w:eastAsia="en-US"/>
        </w:rPr>
        <w:t xml:space="preserve"> pro osoby, jejichž prostřednictvím dodavatel zabezpečuje odbornou způsobilost při plnění veřejné zakázky v oborech vymezených v</w:t>
      </w:r>
      <w:r w:rsidR="00C33BA1">
        <w:rPr>
          <w:rFonts w:eastAsia="Calibri"/>
          <w:lang w:eastAsia="en-US"/>
        </w:rPr>
        <w:t xml:space="preserve"> odst. </w:t>
      </w:r>
      <w:r w:rsidR="00C33BA1" w:rsidRPr="00A163B9">
        <w:rPr>
          <w:rFonts w:eastAsia="Calibri"/>
          <w:lang w:eastAsia="en-US"/>
        </w:rPr>
        <w:t>18.2 Výzvy</w:t>
      </w:r>
      <w:r w:rsidRPr="00E2252C">
        <w:rPr>
          <w:rFonts w:eastAsia="Calibri"/>
          <w:lang w:eastAsia="en-US"/>
        </w:rPr>
        <w:t xml:space="preserve"> a </w:t>
      </w:r>
      <w:r w:rsidR="00DC65A8">
        <w:rPr>
          <w:rFonts w:eastAsia="Calibri"/>
          <w:lang w:eastAsia="en-US"/>
        </w:rPr>
        <w:t xml:space="preserve">jejichž </w:t>
      </w:r>
      <w:r w:rsidRPr="00E2252C">
        <w:rPr>
          <w:rFonts w:eastAsia="Calibri"/>
          <w:lang w:eastAsia="en-US"/>
        </w:rPr>
        <w:t xml:space="preserve">prostřednictvím prokazoval splnění profesní způsobilosti dle </w:t>
      </w:r>
      <w:r>
        <w:rPr>
          <w:rFonts w:eastAsia="Calibri"/>
          <w:lang w:eastAsia="en-US"/>
        </w:rPr>
        <w:t xml:space="preserve">ust. </w:t>
      </w:r>
      <w:r w:rsidRPr="00E2252C">
        <w:rPr>
          <w:rFonts w:eastAsia="Calibri"/>
          <w:lang w:eastAsia="en-US"/>
        </w:rPr>
        <w:t xml:space="preserve">§ 77 odst. 2 písm. c) </w:t>
      </w:r>
      <w:r>
        <w:rPr>
          <w:rFonts w:eastAsia="Calibri"/>
          <w:lang w:eastAsia="en-US"/>
        </w:rPr>
        <w:t>ZZVZ</w:t>
      </w:r>
      <w:r w:rsidRPr="00E2252C">
        <w:rPr>
          <w:rFonts w:eastAsia="Calibri"/>
          <w:lang w:eastAsia="en-US"/>
        </w:rPr>
        <w:t xml:space="preserve"> (resp. </w:t>
      </w:r>
      <w:r w:rsidR="00DC65A8">
        <w:rPr>
          <w:rFonts w:eastAsia="Calibri"/>
          <w:lang w:eastAsia="en-US"/>
        </w:rPr>
        <w:t>odst.</w:t>
      </w:r>
      <w:r w:rsidRPr="00E2252C">
        <w:rPr>
          <w:rFonts w:eastAsia="Calibri"/>
          <w:lang w:eastAsia="en-US"/>
        </w:rPr>
        <w:t xml:space="preserve"> </w:t>
      </w:r>
      <w:r w:rsidR="00C33BA1" w:rsidRPr="00A163B9">
        <w:rPr>
          <w:rFonts w:eastAsia="Calibri"/>
          <w:lang w:eastAsia="en-US"/>
        </w:rPr>
        <w:t>18.3 písm. c)</w:t>
      </w:r>
      <w:r w:rsidR="00C33BA1">
        <w:rPr>
          <w:rFonts w:eastAsia="Calibri"/>
          <w:lang w:eastAsia="en-US"/>
        </w:rPr>
        <w:t xml:space="preserve"> Výzvy)</w:t>
      </w:r>
      <w:r w:rsidRPr="00E2252C">
        <w:rPr>
          <w:rFonts w:eastAsia="Calibri"/>
          <w:lang w:eastAsia="en-US"/>
        </w:rPr>
        <w:t>, jakož</w:t>
      </w:r>
      <w:r w:rsidR="00E70F6F">
        <w:rPr>
          <w:rFonts w:eastAsia="Calibri"/>
          <w:lang w:eastAsia="en-US"/>
        </w:rPr>
        <w:t> </w:t>
      </w:r>
      <w:r w:rsidRPr="00E2252C">
        <w:rPr>
          <w:rFonts w:eastAsia="Calibri"/>
          <w:lang w:eastAsia="en-US"/>
        </w:rPr>
        <w:t>i</w:t>
      </w:r>
      <w:r w:rsidR="00E70F6F">
        <w:rPr>
          <w:rFonts w:eastAsia="Calibri"/>
          <w:lang w:eastAsia="en-US"/>
        </w:rPr>
        <w:t> </w:t>
      </w:r>
      <w:r w:rsidRPr="00E2252C">
        <w:rPr>
          <w:rFonts w:eastAsia="Calibri"/>
          <w:lang w:eastAsia="en-US"/>
        </w:rPr>
        <w:t>pro</w:t>
      </w:r>
      <w:r w:rsidR="00E70F6F">
        <w:rPr>
          <w:rFonts w:eastAsia="Calibri"/>
          <w:lang w:eastAsia="en-US"/>
        </w:rPr>
        <w:t> </w:t>
      </w:r>
      <w:r w:rsidRPr="00E2252C">
        <w:rPr>
          <w:rFonts w:eastAsia="Calibri"/>
          <w:lang w:eastAsia="en-US"/>
        </w:rPr>
        <w:t xml:space="preserve">členy realizačního týmu, kteří se budou podílet na plnění veřejné zakázky a prostřednictvím kterých prokazoval </w:t>
      </w:r>
      <w:r w:rsidR="00DC65A8">
        <w:rPr>
          <w:rFonts w:eastAsia="Calibri"/>
          <w:lang w:eastAsia="en-US"/>
        </w:rPr>
        <w:t xml:space="preserve">dodavatel </w:t>
      </w:r>
      <w:r w:rsidRPr="00E2252C">
        <w:rPr>
          <w:rFonts w:eastAsia="Calibri"/>
          <w:lang w:eastAsia="en-US"/>
        </w:rPr>
        <w:t xml:space="preserve">technickou kvalifikaci dle </w:t>
      </w:r>
      <w:r>
        <w:rPr>
          <w:rFonts w:eastAsia="Calibri"/>
          <w:lang w:eastAsia="en-US"/>
        </w:rPr>
        <w:t xml:space="preserve">ust. </w:t>
      </w:r>
      <w:r w:rsidRPr="00E2252C">
        <w:rPr>
          <w:rFonts w:eastAsia="Calibri"/>
          <w:lang w:eastAsia="en-US"/>
        </w:rPr>
        <w:t xml:space="preserve">§ 79 odst. 2 písm. c) a d) </w:t>
      </w:r>
      <w:r>
        <w:rPr>
          <w:rFonts w:eastAsia="Calibri"/>
          <w:lang w:eastAsia="en-US"/>
        </w:rPr>
        <w:t>ZZVZ</w:t>
      </w:r>
      <w:r w:rsidRPr="00E2252C">
        <w:rPr>
          <w:rFonts w:eastAsia="Calibri"/>
          <w:lang w:eastAsia="en-US"/>
        </w:rPr>
        <w:t xml:space="preserve"> (resp. </w:t>
      </w:r>
      <w:proofErr w:type="spellStart"/>
      <w:r w:rsidR="00DC65A8">
        <w:rPr>
          <w:rFonts w:eastAsia="Calibri"/>
          <w:lang w:eastAsia="en-US"/>
        </w:rPr>
        <w:t>pododst</w:t>
      </w:r>
      <w:proofErr w:type="spellEnd"/>
      <w:r w:rsidR="00DC65A8">
        <w:rPr>
          <w:rFonts w:eastAsia="Calibri"/>
          <w:lang w:eastAsia="en-US"/>
        </w:rPr>
        <w:t>.</w:t>
      </w:r>
      <w:r w:rsidR="00E70F6F">
        <w:rPr>
          <w:rFonts w:eastAsia="Calibri"/>
          <w:lang w:eastAsia="en-US"/>
        </w:rPr>
        <w:t> </w:t>
      </w:r>
      <w:r w:rsidR="00C33BA1" w:rsidRPr="00A163B9">
        <w:rPr>
          <w:rFonts w:eastAsia="Calibri"/>
          <w:lang w:eastAsia="en-US"/>
        </w:rPr>
        <w:t>19.3.4</w:t>
      </w:r>
      <w:r w:rsidRPr="00E2252C">
        <w:rPr>
          <w:rFonts w:eastAsia="Calibri"/>
          <w:lang w:eastAsia="en-US"/>
        </w:rPr>
        <w:t xml:space="preserve"> </w:t>
      </w:r>
      <w:r w:rsidR="00C33BA1">
        <w:rPr>
          <w:rFonts w:eastAsia="Calibri"/>
          <w:lang w:eastAsia="en-US"/>
        </w:rPr>
        <w:t>Výzvy</w:t>
      </w:r>
      <w:r w:rsidRPr="00E2252C">
        <w:rPr>
          <w:rFonts w:eastAsia="Calibri"/>
          <w:lang w:eastAsia="en-US"/>
        </w:rPr>
        <w:t>), neboť pouze na základě takového osvědčení/zápisu je možné v</w:t>
      </w:r>
      <w:r w:rsidR="00CC5B72">
        <w:rPr>
          <w:rFonts w:eastAsia="Calibri"/>
          <w:lang w:eastAsia="en-US"/>
        </w:rPr>
        <w:t> </w:t>
      </w:r>
      <w:r w:rsidRPr="00E2252C">
        <w:rPr>
          <w:rFonts w:eastAsia="Calibri"/>
          <w:lang w:eastAsia="en-US"/>
        </w:rPr>
        <w:t>Č</w:t>
      </w:r>
      <w:r w:rsidR="00CC5B72">
        <w:rPr>
          <w:rFonts w:eastAsia="Calibri"/>
          <w:lang w:eastAsia="en-US"/>
        </w:rPr>
        <w:t>eské republice</w:t>
      </w:r>
      <w:r w:rsidRPr="00E2252C">
        <w:rPr>
          <w:rFonts w:eastAsia="Calibri"/>
          <w:lang w:eastAsia="en-US"/>
        </w:rPr>
        <w:t xml:space="preserve"> vykonávat předmětné činnosti, a to i</w:t>
      </w:r>
      <w:r>
        <w:rPr>
          <w:rFonts w:eastAsia="Calibri"/>
          <w:lang w:eastAsia="en-US"/>
        </w:rPr>
        <w:t> </w:t>
      </w:r>
      <w:r w:rsidRPr="00E2252C">
        <w:rPr>
          <w:rFonts w:eastAsia="Calibri"/>
          <w:lang w:eastAsia="en-US"/>
        </w:rPr>
        <w:t>zahraniční fyzickou osobou</w:t>
      </w:r>
      <w:r>
        <w:rPr>
          <w:rFonts w:eastAsia="Calibri"/>
          <w:lang w:eastAsia="en-US"/>
        </w:rPr>
        <w:t>.</w:t>
      </w:r>
    </w:p>
    <w:p w14:paraId="6F965DC4" w14:textId="722C020A" w:rsidR="001D316F" w:rsidRPr="0005442A" w:rsidRDefault="00893995" w:rsidP="005E3D6B">
      <w:pPr>
        <w:pStyle w:val="NADPIS11"/>
      </w:pPr>
      <w:bookmarkStart w:id="420" w:name="_Toc466455302"/>
      <w:bookmarkStart w:id="421" w:name="_Toc466455639"/>
      <w:bookmarkStart w:id="422" w:name="_Toc466455976"/>
      <w:bookmarkStart w:id="423" w:name="_Toc466456313"/>
      <w:bookmarkStart w:id="424" w:name="_Toc466456654"/>
      <w:bookmarkStart w:id="425" w:name="_Toc466457336"/>
      <w:bookmarkStart w:id="426" w:name="_Toc466474528"/>
      <w:bookmarkStart w:id="427" w:name="_Toc466455303"/>
      <w:bookmarkStart w:id="428" w:name="_Toc466455640"/>
      <w:bookmarkStart w:id="429" w:name="_Toc466455977"/>
      <w:bookmarkStart w:id="430" w:name="_Toc466456314"/>
      <w:bookmarkStart w:id="431" w:name="_Toc466456655"/>
      <w:bookmarkStart w:id="432" w:name="_Toc466457337"/>
      <w:bookmarkStart w:id="433" w:name="_Toc466474529"/>
      <w:bookmarkStart w:id="434" w:name="_Toc466455316"/>
      <w:bookmarkStart w:id="435" w:name="_Toc466455653"/>
      <w:bookmarkStart w:id="436" w:name="_Toc466455990"/>
      <w:bookmarkStart w:id="437" w:name="_Toc466456327"/>
      <w:bookmarkStart w:id="438" w:name="_Toc466456668"/>
      <w:bookmarkStart w:id="439" w:name="_Toc466457350"/>
      <w:bookmarkStart w:id="440" w:name="_Toc466474542"/>
      <w:bookmarkStart w:id="441" w:name="_Toc466455318"/>
      <w:bookmarkStart w:id="442" w:name="_Toc466455655"/>
      <w:bookmarkStart w:id="443" w:name="_Toc466455992"/>
      <w:bookmarkStart w:id="444" w:name="_Toc466456329"/>
      <w:bookmarkStart w:id="445" w:name="_Toc466456670"/>
      <w:bookmarkStart w:id="446" w:name="_Toc466457352"/>
      <w:bookmarkStart w:id="447" w:name="_Toc466474544"/>
      <w:bookmarkStart w:id="448" w:name="_Toc466455319"/>
      <w:bookmarkStart w:id="449" w:name="_Toc466455656"/>
      <w:bookmarkStart w:id="450" w:name="_Toc466455993"/>
      <w:bookmarkStart w:id="451" w:name="_Toc466456330"/>
      <w:bookmarkStart w:id="452" w:name="_Toc466456671"/>
      <w:bookmarkStart w:id="453" w:name="_Toc466457353"/>
      <w:bookmarkStart w:id="454" w:name="_Toc466474545"/>
      <w:bookmarkStart w:id="455" w:name="_Toc466455320"/>
      <w:bookmarkStart w:id="456" w:name="_Toc466455657"/>
      <w:bookmarkStart w:id="457" w:name="_Toc466455994"/>
      <w:bookmarkStart w:id="458" w:name="_Toc466456331"/>
      <w:bookmarkStart w:id="459" w:name="_Toc466456672"/>
      <w:bookmarkStart w:id="460" w:name="_Toc466457354"/>
      <w:bookmarkStart w:id="461" w:name="_Toc466474546"/>
      <w:bookmarkStart w:id="462" w:name="_Toc466455322"/>
      <w:bookmarkStart w:id="463" w:name="_Toc466455659"/>
      <w:bookmarkStart w:id="464" w:name="_Toc466455996"/>
      <w:bookmarkStart w:id="465" w:name="_Toc466456333"/>
      <w:bookmarkStart w:id="466" w:name="_Toc466456674"/>
      <w:bookmarkStart w:id="467" w:name="_Toc466457356"/>
      <w:bookmarkStart w:id="468" w:name="_Toc466474548"/>
      <w:bookmarkStart w:id="469" w:name="_Toc466455329"/>
      <w:bookmarkStart w:id="470" w:name="_Toc466455666"/>
      <w:bookmarkStart w:id="471" w:name="_Toc466456003"/>
      <w:bookmarkStart w:id="472" w:name="_Toc466456340"/>
      <w:bookmarkStart w:id="473" w:name="_Toc466456681"/>
      <w:bookmarkStart w:id="474" w:name="_Toc466457363"/>
      <w:bookmarkStart w:id="475" w:name="_Toc466474555"/>
      <w:bookmarkStart w:id="476" w:name="_Toc466455331"/>
      <w:bookmarkStart w:id="477" w:name="_Toc466455668"/>
      <w:bookmarkStart w:id="478" w:name="_Toc466456005"/>
      <w:bookmarkStart w:id="479" w:name="_Toc466456342"/>
      <w:bookmarkStart w:id="480" w:name="_Toc466456683"/>
      <w:bookmarkStart w:id="481" w:name="_Toc466457365"/>
      <w:bookmarkStart w:id="482" w:name="_Toc466474557"/>
      <w:bookmarkStart w:id="483" w:name="_Toc466455337"/>
      <w:bookmarkStart w:id="484" w:name="_Toc466455674"/>
      <w:bookmarkStart w:id="485" w:name="_Toc466456011"/>
      <w:bookmarkStart w:id="486" w:name="_Toc466456348"/>
      <w:bookmarkStart w:id="487" w:name="_Toc466456689"/>
      <w:bookmarkStart w:id="488" w:name="_Toc466457371"/>
      <w:bookmarkStart w:id="489" w:name="_Toc466474563"/>
      <w:bookmarkStart w:id="490" w:name="_Toc466455338"/>
      <w:bookmarkStart w:id="491" w:name="_Toc466455675"/>
      <w:bookmarkStart w:id="492" w:name="_Toc466456012"/>
      <w:bookmarkStart w:id="493" w:name="_Toc466456349"/>
      <w:bookmarkStart w:id="494" w:name="_Toc466456690"/>
      <w:bookmarkStart w:id="495" w:name="_Toc466457372"/>
      <w:bookmarkStart w:id="496" w:name="_Toc466474564"/>
      <w:bookmarkStart w:id="497" w:name="_Toc466455339"/>
      <w:bookmarkStart w:id="498" w:name="_Toc466455676"/>
      <w:bookmarkStart w:id="499" w:name="_Toc466456013"/>
      <w:bookmarkStart w:id="500" w:name="_Toc466456350"/>
      <w:bookmarkStart w:id="501" w:name="_Toc466456691"/>
      <w:bookmarkStart w:id="502" w:name="_Toc466457373"/>
      <w:bookmarkStart w:id="503" w:name="_Toc466474565"/>
      <w:bookmarkStart w:id="504" w:name="_Toc466455341"/>
      <w:bookmarkStart w:id="505" w:name="_Toc466455678"/>
      <w:bookmarkStart w:id="506" w:name="_Toc466456015"/>
      <w:bookmarkStart w:id="507" w:name="_Toc466456352"/>
      <w:bookmarkStart w:id="508" w:name="_Toc466456693"/>
      <w:bookmarkStart w:id="509" w:name="_Toc466457375"/>
      <w:bookmarkStart w:id="510" w:name="_Toc466474567"/>
      <w:bookmarkStart w:id="511" w:name="_Toc466455342"/>
      <w:bookmarkStart w:id="512" w:name="_Toc466455679"/>
      <w:bookmarkStart w:id="513" w:name="_Toc466456016"/>
      <w:bookmarkStart w:id="514" w:name="_Toc466456353"/>
      <w:bookmarkStart w:id="515" w:name="_Toc466456694"/>
      <w:bookmarkStart w:id="516" w:name="_Toc466457376"/>
      <w:bookmarkStart w:id="517" w:name="_Toc466474568"/>
      <w:bookmarkStart w:id="518" w:name="_Toc466455343"/>
      <w:bookmarkStart w:id="519" w:name="_Toc466455680"/>
      <w:bookmarkStart w:id="520" w:name="_Toc466456017"/>
      <w:bookmarkStart w:id="521" w:name="_Toc466456354"/>
      <w:bookmarkStart w:id="522" w:name="_Toc466456695"/>
      <w:bookmarkStart w:id="523" w:name="_Toc466457377"/>
      <w:bookmarkStart w:id="524" w:name="_Toc466474569"/>
      <w:bookmarkStart w:id="525" w:name="_Toc466455344"/>
      <w:bookmarkStart w:id="526" w:name="_Toc466455681"/>
      <w:bookmarkStart w:id="527" w:name="_Toc466456018"/>
      <w:bookmarkStart w:id="528" w:name="_Toc466456355"/>
      <w:bookmarkStart w:id="529" w:name="_Toc466456696"/>
      <w:bookmarkStart w:id="530" w:name="_Toc466457378"/>
      <w:bookmarkStart w:id="531" w:name="_Toc466474570"/>
      <w:bookmarkStart w:id="532" w:name="_Toc466455345"/>
      <w:bookmarkStart w:id="533" w:name="_Toc466455682"/>
      <w:bookmarkStart w:id="534" w:name="_Toc466456019"/>
      <w:bookmarkStart w:id="535" w:name="_Toc466456356"/>
      <w:bookmarkStart w:id="536" w:name="_Toc466456697"/>
      <w:bookmarkStart w:id="537" w:name="_Toc466457379"/>
      <w:bookmarkStart w:id="538" w:name="_Toc466474571"/>
      <w:bookmarkStart w:id="539" w:name="_Toc466455346"/>
      <w:bookmarkStart w:id="540" w:name="_Toc466455683"/>
      <w:bookmarkStart w:id="541" w:name="_Toc466456020"/>
      <w:bookmarkStart w:id="542" w:name="_Toc466456357"/>
      <w:bookmarkStart w:id="543" w:name="_Toc466456698"/>
      <w:bookmarkStart w:id="544" w:name="_Toc466457380"/>
      <w:bookmarkStart w:id="545" w:name="_Toc466474572"/>
      <w:bookmarkStart w:id="546" w:name="_Toc466455347"/>
      <w:bookmarkStart w:id="547" w:name="_Toc466455684"/>
      <w:bookmarkStart w:id="548" w:name="_Toc466456021"/>
      <w:bookmarkStart w:id="549" w:name="_Toc466456358"/>
      <w:bookmarkStart w:id="550" w:name="_Toc466456699"/>
      <w:bookmarkStart w:id="551" w:name="_Toc466457381"/>
      <w:bookmarkStart w:id="552" w:name="_Toc466474573"/>
      <w:bookmarkStart w:id="553" w:name="_Toc466455349"/>
      <w:bookmarkStart w:id="554" w:name="_Toc466455686"/>
      <w:bookmarkStart w:id="555" w:name="_Toc466456023"/>
      <w:bookmarkStart w:id="556" w:name="_Toc466456360"/>
      <w:bookmarkStart w:id="557" w:name="_Toc466456701"/>
      <w:bookmarkStart w:id="558" w:name="_Toc466457383"/>
      <w:bookmarkStart w:id="559" w:name="_Toc466474575"/>
      <w:bookmarkStart w:id="560" w:name="_Toc466455350"/>
      <w:bookmarkStart w:id="561" w:name="_Toc466455687"/>
      <w:bookmarkStart w:id="562" w:name="_Toc466456024"/>
      <w:bookmarkStart w:id="563" w:name="_Toc466456361"/>
      <w:bookmarkStart w:id="564" w:name="_Toc466456702"/>
      <w:bookmarkStart w:id="565" w:name="_Toc466457384"/>
      <w:bookmarkStart w:id="566" w:name="_Toc466474576"/>
      <w:bookmarkStart w:id="567" w:name="_Toc466455352"/>
      <w:bookmarkStart w:id="568" w:name="_Toc466455689"/>
      <w:bookmarkStart w:id="569" w:name="_Toc466456026"/>
      <w:bookmarkStart w:id="570" w:name="_Toc466456363"/>
      <w:bookmarkStart w:id="571" w:name="_Toc466456704"/>
      <w:bookmarkStart w:id="572" w:name="_Toc466457386"/>
      <w:bookmarkStart w:id="573" w:name="_Toc466474578"/>
      <w:bookmarkStart w:id="574" w:name="_Toc466455355"/>
      <w:bookmarkStart w:id="575" w:name="_Toc466455692"/>
      <w:bookmarkStart w:id="576" w:name="_Toc466456029"/>
      <w:bookmarkStart w:id="577" w:name="_Toc466456366"/>
      <w:bookmarkStart w:id="578" w:name="_Toc466456707"/>
      <w:bookmarkStart w:id="579" w:name="_Toc466457389"/>
      <w:bookmarkStart w:id="580" w:name="_Toc466474581"/>
      <w:bookmarkStart w:id="581" w:name="_Toc466455356"/>
      <w:bookmarkStart w:id="582" w:name="_Toc466455693"/>
      <w:bookmarkStart w:id="583" w:name="_Toc466456030"/>
      <w:bookmarkStart w:id="584" w:name="_Toc466456367"/>
      <w:bookmarkStart w:id="585" w:name="_Toc466456708"/>
      <w:bookmarkStart w:id="586" w:name="_Toc466457390"/>
      <w:bookmarkStart w:id="587" w:name="_Toc466474582"/>
      <w:bookmarkStart w:id="588" w:name="_Toc466455357"/>
      <w:bookmarkStart w:id="589" w:name="_Toc466455694"/>
      <w:bookmarkStart w:id="590" w:name="_Toc466456031"/>
      <w:bookmarkStart w:id="591" w:name="_Toc466456368"/>
      <w:bookmarkStart w:id="592" w:name="_Toc466456709"/>
      <w:bookmarkStart w:id="593" w:name="_Toc466457391"/>
      <w:bookmarkStart w:id="594" w:name="_Toc466474583"/>
      <w:bookmarkStart w:id="595" w:name="_Toc466455359"/>
      <w:bookmarkStart w:id="596" w:name="_Toc466455696"/>
      <w:bookmarkStart w:id="597" w:name="_Toc466456033"/>
      <w:bookmarkStart w:id="598" w:name="_Toc466456370"/>
      <w:bookmarkStart w:id="599" w:name="_Toc466456711"/>
      <w:bookmarkStart w:id="600" w:name="_Toc466457393"/>
      <w:bookmarkStart w:id="601" w:name="_Toc466474585"/>
      <w:bookmarkStart w:id="602" w:name="_Toc466455361"/>
      <w:bookmarkStart w:id="603" w:name="_Toc466455698"/>
      <w:bookmarkStart w:id="604" w:name="_Toc466456035"/>
      <w:bookmarkStart w:id="605" w:name="_Toc466456372"/>
      <w:bookmarkStart w:id="606" w:name="_Toc466456713"/>
      <w:bookmarkStart w:id="607" w:name="_Toc466457395"/>
      <w:bookmarkStart w:id="608" w:name="_Toc466474587"/>
      <w:bookmarkStart w:id="609" w:name="_Toc466455364"/>
      <w:bookmarkStart w:id="610" w:name="_Toc466455701"/>
      <w:bookmarkStart w:id="611" w:name="_Toc466456038"/>
      <w:bookmarkStart w:id="612" w:name="_Toc466456375"/>
      <w:bookmarkStart w:id="613" w:name="_Toc466456716"/>
      <w:bookmarkStart w:id="614" w:name="_Toc466457398"/>
      <w:bookmarkStart w:id="615" w:name="_Toc466474590"/>
      <w:bookmarkStart w:id="616" w:name="_Toc466455369"/>
      <w:bookmarkStart w:id="617" w:name="_Toc466455706"/>
      <w:bookmarkStart w:id="618" w:name="_Toc466456043"/>
      <w:bookmarkStart w:id="619" w:name="_Toc466456380"/>
      <w:bookmarkStart w:id="620" w:name="_Toc466456721"/>
      <w:bookmarkStart w:id="621" w:name="_Toc466457403"/>
      <w:bookmarkStart w:id="622" w:name="_Toc466474595"/>
      <w:bookmarkStart w:id="623" w:name="_Toc466455372"/>
      <w:bookmarkStart w:id="624" w:name="_Toc466455709"/>
      <w:bookmarkStart w:id="625" w:name="_Toc466456046"/>
      <w:bookmarkStart w:id="626" w:name="_Toc466456383"/>
      <w:bookmarkStart w:id="627" w:name="_Toc466456724"/>
      <w:bookmarkStart w:id="628" w:name="_Toc466457406"/>
      <w:bookmarkStart w:id="629" w:name="_Toc466474598"/>
      <w:bookmarkStart w:id="630" w:name="_Toc466455374"/>
      <w:bookmarkStart w:id="631" w:name="_Toc466455711"/>
      <w:bookmarkStart w:id="632" w:name="_Toc466456048"/>
      <w:bookmarkStart w:id="633" w:name="_Toc466456385"/>
      <w:bookmarkStart w:id="634" w:name="_Toc466456726"/>
      <w:bookmarkStart w:id="635" w:name="_Toc466457408"/>
      <w:bookmarkStart w:id="636" w:name="_Toc466474600"/>
      <w:bookmarkStart w:id="637" w:name="_Toc333411259"/>
      <w:bookmarkStart w:id="638" w:name="_Toc466456727"/>
      <w:bookmarkStart w:id="639" w:name="_Toc127864409"/>
      <w:bookmarkStart w:id="640" w:name="_Toc154740954"/>
      <w:bookmarkEnd w:id="402"/>
      <w:bookmarkEnd w:id="403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r w:rsidRPr="0005442A">
        <w:t xml:space="preserve">Zadávací </w:t>
      </w:r>
      <w:r w:rsidR="006C7937" w:rsidRPr="0005442A">
        <w:t>řízení</w:t>
      </w:r>
      <w:bookmarkEnd w:id="637"/>
      <w:bookmarkEnd w:id="638"/>
      <w:bookmarkEnd w:id="639"/>
      <w:bookmarkEnd w:id="640"/>
    </w:p>
    <w:p w14:paraId="76981752" w14:textId="0269FF7D" w:rsidR="007501FE" w:rsidRPr="00BB4D8E" w:rsidRDefault="00727909" w:rsidP="005E3D6B">
      <w:pPr>
        <w:pStyle w:val="Nadpis2"/>
        <w:keepNext/>
        <w:spacing w:after="160"/>
        <w:ind w:left="720" w:hanging="720"/>
        <w:rPr>
          <w:rFonts w:cs="Tahoma"/>
          <w:szCs w:val="19"/>
        </w:rPr>
      </w:pPr>
      <w:r w:rsidRPr="00BB4D8E">
        <w:rPr>
          <w:rFonts w:cs="Tahoma"/>
          <w:szCs w:val="19"/>
        </w:rPr>
        <w:t>Průběh zadávacího řízení je upraven v</w:t>
      </w:r>
      <w:r w:rsidR="004D2AB4" w:rsidRPr="00BB4D8E">
        <w:rPr>
          <w:rFonts w:cs="Tahoma"/>
          <w:szCs w:val="19"/>
        </w:rPr>
        <w:t> ust.</w:t>
      </w:r>
      <w:r w:rsidRPr="00BB4D8E">
        <w:rPr>
          <w:rFonts w:cs="Tahoma"/>
          <w:szCs w:val="19"/>
        </w:rPr>
        <w:t xml:space="preserve"> § 39 </w:t>
      </w:r>
      <w:r w:rsidR="00FE0B19">
        <w:rPr>
          <w:rFonts w:cs="Tahoma"/>
          <w:szCs w:val="19"/>
        </w:rPr>
        <w:t xml:space="preserve">a § </w:t>
      </w:r>
      <w:r w:rsidR="003E2ADE">
        <w:rPr>
          <w:rFonts w:cs="Tahoma"/>
          <w:szCs w:val="19"/>
        </w:rPr>
        <w:t xml:space="preserve">58 an. </w:t>
      </w:r>
      <w:r w:rsidRPr="00BB4D8E">
        <w:rPr>
          <w:rFonts w:cs="Tahoma"/>
          <w:szCs w:val="19"/>
        </w:rPr>
        <w:t xml:space="preserve">ZZVZ. </w:t>
      </w:r>
    </w:p>
    <w:p w14:paraId="43C38D04" w14:textId="1C14655F" w:rsidR="001D316F" w:rsidRDefault="008B7B94" w:rsidP="00B62E22">
      <w:pPr>
        <w:pStyle w:val="Nadpis2"/>
        <w:spacing w:after="160"/>
        <w:ind w:left="720" w:hanging="720"/>
        <w:rPr>
          <w:rFonts w:cs="Tahoma"/>
          <w:szCs w:val="19"/>
        </w:rPr>
      </w:pPr>
      <w:bookmarkStart w:id="641" w:name="_Toc333411260"/>
      <w:r w:rsidRPr="00BB4D8E">
        <w:rPr>
          <w:rFonts w:cs="Tahoma"/>
          <w:szCs w:val="19"/>
        </w:rPr>
        <w:t xml:space="preserve">Informace týkající se posuzování, vysvětlování, názorů a srovnávání </w:t>
      </w:r>
      <w:r w:rsidR="00782697">
        <w:rPr>
          <w:rFonts w:cs="Tahoma"/>
          <w:szCs w:val="19"/>
        </w:rPr>
        <w:t>žádostí o účast/</w:t>
      </w:r>
      <w:r w:rsidR="00C3509A">
        <w:rPr>
          <w:rFonts w:cs="Tahoma"/>
          <w:szCs w:val="19"/>
        </w:rPr>
        <w:t xml:space="preserve"> </w:t>
      </w:r>
      <w:r w:rsidR="00782697">
        <w:rPr>
          <w:rFonts w:cs="Tahoma"/>
          <w:szCs w:val="19"/>
        </w:rPr>
        <w:t>nabídek</w:t>
      </w:r>
      <w:r w:rsidRPr="00BB4D8E">
        <w:rPr>
          <w:rFonts w:cs="Tahoma"/>
          <w:szCs w:val="19"/>
        </w:rPr>
        <w:t xml:space="preserve"> a návrhů na výběr nejvhodnější </w:t>
      </w:r>
      <w:r w:rsidR="004D47BD">
        <w:rPr>
          <w:rFonts w:cs="Tahoma"/>
          <w:szCs w:val="19"/>
        </w:rPr>
        <w:t>žádosti o účast/</w:t>
      </w:r>
      <w:r w:rsidR="00C3509A">
        <w:rPr>
          <w:rFonts w:cs="Tahoma"/>
          <w:szCs w:val="19"/>
        </w:rPr>
        <w:t xml:space="preserve"> </w:t>
      </w:r>
      <w:r w:rsidR="004D47BD">
        <w:rPr>
          <w:rFonts w:cs="Tahoma"/>
          <w:szCs w:val="19"/>
        </w:rPr>
        <w:t>nabídky</w:t>
      </w:r>
      <w:r w:rsidRPr="00BB4D8E">
        <w:rPr>
          <w:rFonts w:cs="Tahoma"/>
          <w:szCs w:val="19"/>
        </w:rPr>
        <w:t xml:space="preserve"> nebudou sdělovány ani </w:t>
      </w:r>
      <w:r w:rsidR="00A07BE7" w:rsidRPr="00BB4D8E">
        <w:rPr>
          <w:rFonts w:cs="Tahoma"/>
          <w:szCs w:val="19"/>
        </w:rPr>
        <w:t>účastníkům</w:t>
      </w:r>
      <w:r w:rsidRPr="00BB4D8E">
        <w:rPr>
          <w:rFonts w:cs="Tahoma"/>
          <w:szCs w:val="19"/>
        </w:rPr>
        <w:t xml:space="preserve">, ani žádné jiné osobě, která není oficiálně zapojena do tohoto procesu, s výjimkou informací, které je </w:t>
      </w:r>
      <w:r w:rsidR="004D2AB4" w:rsidRPr="00BB4D8E">
        <w:rPr>
          <w:rFonts w:cs="Tahoma"/>
          <w:szCs w:val="19"/>
        </w:rPr>
        <w:t>Z</w:t>
      </w:r>
      <w:r w:rsidRPr="00BB4D8E">
        <w:rPr>
          <w:rFonts w:cs="Tahoma"/>
          <w:szCs w:val="19"/>
        </w:rPr>
        <w:t xml:space="preserve">adavatel podle </w:t>
      </w:r>
      <w:r w:rsidR="00E738CF">
        <w:rPr>
          <w:rFonts w:cs="Tahoma"/>
          <w:szCs w:val="19"/>
        </w:rPr>
        <w:t>ZZVZ</w:t>
      </w:r>
      <w:r w:rsidRPr="00BB4D8E">
        <w:rPr>
          <w:rFonts w:cs="Tahoma"/>
          <w:szCs w:val="19"/>
        </w:rPr>
        <w:t xml:space="preserve"> povinen poskytnout.</w:t>
      </w:r>
      <w:bookmarkStart w:id="642" w:name="_Toc465183853"/>
      <w:bookmarkStart w:id="643" w:name="_Toc465184124"/>
      <w:bookmarkStart w:id="644" w:name="_Toc465184195"/>
      <w:bookmarkStart w:id="645" w:name="_Toc465184267"/>
      <w:bookmarkStart w:id="646" w:name="_Toc465184337"/>
      <w:bookmarkStart w:id="647" w:name="_Toc465186175"/>
      <w:bookmarkStart w:id="648" w:name="_Toc465186242"/>
      <w:bookmarkStart w:id="649" w:name="_Toc465186307"/>
      <w:bookmarkStart w:id="650" w:name="_Toc465187046"/>
      <w:bookmarkStart w:id="651" w:name="_Toc466455378"/>
      <w:bookmarkStart w:id="652" w:name="_Toc466455715"/>
      <w:bookmarkStart w:id="653" w:name="_Toc466456052"/>
      <w:bookmarkStart w:id="654" w:name="_Toc466456389"/>
      <w:bookmarkStart w:id="655" w:name="_Toc466456730"/>
      <w:bookmarkStart w:id="656" w:name="_Toc466457412"/>
      <w:bookmarkStart w:id="657" w:name="_Toc466474604"/>
      <w:bookmarkStart w:id="658" w:name="_Toc465183854"/>
      <w:bookmarkStart w:id="659" w:name="_Toc465184125"/>
      <w:bookmarkStart w:id="660" w:name="_Toc465184196"/>
      <w:bookmarkStart w:id="661" w:name="_Toc465184268"/>
      <w:bookmarkStart w:id="662" w:name="_Toc465184338"/>
      <w:bookmarkStart w:id="663" w:name="_Toc465186176"/>
      <w:bookmarkStart w:id="664" w:name="_Toc465186243"/>
      <w:bookmarkStart w:id="665" w:name="_Toc465186308"/>
      <w:bookmarkStart w:id="666" w:name="_Toc465187047"/>
      <w:bookmarkStart w:id="667" w:name="_Toc466455379"/>
      <w:bookmarkStart w:id="668" w:name="_Toc466455716"/>
      <w:bookmarkStart w:id="669" w:name="_Toc466456053"/>
      <w:bookmarkStart w:id="670" w:name="_Toc466456390"/>
      <w:bookmarkStart w:id="671" w:name="_Toc466456731"/>
      <w:bookmarkStart w:id="672" w:name="_Toc466457413"/>
      <w:bookmarkStart w:id="673" w:name="_Toc466474605"/>
      <w:bookmarkStart w:id="674" w:name="_Toc260957289"/>
      <w:bookmarkStart w:id="675" w:name="_Toc465183855"/>
      <w:bookmarkStart w:id="676" w:name="_Toc465184126"/>
      <w:bookmarkStart w:id="677" w:name="_Toc465184197"/>
      <w:bookmarkStart w:id="678" w:name="_Toc465184269"/>
      <w:bookmarkStart w:id="679" w:name="_Toc465184339"/>
      <w:bookmarkStart w:id="680" w:name="_Toc465186177"/>
      <w:bookmarkStart w:id="681" w:name="_Toc465186244"/>
      <w:bookmarkStart w:id="682" w:name="_Toc465186309"/>
      <w:bookmarkStart w:id="683" w:name="_Toc465187048"/>
      <w:bookmarkStart w:id="684" w:name="_Toc466455380"/>
      <w:bookmarkStart w:id="685" w:name="_Toc466455717"/>
      <w:bookmarkStart w:id="686" w:name="_Toc466456054"/>
      <w:bookmarkStart w:id="687" w:name="_Toc466456391"/>
      <w:bookmarkStart w:id="688" w:name="_Toc466456732"/>
      <w:bookmarkStart w:id="689" w:name="_Toc466457414"/>
      <w:bookmarkStart w:id="690" w:name="_Toc466474606"/>
      <w:bookmarkStart w:id="691" w:name="_Toc260957293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14:paraId="1FC88764" w14:textId="612B016B" w:rsidR="00782697" w:rsidRPr="00782697" w:rsidRDefault="009B5BFF" w:rsidP="00782697">
      <w:pPr>
        <w:pStyle w:val="Nadpis2"/>
        <w:spacing w:after="160"/>
        <w:ind w:left="720" w:hanging="720"/>
        <w:rPr>
          <w:rFonts w:cs="Tahoma"/>
          <w:szCs w:val="19"/>
        </w:rPr>
      </w:pPr>
      <w:r w:rsidRPr="009B5BFF">
        <w:t xml:space="preserve">V průběhu zadávacího řízení </w:t>
      </w:r>
      <w:r>
        <w:t>Z</w:t>
      </w:r>
      <w:r w:rsidRPr="009B5BFF">
        <w:t>adavatel vychází z</w:t>
      </w:r>
      <w:r>
        <w:t> </w:t>
      </w:r>
      <w:r w:rsidRPr="009B5BFF">
        <w:t xml:space="preserve">údajů, dokladů, vzorků nebo modelů poskytnutých účastníkem zadávacího řízení. Zadavatel může ověřovat věrohodnost poskytnutých údajů, dokladů, vzorků nebo modelů. Zadavatel si může údaje, doklady, vzorky nebo modely opatřovat také sám, pokud nejde o údaje, doklady, vzorky nebo modely, které budou hodnoceny podle kritérií hodnocení. Vzorky může </w:t>
      </w:r>
      <w:r w:rsidR="002A36F8">
        <w:t>Z</w:t>
      </w:r>
      <w:r w:rsidRPr="009B5BFF">
        <w:t>adavatel podrobovat zkouškám a vycházet z</w:t>
      </w:r>
      <w:r>
        <w:t> </w:t>
      </w:r>
      <w:r w:rsidRPr="009B5BFF">
        <w:t>výsledků těchto zkoušek.</w:t>
      </w:r>
    </w:p>
    <w:p w14:paraId="4BA447BD" w14:textId="6B48C1B7" w:rsidR="00782697" w:rsidRPr="00782697" w:rsidRDefault="00782697" w:rsidP="00782697">
      <w:pPr>
        <w:pStyle w:val="Nadpis2"/>
        <w:spacing w:after="160"/>
        <w:ind w:left="720" w:hanging="720"/>
        <w:rPr>
          <w:rFonts w:cs="Tahoma"/>
          <w:szCs w:val="19"/>
        </w:rPr>
      </w:pPr>
      <w:r>
        <w:t>Podle ust</w:t>
      </w:r>
      <w:r w:rsidR="00C5528A">
        <w:t xml:space="preserve">. </w:t>
      </w:r>
      <w:r>
        <w:t xml:space="preserve">§ 46 odst. 2 </w:t>
      </w:r>
      <w:r w:rsidR="006C155C">
        <w:t>ZZVZ</w:t>
      </w:r>
      <w:r>
        <w:t xml:space="preserve"> po uplynutí lhůty pro podání žádosti o účast</w:t>
      </w:r>
      <w:r w:rsidR="009B5BFF">
        <w:t>/nabídky</w:t>
      </w:r>
      <w:r>
        <w:t xml:space="preserve"> nemůže být </w:t>
      </w:r>
      <w:r w:rsidR="006C155C">
        <w:t>žádost o účast</w:t>
      </w:r>
      <w:r w:rsidR="009B5BFF">
        <w:t>/nabídka</w:t>
      </w:r>
      <w:r>
        <w:t xml:space="preserve"> měněna, nestanoví-li </w:t>
      </w:r>
      <w:r w:rsidR="00E738CF">
        <w:t>ZZVZ</w:t>
      </w:r>
      <w:r>
        <w:t xml:space="preserve"> jinak; </w:t>
      </w:r>
      <w:r w:rsidR="006C155C">
        <w:t>žádost o účast</w:t>
      </w:r>
      <w:r w:rsidR="009B5BFF">
        <w:t>/nabídka</w:t>
      </w:r>
      <w:r>
        <w:t xml:space="preserve"> však může být doplněna na</w:t>
      </w:r>
      <w:r w:rsidR="00E70F6F">
        <w:t> </w:t>
      </w:r>
      <w:r>
        <w:t xml:space="preserve">základě žádosti podle </w:t>
      </w:r>
      <w:r w:rsidR="00C5528A">
        <w:t xml:space="preserve">ust. </w:t>
      </w:r>
      <w:r>
        <w:t xml:space="preserve">§ 46 odst. 1 </w:t>
      </w:r>
      <w:r w:rsidR="006C155C">
        <w:t>ZZVZ</w:t>
      </w:r>
      <w:r>
        <w:t xml:space="preserve"> o údaje, doklady, vzorky nebo modely, které nebudou </w:t>
      </w:r>
      <w:r>
        <w:lastRenderedPageBreak/>
        <w:t xml:space="preserve">hodnoceny podle kritérií hodnocení. V takovém případě se doplnění údajů týkajících se prokázání splnění podmínek účasti za změnu </w:t>
      </w:r>
      <w:r w:rsidR="006C155C">
        <w:t>žádosti o účast</w:t>
      </w:r>
      <w:r w:rsidR="009B5BFF">
        <w:t>/</w:t>
      </w:r>
      <w:r w:rsidR="00C3509A">
        <w:t xml:space="preserve"> </w:t>
      </w:r>
      <w:r w:rsidR="009B5BFF">
        <w:t>nabídky</w:t>
      </w:r>
      <w:r>
        <w:t xml:space="preserve"> nepovažují, přičemž skutečnosti rozhodné pro posouzení splnění podmínek účasti mohou nastat i po uplynutí lhůty pro podání </w:t>
      </w:r>
      <w:r w:rsidR="009B5BFF">
        <w:t>žádosti o</w:t>
      </w:r>
      <w:r w:rsidR="00E70F6F">
        <w:t> </w:t>
      </w:r>
      <w:r w:rsidR="009B5BFF">
        <w:t>účast/</w:t>
      </w:r>
      <w:r w:rsidR="00C3509A">
        <w:t xml:space="preserve"> </w:t>
      </w:r>
      <w:r>
        <w:t xml:space="preserve">nabídek. </w:t>
      </w:r>
    </w:p>
    <w:p w14:paraId="061D0C51" w14:textId="613C76A6" w:rsidR="00782697" w:rsidRDefault="00782697" w:rsidP="00782697">
      <w:pPr>
        <w:pStyle w:val="Nadpis2"/>
        <w:spacing w:after="160"/>
        <w:ind w:left="720" w:hanging="720"/>
      </w:pPr>
      <w:r>
        <w:t>Podle ust</w:t>
      </w:r>
      <w:r w:rsidR="00C5528A">
        <w:t>.</w:t>
      </w:r>
      <w:r>
        <w:t xml:space="preserve"> § 46 odst. 3 </w:t>
      </w:r>
      <w:r w:rsidR="006C155C">
        <w:t>ZZVZ</w:t>
      </w:r>
      <w:r>
        <w:t xml:space="preserve"> se za objasnění </w:t>
      </w:r>
      <w:r w:rsidR="004D47BD">
        <w:rPr>
          <w:rFonts w:cs="Tahoma"/>
          <w:szCs w:val="19"/>
        </w:rPr>
        <w:t>žádosti o účast/</w:t>
      </w:r>
      <w:r w:rsidR="00C3509A">
        <w:rPr>
          <w:rFonts w:cs="Tahoma"/>
          <w:szCs w:val="19"/>
        </w:rPr>
        <w:t xml:space="preserve"> </w:t>
      </w:r>
      <w:r w:rsidR="004D47BD">
        <w:rPr>
          <w:rFonts w:cs="Tahoma"/>
          <w:szCs w:val="19"/>
        </w:rPr>
        <w:t>nabídky</w:t>
      </w:r>
      <w:r>
        <w:t xml:space="preserve"> považuje i oprava položkového rozpočtu, pokud není dotčena celková nabídková cena nebo jiné kritérium hodnocení. Za žádost podle us</w:t>
      </w:r>
      <w:r w:rsidR="00C5528A">
        <w:t>t.</w:t>
      </w:r>
      <w:r>
        <w:t xml:space="preserve"> § 46 </w:t>
      </w:r>
      <w:r w:rsidR="006C155C">
        <w:t xml:space="preserve">ZZVZ </w:t>
      </w:r>
      <w:r>
        <w:t xml:space="preserve">se považuje i žádost o zdůvodnění mimořádně nízké nabídkové ceny podle </w:t>
      </w:r>
      <w:r w:rsidR="00C5528A">
        <w:t xml:space="preserve">ust. </w:t>
      </w:r>
      <w:r>
        <w:t xml:space="preserve">§ 113 </w:t>
      </w:r>
      <w:r w:rsidR="006C155C">
        <w:t>ZZVZ</w:t>
      </w:r>
      <w:r>
        <w:t>.</w:t>
      </w:r>
    </w:p>
    <w:p w14:paraId="40059F68" w14:textId="38F332A6" w:rsidR="001B580C" w:rsidRPr="0005442A" w:rsidRDefault="001B580C" w:rsidP="00FE5E34">
      <w:pPr>
        <w:pStyle w:val="NADPIS11"/>
      </w:pPr>
      <w:bookmarkStart w:id="692" w:name="_Toc127864410"/>
      <w:bookmarkStart w:id="693" w:name="_Toc154740955"/>
      <w:bookmarkStart w:id="694" w:name="_Toc333411264"/>
      <w:bookmarkStart w:id="695" w:name="_Toc466456735"/>
      <w:r w:rsidRPr="0005442A">
        <w:t xml:space="preserve">Výhrady </w:t>
      </w:r>
      <w:r w:rsidR="00A63170" w:rsidRPr="0005442A">
        <w:t>Zadavatel</w:t>
      </w:r>
      <w:r w:rsidR="00C80B68" w:rsidRPr="0005442A">
        <w:t>e</w:t>
      </w:r>
      <w:bookmarkEnd w:id="692"/>
      <w:bookmarkEnd w:id="693"/>
      <w:r w:rsidRPr="0005442A">
        <w:t xml:space="preserve"> </w:t>
      </w:r>
    </w:p>
    <w:p w14:paraId="09A23392" w14:textId="01B4C700" w:rsidR="000D24D8" w:rsidRPr="00BB4D8E" w:rsidRDefault="000D24D8" w:rsidP="000B7690">
      <w:pPr>
        <w:pStyle w:val="Nadpis2"/>
        <w:spacing w:after="160"/>
        <w:ind w:hanging="718"/>
        <w:rPr>
          <w:rFonts w:cs="Tahoma"/>
          <w:szCs w:val="19"/>
        </w:rPr>
      </w:pPr>
      <w:r w:rsidRPr="00BB4D8E">
        <w:rPr>
          <w:rFonts w:cs="Tahoma"/>
          <w:szCs w:val="19"/>
        </w:rPr>
        <w:t xml:space="preserve">Podáním </w:t>
      </w:r>
      <w:r w:rsidR="00D72ED5">
        <w:rPr>
          <w:rFonts w:cs="Tahoma"/>
          <w:szCs w:val="19"/>
        </w:rPr>
        <w:t>žádosti o účast/</w:t>
      </w:r>
      <w:r w:rsidR="00C3509A">
        <w:rPr>
          <w:rFonts w:cs="Tahoma"/>
          <w:szCs w:val="19"/>
        </w:rPr>
        <w:t xml:space="preserve"> </w:t>
      </w:r>
      <w:r w:rsidR="00D72ED5">
        <w:rPr>
          <w:rFonts w:cs="Tahoma"/>
          <w:szCs w:val="19"/>
        </w:rPr>
        <w:t>nabídky</w:t>
      </w:r>
      <w:r w:rsidRPr="00BB4D8E">
        <w:rPr>
          <w:rFonts w:cs="Tahoma"/>
          <w:szCs w:val="19"/>
        </w:rPr>
        <w:t xml:space="preserve"> žádnému z dodavatelů nevznikají žádná práva na uzavření </w:t>
      </w:r>
      <w:r w:rsidR="00DC65A8">
        <w:rPr>
          <w:rFonts w:cs="Tahoma"/>
          <w:szCs w:val="19"/>
        </w:rPr>
        <w:t>s</w:t>
      </w:r>
      <w:r w:rsidR="00DC65A8" w:rsidRPr="00BB4D8E">
        <w:rPr>
          <w:rFonts w:cs="Tahoma"/>
          <w:szCs w:val="19"/>
        </w:rPr>
        <w:t xml:space="preserve">mlouvy </w:t>
      </w:r>
      <w:r w:rsidRPr="00BB4D8E">
        <w:rPr>
          <w:rFonts w:cs="Tahoma"/>
          <w:szCs w:val="19"/>
        </w:rPr>
        <w:t>se</w:t>
      </w:r>
      <w:r w:rsidR="009A665A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Zadavatelem ani na plnění Veřejné zakázky. </w:t>
      </w:r>
    </w:p>
    <w:p w14:paraId="524B5639" w14:textId="45795E4F" w:rsidR="00AE5533" w:rsidRPr="004804E2" w:rsidRDefault="003A6508" w:rsidP="004804E2">
      <w:pPr>
        <w:pStyle w:val="Nadpis2"/>
        <w:spacing w:after="160"/>
        <w:ind w:hanging="718"/>
      </w:pPr>
      <w:r w:rsidRPr="009E409D">
        <w:rPr>
          <w:rFonts w:cs="Tahoma"/>
          <w:szCs w:val="19"/>
        </w:rPr>
        <w:t>Zadavatel</w:t>
      </w:r>
      <w:r w:rsidRPr="009E409D">
        <w:t xml:space="preserve"> v souladu s</w:t>
      </w:r>
      <w:r>
        <w:t xml:space="preserve"> ust. </w:t>
      </w:r>
      <w:r w:rsidRPr="009E409D">
        <w:t xml:space="preserve">§ 242 odst. 5 </w:t>
      </w:r>
      <w:r>
        <w:t>ZZVZ</w:t>
      </w:r>
      <w:r w:rsidRPr="009E409D">
        <w:t xml:space="preserve"> stanovuje, že námitky proti zadávacím podmínkám </w:t>
      </w:r>
      <w:r>
        <w:t xml:space="preserve">vztahujícím se ke kvalifikaci </w:t>
      </w:r>
      <w:r w:rsidRPr="009E409D">
        <w:t xml:space="preserve">lze podat nejpozději 72 hodin před skončením lhůty pro podání </w:t>
      </w:r>
      <w:r>
        <w:t>žádostí o účast</w:t>
      </w:r>
      <w:r w:rsidRPr="009E409D">
        <w:t>.</w:t>
      </w:r>
      <w:r>
        <w:t xml:space="preserve"> Námitky proti zadávacím podmínkám (vyjma předchozí věty) musí být doručeny nejpozději 72 hodin před skončením lhůty pro podání nabídek.</w:t>
      </w:r>
    </w:p>
    <w:p w14:paraId="32C1212A" w14:textId="5BA7E00E" w:rsidR="001B580C" w:rsidRPr="00BB4D8E" w:rsidRDefault="001B580C" w:rsidP="000B7690">
      <w:pPr>
        <w:pStyle w:val="Nadpis2"/>
        <w:spacing w:after="160"/>
        <w:ind w:hanging="718"/>
        <w:rPr>
          <w:rFonts w:cs="Tahoma"/>
          <w:szCs w:val="19"/>
        </w:rPr>
      </w:pPr>
      <w:r w:rsidRPr="00BB4D8E">
        <w:rPr>
          <w:rFonts w:cs="Tahoma"/>
          <w:szCs w:val="19"/>
        </w:rPr>
        <w:t>Náklady spojené s účastí v zadávacím řízení nese každý účastník sám.</w:t>
      </w:r>
    </w:p>
    <w:p w14:paraId="2E932EE7" w14:textId="437CD161" w:rsidR="000D24D8" w:rsidRPr="000C0E90" w:rsidRDefault="000D24D8" w:rsidP="000C0E90">
      <w:pPr>
        <w:pStyle w:val="Nadpis2"/>
        <w:spacing w:after="160"/>
        <w:ind w:left="709" w:hanging="709"/>
        <w:rPr>
          <w:rFonts w:cs="Tahoma"/>
          <w:szCs w:val="19"/>
        </w:rPr>
      </w:pPr>
      <w:r w:rsidRPr="00BB4D8E">
        <w:rPr>
          <w:rFonts w:cs="Tahoma"/>
          <w:szCs w:val="19"/>
        </w:rPr>
        <w:t>Doklady předložené v tomto zadávacím řízení se nevrací, a to s ohledem na archivační povinnost Zadavatele ve smyslu us</w:t>
      </w:r>
      <w:r w:rsidRPr="000C0E90">
        <w:rPr>
          <w:rFonts w:cs="Tahoma"/>
          <w:szCs w:val="19"/>
        </w:rPr>
        <w:t>t. § 216 ZZVZ.</w:t>
      </w:r>
    </w:p>
    <w:p w14:paraId="536F4E30" w14:textId="3530E2E1" w:rsidR="006A1459" w:rsidRDefault="004B6925" w:rsidP="000B7690">
      <w:pPr>
        <w:pStyle w:val="Nadpis2"/>
        <w:spacing w:after="160"/>
        <w:ind w:hanging="718"/>
        <w:rPr>
          <w:rFonts w:cs="Tahoma"/>
          <w:szCs w:val="19"/>
        </w:rPr>
      </w:pPr>
      <w:bookmarkStart w:id="696" w:name="_Zadavatel_si_vyhrazuje"/>
      <w:bookmarkEnd w:id="696"/>
      <w:r w:rsidRPr="00BB4D8E">
        <w:rPr>
          <w:rFonts w:cs="Tahoma"/>
          <w:szCs w:val="19"/>
        </w:rPr>
        <w:t>Zadavatel</w:t>
      </w:r>
      <w:r w:rsidR="00124F63" w:rsidRPr="00BB4D8E">
        <w:rPr>
          <w:rFonts w:cs="Tahoma"/>
          <w:szCs w:val="19"/>
        </w:rPr>
        <w:t xml:space="preserve"> si vyhrazuje právo </w:t>
      </w:r>
      <w:r w:rsidRPr="00BB4D8E">
        <w:rPr>
          <w:rFonts w:cs="Tahoma"/>
          <w:szCs w:val="19"/>
        </w:rPr>
        <w:t>zrušit zadávací řízení v souladu s</w:t>
      </w:r>
      <w:r w:rsidR="004D2AB4" w:rsidRPr="00BB4D8E">
        <w:rPr>
          <w:rFonts w:cs="Tahoma"/>
          <w:szCs w:val="19"/>
        </w:rPr>
        <w:t> ust.</w:t>
      </w:r>
      <w:r w:rsidRPr="00BB4D8E">
        <w:rPr>
          <w:rFonts w:cs="Tahoma"/>
          <w:szCs w:val="19"/>
        </w:rPr>
        <w:t> </w:t>
      </w:r>
      <w:r w:rsidR="00864A3D" w:rsidRPr="00BB4D8E">
        <w:rPr>
          <w:rFonts w:cs="Tahoma"/>
          <w:szCs w:val="19"/>
        </w:rPr>
        <w:t xml:space="preserve">§ 127 </w:t>
      </w:r>
      <w:r w:rsidR="0056052A" w:rsidRPr="00BB4D8E">
        <w:rPr>
          <w:rFonts w:cs="Tahoma"/>
          <w:szCs w:val="19"/>
        </w:rPr>
        <w:t xml:space="preserve">odst. 2 </w:t>
      </w:r>
      <w:r w:rsidR="00864A3D" w:rsidRPr="00BB4D8E">
        <w:rPr>
          <w:rFonts w:cs="Tahoma"/>
          <w:szCs w:val="19"/>
        </w:rPr>
        <w:t>ZZVZ</w:t>
      </w:r>
      <w:r w:rsidRPr="00BB4D8E">
        <w:rPr>
          <w:rFonts w:cs="Tahoma"/>
          <w:szCs w:val="19"/>
        </w:rPr>
        <w:t>, a</w:t>
      </w:r>
      <w:r w:rsidR="0056052A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to</w:t>
      </w:r>
      <w:r w:rsidR="004643C5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>i</w:t>
      </w:r>
      <w:r w:rsidR="00864A3D" w:rsidRPr="00BB4D8E">
        <w:rPr>
          <w:rFonts w:cs="Tahoma"/>
          <w:szCs w:val="19"/>
        </w:rPr>
        <w:t> </w:t>
      </w:r>
      <w:r w:rsidRPr="00BB4D8E">
        <w:rPr>
          <w:rFonts w:cs="Tahoma"/>
          <w:szCs w:val="19"/>
        </w:rPr>
        <w:t xml:space="preserve">v případě, pokud nebude mít řádně zajištěno financování </w:t>
      </w:r>
      <w:r w:rsidR="0056052A" w:rsidRPr="00BB4D8E">
        <w:rPr>
          <w:rFonts w:cs="Tahoma"/>
          <w:szCs w:val="19"/>
        </w:rPr>
        <w:t xml:space="preserve">realizace </w:t>
      </w:r>
      <w:r w:rsidR="004D2AB4" w:rsidRPr="00BB4D8E">
        <w:rPr>
          <w:rFonts w:cs="Tahoma"/>
          <w:szCs w:val="19"/>
        </w:rPr>
        <w:t>V</w:t>
      </w:r>
      <w:r w:rsidRPr="00BB4D8E">
        <w:rPr>
          <w:rFonts w:cs="Tahoma"/>
          <w:szCs w:val="19"/>
        </w:rPr>
        <w:t>eřejné zakázky.</w:t>
      </w:r>
    </w:p>
    <w:p w14:paraId="2F7C9EFE" w14:textId="737E6E5D" w:rsidR="004151D6" w:rsidRDefault="004151D6" w:rsidP="004151D6">
      <w:pPr>
        <w:pStyle w:val="Nadpis2"/>
        <w:spacing w:after="160"/>
        <w:ind w:hanging="718"/>
        <w:rPr>
          <w:rFonts w:cs="Tahoma"/>
          <w:szCs w:val="19"/>
        </w:rPr>
      </w:pPr>
      <w:r w:rsidRPr="004151D6">
        <w:rPr>
          <w:rFonts w:cs="Tahoma"/>
          <w:szCs w:val="19"/>
        </w:rPr>
        <w:t xml:space="preserve">Zadavatel si vyhrazuje právo na úpravu podmínek stanovených </w:t>
      </w:r>
      <w:r>
        <w:rPr>
          <w:rFonts w:cs="Tahoma"/>
          <w:szCs w:val="19"/>
        </w:rPr>
        <w:t>Výzvou</w:t>
      </w:r>
      <w:r w:rsidRPr="004151D6">
        <w:rPr>
          <w:rFonts w:cs="Tahoma"/>
          <w:szCs w:val="19"/>
        </w:rPr>
        <w:t xml:space="preserve">, a to buď na základě žádostí dodavatelů o vysvětlení </w:t>
      </w:r>
      <w:r>
        <w:rPr>
          <w:rFonts w:cs="Tahoma"/>
          <w:szCs w:val="19"/>
        </w:rPr>
        <w:t>Výzvy</w:t>
      </w:r>
      <w:r w:rsidRPr="004151D6">
        <w:rPr>
          <w:rFonts w:cs="Tahoma"/>
          <w:szCs w:val="19"/>
        </w:rPr>
        <w:t xml:space="preserve">, nebo z vlastního podnětu. Případnou úpravu obsahu </w:t>
      </w:r>
      <w:r>
        <w:rPr>
          <w:rFonts w:cs="Tahoma"/>
          <w:szCs w:val="19"/>
        </w:rPr>
        <w:t>Výzvy Z</w:t>
      </w:r>
      <w:r w:rsidRPr="004151D6">
        <w:rPr>
          <w:rFonts w:cs="Tahoma"/>
          <w:szCs w:val="19"/>
        </w:rPr>
        <w:t xml:space="preserve">adavatel oznámí v souladu se </w:t>
      </w:r>
      <w:r w:rsidR="000C02DE">
        <w:rPr>
          <w:rFonts w:cs="Tahoma"/>
          <w:szCs w:val="19"/>
        </w:rPr>
        <w:t>ZZVZ</w:t>
      </w:r>
      <w:r w:rsidRPr="004151D6">
        <w:rPr>
          <w:rFonts w:cs="Tahoma"/>
          <w:szCs w:val="19"/>
        </w:rPr>
        <w:t>.</w:t>
      </w:r>
    </w:p>
    <w:p w14:paraId="70177175" w14:textId="184391BA" w:rsidR="001D316F" w:rsidRPr="0005442A" w:rsidRDefault="007E2D0D" w:rsidP="00FE5E34">
      <w:pPr>
        <w:pStyle w:val="NADPIS11"/>
      </w:pPr>
      <w:bookmarkStart w:id="697" w:name="_Toc127864411"/>
      <w:bookmarkStart w:id="698" w:name="_Toc154740956"/>
      <w:bookmarkEnd w:id="694"/>
      <w:bookmarkEnd w:id="695"/>
      <w:r w:rsidRPr="0005442A">
        <w:t>Struktura zadávacích podmínek</w:t>
      </w:r>
      <w:bookmarkEnd w:id="697"/>
      <w:bookmarkEnd w:id="698"/>
    </w:p>
    <w:p w14:paraId="2D6ED301" w14:textId="7239B87A" w:rsidR="008E647E" w:rsidRPr="00B74E67" w:rsidRDefault="003F24EF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>Výzva</w:t>
      </w:r>
      <w:r w:rsidR="008E647E" w:rsidRPr="00B74E67">
        <w:rPr>
          <w:rFonts w:cs="Tahoma"/>
          <w:szCs w:val="19"/>
        </w:rPr>
        <w:t>;</w:t>
      </w:r>
    </w:p>
    <w:p w14:paraId="2BA17B0B" w14:textId="4B13AFE1" w:rsidR="00AE5952" w:rsidRPr="00B74E67" w:rsidRDefault="00AE5952" w:rsidP="003F24EF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 xml:space="preserve">Krycí list </w:t>
      </w:r>
      <w:r w:rsidR="003F24EF" w:rsidRPr="00B74E67">
        <w:rPr>
          <w:rFonts w:cs="Tahoma"/>
          <w:szCs w:val="19"/>
        </w:rPr>
        <w:t>žádosti o účast</w:t>
      </w:r>
      <w:r w:rsidRPr="00B74E67">
        <w:rPr>
          <w:rFonts w:cs="Tahoma"/>
          <w:szCs w:val="19"/>
        </w:rPr>
        <w:t>;</w:t>
      </w:r>
    </w:p>
    <w:p w14:paraId="6CFA10A3" w14:textId="107EF34B" w:rsidR="00AE5952" w:rsidRPr="00B74E67" w:rsidRDefault="00AE5952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 xml:space="preserve">Vzor </w:t>
      </w:r>
      <w:r w:rsidR="00821836" w:rsidRPr="00B74E67">
        <w:rPr>
          <w:rFonts w:cs="Tahoma"/>
          <w:szCs w:val="19"/>
        </w:rPr>
        <w:t>Č</w:t>
      </w:r>
      <w:r w:rsidRPr="00B74E67">
        <w:rPr>
          <w:rFonts w:cs="Tahoma"/>
          <w:szCs w:val="19"/>
        </w:rPr>
        <w:t>estného prohlášení o splnění základní způsobilosti;</w:t>
      </w:r>
    </w:p>
    <w:p w14:paraId="505D2D88" w14:textId="71484D4C" w:rsidR="00AE5952" w:rsidRPr="00B74E67" w:rsidRDefault="00AE5952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 xml:space="preserve">Vzor </w:t>
      </w:r>
      <w:r w:rsidR="00821836" w:rsidRPr="00B74E67">
        <w:rPr>
          <w:rFonts w:cs="Tahoma"/>
          <w:szCs w:val="19"/>
        </w:rPr>
        <w:t>S</w:t>
      </w:r>
      <w:r w:rsidRPr="00B74E67">
        <w:rPr>
          <w:rFonts w:cs="Tahoma"/>
          <w:szCs w:val="19"/>
        </w:rPr>
        <w:t>eznamu dokladů prokazujících profesní způsobilost;</w:t>
      </w:r>
    </w:p>
    <w:p w14:paraId="21A89F0A" w14:textId="57EA02CA" w:rsidR="00AE5952" w:rsidRPr="00B74E67" w:rsidRDefault="00AE5952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 xml:space="preserve">Vzor </w:t>
      </w:r>
      <w:r w:rsidR="00821836" w:rsidRPr="00B74E67">
        <w:rPr>
          <w:rFonts w:cs="Tahoma"/>
          <w:szCs w:val="19"/>
        </w:rPr>
        <w:t>S</w:t>
      </w:r>
      <w:r w:rsidRPr="00B74E67">
        <w:rPr>
          <w:rFonts w:cs="Tahoma"/>
          <w:szCs w:val="19"/>
        </w:rPr>
        <w:t xml:space="preserve">eznamu významných </w:t>
      </w:r>
      <w:r w:rsidR="0075236F" w:rsidRPr="00B74E67">
        <w:rPr>
          <w:rFonts w:cs="Tahoma"/>
          <w:szCs w:val="19"/>
        </w:rPr>
        <w:t>služeb</w:t>
      </w:r>
      <w:r w:rsidRPr="00B74E67">
        <w:rPr>
          <w:rFonts w:cs="Tahoma"/>
          <w:szCs w:val="19"/>
        </w:rPr>
        <w:t xml:space="preserve">; </w:t>
      </w:r>
    </w:p>
    <w:p w14:paraId="5CE9F3EF" w14:textId="4779D46D" w:rsidR="00AE5952" w:rsidRPr="00B74E67" w:rsidRDefault="00AE5952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 xml:space="preserve">Vzor </w:t>
      </w:r>
      <w:r w:rsidR="00821836" w:rsidRPr="00B74E67">
        <w:rPr>
          <w:rFonts w:cs="Tahoma"/>
          <w:szCs w:val="19"/>
        </w:rPr>
        <w:t>S</w:t>
      </w:r>
      <w:r w:rsidRPr="00B74E67">
        <w:rPr>
          <w:rFonts w:cs="Tahoma"/>
          <w:szCs w:val="19"/>
        </w:rPr>
        <w:t>eznamu poddodavatelů;</w:t>
      </w:r>
    </w:p>
    <w:p w14:paraId="3F62501B" w14:textId="5029F4BC" w:rsidR="00765FC3" w:rsidRPr="00B74E67" w:rsidRDefault="00765FC3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 xml:space="preserve">Vzor </w:t>
      </w:r>
      <w:r w:rsidR="00821836" w:rsidRPr="00B74E67">
        <w:rPr>
          <w:rFonts w:cs="Tahoma"/>
          <w:szCs w:val="19"/>
        </w:rPr>
        <w:t>Č</w:t>
      </w:r>
      <w:r w:rsidRPr="00B74E67">
        <w:rPr>
          <w:rFonts w:cs="Tahoma"/>
          <w:szCs w:val="19"/>
        </w:rPr>
        <w:t>estného prohlášení o neexistenci střetu zájmů</w:t>
      </w:r>
      <w:r w:rsidR="00234120" w:rsidRPr="00B74E67">
        <w:rPr>
          <w:rFonts w:cs="Tahoma"/>
          <w:szCs w:val="19"/>
        </w:rPr>
        <w:t>;</w:t>
      </w:r>
    </w:p>
    <w:p w14:paraId="76ED6992" w14:textId="1EC11C94" w:rsidR="00FB2733" w:rsidRPr="00B74E67" w:rsidRDefault="00FB2733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>Vzor seznamu techniků a odborných pracovníků;</w:t>
      </w:r>
    </w:p>
    <w:p w14:paraId="01A1D0EA" w14:textId="678C3CA2" w:rsidR="00A163B9" w:rsidRPr="00B74E67" w:rsidRDefault="00A163B9" w:rsidP="00AE2E5B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>Vzor profesního životopisu;</w:t>
      </w:r>
    </w:p>
    <w:p w14:paraId="3125E32A" w14:textId="7FDC1574" w:rsidR="00D17FCC" w:rsidRPr="00B74E67" w:rsidRDefault="00234120" w:rsidP="00A163B9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B74E67">
        <w:rPr>
          <w:rFonts w:cs="Tahoma"/>
          <w:szCs w:val="19"/>
        </w:rPr>
        <w:t xml:space="preserve">Vzor </w:t>
      </w:r>
      <w:r w:rsidR="00821836" w:rsidRPr="00B74E67">
        <w:rPr>
          <w:rFonts w:cs="Tahoma"/>
          <w:szCs w:val="19"/>
        </w:rPr>
        <w:t>Č</w:t>
      </w:r>
      <w:r w:rsidRPr="00B74E67">
        <w:rPr>
          <w:rFonts w:cs="Tahoma"/>
          <w:szCs w:val="19"/>
        </w:rPr>
        <w:t>estného prohlášení o</w:t>
      </w:r>
      <w:r w:rsidR="00FC085E">
        <w:rPr>
          <w:rFonts w:cs="Tahoma"/>
          <w:szCs w:val="19"/>
        </w:rPr>
        <w:t xml:space="preserve"> neporušení</w:t>
      </w:r>
      <w:r w:rsidRPr="00B74E67">
        <w:rPr>
          <w:rFonts w:cs="Tahoma"/>
          <w:szCs w:val="19"/>
        </w:rPr>
        <w:t xml:space="preserve"> mezinárodních sankcích</w:t>
      </w:r>
      <w:r w:rsidR="00FB2733" w:rsidRPr="00B74E67">
        <w:rPr>
          <w:rFonts w:cs="Tahoma"/>
          <w:szCs w:val="19"/>
        </w:rPr>
        <w:t>;</w:t>
      </w:r>
    </w:p>
    <w:p w14:paraId="1B24FAAB" w14:textId="20D41B9C" w:rsidR="00B74E67" w:rsidRDefault="005D76D0" w:rsidP="00A163B9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>
        <w:rPr>
          <w:rFonts w:cs="Tahoma"/>
          <w:szCs w:val="19"/>
        </w:rPr>
        <w:t>Závazný návrh s</w:t>
      </w:r>
      <w:r w:rsidR="00B74E67" w:rsidRPr="00B74E67">
        <w:rPr>
          <w:rFonts w:cs="Tahoma"/>
          <w:szCs w:val="19"/>
        </w:rPr>
        <w:t>mlouv</w:t>
      </w:r>
      <w:r>
        <w:rPr>
          <w:rFonts w:cs="Tahoma"/>
          <w:szCs w:val="19"/>
        </w:rPr>
        <w:t>y</w:t>
      </w:r>
      <w:r w:rsidR="009A05D7">
        <w:rPr>
          <w:rFonts w:cs="Tahoma"/>
          <w:szCs w:val="19"/>
        </w:rPr>
        <w:t>;</w:t>
      </w:r>
    </w:p>
    <w:p w14:paraId="303C6774" w14:textId="144E287D" w:rsidR="009A05D7" w:rsidRPr="00B74E67" w:rsidRDefault="009A05D7" w:rsidP="00A163B9">
      <w:pPr>
        <w:pStyle w:val="Odstavecseseznamem"/>
        <w:numPr>
          <w:ilvl w:val="0"/>
          <w:numId w:val="21"/>
        </w:numPr>
        <w:ind w:left="709" w:firstLine="142"/>
        <w:rPr>
          <w:rFonts w:cs="Tahoma"/>
          <w:szCs w:val="19"/>
        </w:rPr>
      </w:pPr>
      <w:r w:rsidRPr="009A05D7">
        <w:rPr>
          <w:rFonts w:cs="Tahoma"/>
          <w:szCs w:val="19"/>
        </w:rPr>
        <w:t>Pokyny a požadavky na vypracování harmonogramu</w:t>
      </w:r>
      <w:r w:rsidR="00FD2611">
        <w:rPr>
          <w:rStyle w:val="Znakapoznpodarou"/>
          <w:rFonts w:cs="Tahoma"/>
          <w:szCs w:val="19"/>
        </w:rPr>
        <w:footnoteReference w:id="15"/>
      </w:r>
      <w:r>
        <w:rPr>
          <w:rFonts w:cs="Tahoma"/>
          <w:szCs w:val="19"/>
        </w:rPr>
        <w:t>.</w:t>
      </w:r>
    </w:p>
    <w:p w14:paraId="163FB89F" w14:textId="5CD1334F" w:rsidR="00BE1A0C" w:rsidRDefault="00BE1A0C" w:rsidP="000B7690">
      <w:pPr>
        <w:spacing w:after="120"/>
        <w:rPr>
          <w:rFonts w:cs="Tahoma"/>
          <w:szCs w:val="19"/>
        </w:rPr>
      </w:pPr>
    </w:p>
    <w:p w14:paraId="60AA4BD8" w14:textId="77777777" w:rsidR="00824E87" w:rsidRDefault="00824E87" w:rsidP="000B7690">
      <w:pPr>
        <w:spacing w:after="120"/>
        <w:rPr>
          <w:rFonts w:cs="Tahoma"/>
          <w:szCs w:val="19"/>
        </w:rPr>
      </w:pPr>
    </w:p>
    <w:p w14:paraId="001906FB" w14:textId="77777777" w:rsidR="0049245C" w:rsidRDefault="0049245C" w:rsidP="000B7690">
      <w:pPr>
        <w:spacing w:after="120"/>
        <w:rPr>
          <w:rFonts w:cs="Tahoma"/>
          <w:szCs w:val="19"/>
        </w:rPr>
      </w:pPr>
    </w:p>
    <w:p w14:paraId="7969E1B2" w14:textId="77777777" w:rsidR="0049245C" w:rsidRDefault="0049245C" w:rsidP="000B7690">
      <w:pPr>
        <w:spacing w:after="120"/>
        <w:rPr>
          <w:rFonts w:cs="Tahoma"/>
          <w:szCs w:val="19"/>
        </w:rPr>
      </w:pPr>
    </w:p>
    <w:p w14:paraId="3B3011E1" w14:textId="77777777" w:rsidR="0049245C" w:rsidRPr="000B7690" w:rsidRDefault="0049245C" w:rsidP="000B7690">
      <w:pPr>
        <w:spacing w:after="120"/>
        <w:rPr>
          <w:rFonts w:cs="Tahoma"/>
          <w:szCs w:val="19"/>
        </w:rPr>
      </w:pPr>
    </w:p>
    <w:p w14:paraId="0A9570D8" w14:textId="7DFC8702" w:rsidR="00AE5952" w:rsidRPr="000B7690" w:rsidRDefault="0003029A" w:rsidP="000B7690">
      <w:pPr>
        <w:rPr>
          <w:rFonts w:cs="Tahoma"/>
          <w:bCs/>
          <w:szCs w:val="19"/>
        </w:rPr>
      </w:pPr>
      <w:r w:rsidRPr="000B7690">
        <w:rPr>
          <w:rFonts w:cs="Tahoma"/>
          <w:szCs w:val="19"/>
        </w:rPr>
        <w:t>V </w:t>
      </w:r>
      <w:r w:rsidR="00E57155" w:rsidRPr="000B7690">
        <w:rPr>
          <w:rFonts w:cs="Tahoma"/>
          <w:szCs w:val="19"/>
        </w:rPr>
        <w:t xml:space="preserve">Praze </w:t>
      </w:r>
      <w:r w:rsidRPr="00697CD0">
        <w:rPr>
          <w:rFonts w:cs="Tahoma"/>
          <w:szCs w:val="19"/>
        </w:rPr>
        <w:t xml:space="preserve">dne </w:t>
      </w:r>
      <w:r w:rsidR="00697CD0" w:rsidRPr="00697CD0">
        <w:rPr>
          <w:rFonts w:cs="Tahoma"/>
          <w:bCs/>
          <w:szCs w:val="19"/>
        </w:rPr>
        <w:t>5</w:t>
      </w:r>
      <w:r w:rsidR="00B51564" w:rsidRPr="00697CD0">
        <w:rPr>
          <w:rFonts w:cs="Tahoma"/>
          <w:bCs/>
          <w:szCs w:val="19"/>
        </w:rPr>
        <w:t>. února 2024</w:t>
      </w:r>
    </w:p>
    <w:p w14:paraId="2C1C8B09" w14:textId="48C4B3B8" w:rsidR="006C7937" w:rsidRPr="000B7690" w:rsidRDefault="006C7937" w:rsidP="000B7690">
      <w:pPr>
        <w:spacing w:before="120"/>
        <w:ind w:left="851"/>
        <w:rPr>
          <w:rFonts w:cs="Tahoma"/>
          <w:szCs w:val="19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8"/>
      </w:tblGrid>
      <w:tr w:rsidR="0054727A" w:rsidRPr="000B7690" w14:paraId="0F241D02" w14:textId="77777777" w:rsidTr="007F1EBA">
        <w:tc>
          <w:tcPr>
            <w:tcW w:w="4253" w:type="dxa"/>
          </w:tcPr>
          <w:p w14:paraId="310B2833" w14:textId="77777777" w:rsidR="0054727A" w:rsidRPr="000B7690" w:rsidRDefault="0054727A" w:rsidP="000B7690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</w:tc>
        <w:tc>
          <w:tcPr>
            <w:tcW w:w="4818" w:type="dxa"/>
          </w:tcPr>
          <w:p w14:paraId="1411EFAB" w14:textId="10A94C63" w:rsidR="0054727A" w:rsidRPr="000B7690" w:rsidRDefault="00494677" w:rsidP="000B7690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b/>
                <w:bCs/>
                <w:szCs w:val="19"/>
              </w:rPr>
            </w:pPr>
            <w:r w:rsidRPr="00494677">
              <w:rPr>
                <w:rFonts w:eastAsia="Calibri" w:cs="Tahoma"/>
                <w:b/>
                <w:color w:val="000000"/>
                <w:szCs w:val="19"/>
                <w:lang w:eastAsia="en-US"/>
              </w:rPr>
              <w:t>Pražská vodohospodářská společnost a.s.</w:t>
            </w:r>
          </w:p>
        </w:tc>
      </w:tr>
      <w:tr w:rsidR="0054727A" w:rsidRPr="000B7690" w14:paraId="35FC6AB6" w14:textId="77777777" w:rsidTr="007F1EBA">
        <w:tc>
          <w:tcPr>
            <w:tcW w:w="4253" w:type="dxa"/>
          </w:tcPr>
          <w:p w14:paraId="77799DCE" w14:textId="77777777" w:rsidR="0054727A" w:rsidRPr="000B7690" w:rsidRDefault="0054727A" w:rsidP="000B7690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</w:tc>
        <w:tc>
          <w:tcPr>
            <w:tcW w:w="4818" w:type="dxa"/>
          </w:tcPr>
          <w:p w14:paraId="0FA7DE00" w14:textId="32D7B780" w:rsidR="0054727A" w:rsidRPr="000B7690" w:rsidRDefault="00E70F6F" w:rsidP="00031EE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  <w:r w:rsidRPr="000B7690">
              <w:rPr>
                <w:rFonts w:cs="Tahoma"/>
                <w:szCs w:val="19"/>
              </w:rPr>
              <w:t>zastoupen</w:t>
            </w:r>
            <w:r>
              <w:rPr>
                <w:rFonts w:cs="Tahoma"/>
                <w:szCs w:val="19"/>
              </w:rPr>
              <w:t>á</w:t>
            </w:r>
            <w:r w:rsidRPr="000B7690">
              <w:rPr>
                <w:rFonts w:cs="Tahoma"/>
                <w:szCs w:val="19"/>
              </w:rPr>
              <w:t xml:space="preserve"> </w:t>
            </w:r>
            <w:r w:rsidR="0054727A" w:rsidRPr="000B7690">
              <w:rPr>
                <w:rFonts w:cs="Tahoma"/>
                <w:szCs w:val="19"/>
              </w:rPr>
              <w:t>CÍSAŘ, ČEŠKA, SMUTNÝ s.r.o.,</w:t>
            </w:r>
          </w:p>
        </w:tc>
      </w:tr>
      <w:tr w:rsidR="0054727A" w:rsidRPr="000B7690" w14:paraId="7820599E" w14:textId="77777777" w:rsidTr="007F1EBA">
        <w:tc>
          <w:tcPr>
            <w:tcW w:w="4253" w:type="dxa"/>
          </w:tcPr>
          <w:p w14:paraId="2F969140" w14:textId="77777777" w:rsidR="0054727A" w:rsidRPr="000B7690" w:rsidRDefault="0054727A" w:rsidP="000B7690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</w:tc>
        <w:tc>
          <w:tcPr>
            <w:tcW w:w="4818" w:type="dxa"/>
          </w:tcPr>
          <w:p w14:paraId="3E4F0284" w14:textId="77777777" w:rsidR="0054727A" w:rsidRPr="000B7690" w:rsidRDefault="0054727A" w:rsidP="000B7690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  <w:r w:rsidRPr="000B7690">
              <w:rPr>
                <w:rFonts w:cs="Tahoma"/>
                <w:szCs w:val="19"/>
              </w:rPr>
              <w:t>advokátní kancelář</w:t>
            </w:r>
          </w:p>
        </w:tc>
      </w:tr>
      <w:tr w:rsidR="00F92086" w:rsidRPr="000B7690" w14:paraId="2AB6CA69" w14:textId="77777777" w:rsidTr="007F1EBA">
        <w:trPr>
          <w:gridAfter w:val="1"/>
          <w:wAfter w:w="4818" w:type="dxa"/>
        </w:trPr>
        <w:tc>
          <w:tcPr>
            <w:tcW w:w="4253" w:type="dxa"/>
          </w:tcPr>
          <w:p w14:paraId="0C855BD0" w14:textId="77777777" w:rsidR="00F92086" w:rsidRPr="000B7690" w:rsidRDefault="00F92086" w:rsidP="000B7690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</w:tc>
      </w:tr>
      <w:tr w:rsidR="00DF44FB" w:rsidRPr="000B7690" w14:paraId="69E44DC9" w14:textId="77777777" w:rsidTr="007F1EBA">
        <w:tc>
          <w:tcPr>
            <w:tcW w:w="4253" w:type="dxa"/>
          </w:tcPr>
          <w:p w14:paraId="417FE780" w14:textId="77777777" w:rsidR="00DF44FB" w:rsidRPr="000B7690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</w:tc>
        <w:tc>
          <w:tcPr>
            <w:tcW w:w="4818" w:type="dxa"/>
          </w:tcPr>
          <w:p w14:paraId="183F3ED0" w14:textId="77777777" w:rsidR="00DF44FB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b/>
                <w:bCs/>
                <w:szCs w:val="19"/>
              </w:rPr>
            </w:pPr>
          </w:p>
          <w:p w14:paraId="4D597DFD" w14:textId="6D9F85D8" w:rsidR="00DF44FB" w:rsidRDefault="00DF44FB" w:rsidP="00DF44FB">
            <w:pPr>
              <w:pStyle w:val="Normlnweb"/>
              <w:keepNext/>
              <w:suppressAutoHyphens/>
              <w:spacing w:before="0" w:beforeAutospacing="0" w:after="0" w:afterAutospacing="0"/>
              <w:jc w:val="center"/>
              <w:rPr>
                <w:rFonts w:cs="Tahoma"/>
                <w:b/>
                <w:bCs/>
                <w:szCs w:val="19"/>
              </w:rPr>
            </w:pPr>
            <w:r>
              <w:rPr>
                <w:rFonts w:cs="Tahoma"/>
                <w:b/>
                <w:bCs/>
                <w:szCs w:val="19"/>
              </w:rPr>
              <w:t xml:space="preserve">Mgr. </w:t>
            </w:r>
            <w:r w:rsidR="00494677">
              <w:rPr>
                <w:rFonts w:cs="Tahoma"/>
                <w:b/>
                <w:bCs/>
                <w:szCs w:val="19"/>
              </w:rPr>
              <w:t>Michaela Machálková</w:t>
            </w:r>
            <w:r>
              <w:rPr>
                <w:rFonts w:cs="Tahoma"/>
                <w:b/>
                <w:bCs/>
                <w:szCs w:val="19"/>
              </w:rPr>
              <w:t>,</w:t>
            </w:r>
          </w:p>
          <w:p w14:paraId="7D43373C" w14:textId="44B37D19" w:rsidR="00DF44FB" w:rsidRPr="009E0F9D" w:rsidRDefault="00DF44FB" w:rsidP="00DF44FB">
            <w:pPr>
              <w:pStyle w:val="Normlnweb"/>
              <w:keepNext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  <w:r w:rsidRPr="009E0F9D">
              <w:rPr>
                <w:rFonts w:cs="Tahoma"/>
                <w:szCs w:val="19"/>
              </w:rPr>
              <w:t>advokát</w:t>
            </w:r>
            <w:r w:rsidR="00494677">
              <w:rPr>
                <w:rFonts w:cs="Tahoma"/>
                <w:szCs w:val="19"/>
              </w:rPr>
              <w:t>ka</w:t>
            </w:r>
          </w:p>
          <w:p w14:paraId="16AB0152" w14:textId="77777777" w:rsidR="00DF44FB" w:rsidRDefault="00DF44FB" w:rsidP="00DF44FB">
            <w:pPr>
              <w:pStyle w:val="Normlnweb"/>
              <w:keepNext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  <w:r w:rsidRPr="009E0F9D">
              <w:rPr>
                <w:rFonts w:cs="Tahoma"/>
                <w:szCs w:val="19"/>
              </w:rPr>
              <w:t>na základě substituční plné moci</w:t>
            </w:r>
          </w:p>
          <w:p w14:paraId="395E5878" w14:textId="77777777" w:rsidR="00DF44FB" w:rsidRPr="009E0F9D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  <w:p w14:paraId="62E0ECAB" w14:textId="179D8548" w:rsidR="00DF44FB" w:rsidRPr="000B7690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  <w:proofErr w:type="spellStart"/>
            <w:r>
              <w:rPr>
                <w:rFonts w:cs="Tahoma"/>
                <w:b/>
                <w:bCs/>
                <w:szCs w:val="19"/>
              </w:rPr>
              <w:t>i.s</w:t>
            </w:r>
            <w:proofErr w:type="spellEnd"/>
            <w:r>
              <w:rPr>
                <w:rFonts w:cs="Tahoma"/>
                <w:b/>
                <w:bCs/>
                <w:szCs w:val="19"/>
              </w:rPr>
              <w:t xml:space="preserve">. </w:t>
            </w:r>
            <w:r w:rsidRPr="000B7690">
              <w:rPr>
                <w:rFonts w:cs="Tahoma"/>
                <w:b/>
                <w:bCs/>
                <w:szCs w:val="19"/>
              </w:rPr>
              <w:t>JUDr. Jaromír</w:t>
            </w:r>
            <w:r>
              <w:rPr>
                <w:rFonts w:cs="Tahoma"/>
                <w:b/>
                <w:bCs/>
                <w:szCs w:val="19"/>
              </w:rPr>
              <w:t>a</w:t>
            </w:r>
            <w:r w:rsidRPr="000B7690">
              <w:rPr>
                <w:rFonts w:cs="Tahoma"/>
                <w:b/>
                <w:bCs/>
                <w:szCs w:val="19"/>
              </w:rPr>
              <w:t xml:space="preserve"> Císař</w:t>
            </w:r>
            <w:r>
              <w:rPr>
                <w:rFonts w:cs="Tahoma"/>
                <w:b/>
                <w:bCs/>
                <w:szCs w:val="19"/>
              </w:rPr>
              <w:t>e</w:t>
            </w:r>
            <w:r w:rsidR="00E70F6F">
              <w:rPr>
                <w:rFonts w:cs="Tahoma"/>
                <w:b/>
                <w:bCs/>
                <w:szCs w:val="19"/>
              </w:rPr>
              <w:t>, Ph.D.</w:t>
            </w:r>
            <w:r w:rsidRPr="000B7690">
              <w:rPr>
                <w:rFonts w:cs="Tahoma"/>
                <w:szCs w:val="19"/>
              </w:rPr>
              <w:t>,</w:t>
            </w:r>
          </w:p>
        </w:tc>
      </w:tr>
      <w:tr w:rsidR="00DF44FB" w:rsidRPr="000B7690" w14:paraId="4C5819F6" w14:textId="77777777" w:rsidTr="007F1EBA">
        <w:tc>
          <w:tcPr>
            <w:tcW w:w="4253" w:type="dxa"/>
          </w:tcPr>
          <w:p w14:paraId="768906E9" w14:textId="77777777" w:rsidR="00DF44FB" w:rsidRPr="000B7690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</w:tc>
        <w:tc>
          <w:tcPr>
            <w:tcW w:w="4818" w:type="dxa"/>
          </w:tcPr>
          <w:p w14:paraId="01DB1242" w14:textId="726E9A22" w:rsidR="00DF44FB" w:rsidRPr="000B7690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  <w:r w:rsidRPr="000B7690">
              <w:rPr>
                <w:rFonts w:cs="Tahoma"/>
                <w:szCs w:val="19"/>
              </w:rPr>
              <w:t>advokát, společník, jednatel</w:t>
            </w:r>
          </w:p>
        </w:tc>
      </w:tr>
      <w:tr w:rsidR="00DF44FB" w:rsidRPr="000B7690" w14:paraId="6A47A6E2" w14:textId="77777777" w:rsidTr="007F1EBA">
        <w:tc>
          <w:tcPr>
            <w:tcW w:w="4253" w:type="dxa"/>
          </w:tcPr>
          <w:p w14:paraId="6AE8BDBF" w14:textId="77777777" w:rsidR="00DF44FB" w:rsidRPr="000B7690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</w:p>
        </w:tc>
        <w:tc>
          <w:tcPr>
            <w:tcW w:w="4818" w:type="dxa"/>
          </w:tcPr>
          <w:p w14:paraId="7DC42EE3" w14:textId="06E79A19" w:rsidR="00DF44FB" w:rsidRPr="000B7690" w:rsidRDefault="00DF44FB" w:rsidP="00DF44FB">
            <w:pPr>
              <w:pStyle w:val="Normlnweb"/>
              <w:suppressAutoHyphens/>
              <w:spacing w:before="0" w:beforeAutospacing="0" w:after="0" w:afterAutospacing="0"/>
              <w:jc w:val="center"/>
              <w:rPr>
                <w:rFonts w:cs="Tahoma"/>
                <w:szCs w:val="19"/>
              </w:rPr>
            </w:pPr>
            <w:r w:rsidRPr="000B7690">
              <w:rPr>
                <w:rFonts w:cs="Tahoma"/>
                <w:szCs w:val="19"/>
              </w:rPr>
              <w:t>na základě plné moci</w:t>
            </w:r>
          </w:p>
        </w:tc>
      </w:tr>
    </w:tbl>
    <w:p w14:paraId="13B66DBD" w14:textId="2319D4F3" w:rsidR="006826E2" w:rsidRPr="00BB4D8E" w:rsidRDefault="006826E2" w:rsidP="00960627">
      <w:pPr>
        <w:spacing w:before="120"/>
        <w:rPr>
          <w:rFonts w:cs="Tahoma"/>
          <w:szCs w:val="19"/>
        </w:rPr>
      </w:pPr>
    </w:p>
    <w:sectPr w:rsidR="006826E2" w:rsidRPr="00BB4D8E" w:rsidSect="00C25D80"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417" w:right="1417" w:bottom="1417" w:left="1276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C5CD4" w14:textId="77777777" w:rsidR="00C25D80" w:rsidRDefault="00C25D80">
      <w:r>
        <w:separator/>
      </w:r>
    </w:p>
  </w:endnote>
  <w:endnote w:type="continuationSeparator" w:id="0">
    <w:p w14:paraId="2865DA80" w14:textId="77777777" w:rsidR="00C25D80" w:rsidRDefault="00C25D80">
      <w:r>
        <w:continuationSeparator/>
      </w:r>
    </w:p>
  </w:endnote>
  <w:endnote w:type="continuationNotice" w:id="1">
    <w:p w14:paraId="41818AB5" w14:textId="77777777" w:rsidR="00C25D80" w:rsidRDefault="00C25D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altName w:val="Cambria Math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99D6" w14:textId="6B86328D" w:rsidR="001258FA" w:rsidRPr="00B81C4D" w:rsidRDefault="001258FA">
    <w:pPr>
      <w:pStyle w:val="Zpat"/>
      <w:ind w:right="360"/>
      <w:jc w:val="center"/>
      <w:rPr>
        <w:rFonts w:cs="Tahoma"/>
        <w:szCs w:val="19"/>
      </w:rPr>
    </w:pPr>
    <w:r w:rsidRPr="00B81C4D">
      <w:rPr>
        <w:rStyle w:val="slostrnky"/>
        <w:rFonts w:cs="Tahoma"/>
        <w:szCs w:val="19"/>
      </w:rPr>
      <w:fldChar w:fldCharType="begin"/>
    </w:r>
    <w:r w:rsidRPr="00B81C4D">
      <w:rPr>
        <w:rStyle w:val="slostrnky"/>
        <w:rFonts w:cs="Tahoma"/>
        <w:szCs w:val="19"/>
      </w:rPr>
      <w:instrText xml:space="preserve"> PAGE </w:instrText>
    </w:r>
    <w:r w:rsidRPr="00B81C4D">
      <w:rPr>
        <w:rStyle w:val="slostrnky"/>
        <w:rFonts w:cs="Tahoma"/>
        <w:szCs w:val="19"/>
      </w:rPr>
      <w:fldChar w:fldCharType="separate"/>
    </w:r>
    <w:r>
      <w:rPr>
        <w:rStyle w:val="slostrnky"/>
        <w:rFonts w:cs="Tahoma"/>
        <w:noProof/>
        <w:szCs w:val="19"/>
      </w:rPr>
      <w:t>21</w:t>
    </w:r>
    <w:r w:rsidRPr="00B81C4D">
      <w:rPr>
        <w:rStyle w:val="slostrnky"/>
        <w:rFonts w:cs="Tahoma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B3C9" w14:textId="1038F1FD" w:rsidR="001258FA" w:rsidRDefault="001258FA" w:rsidP="00DD3F23">
    <w:pPr>
      <w:pStyle w:val="Zpat"/>
      <w:ind w:left="1136" w:firstLine="4536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1" allowOverlap="1" wp14:anchorId="7ED81223" wp14:editId="4B0EFEFF">
          <wp:simplePos x="0" y="0"/>
          <wp:positionH relativeFrom="column">
            <wp:posOffset>4200525</wp:posOffset>
          </wp:positionH>
          <wp:positionV relativeFrom="paragraph">
            <wp:posOffset>9630410</wp:posOffset>
          </wp:positionV>
          <wp:extent cx="2653030" cy="658495"/>
          <wp:effectExtent l="0" t="0" r="0" b="0"/>
          <wp:wrapNone/>
          <wp:docPr id="1950002013" name="Obrázek 1950002013" descr="C:\Users\fical\Desktop\logo-ostra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:\Users\fical\Desktop\logo-ostra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03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C78FA" w14:textId="77777777" w:rsidR="00C25D80" w:rsidRDefault="00C25D80">
      <w:r>
        <w:separator/>
      </w:r>
    </w:p>
  </w:footnote>
  <w:footnote w:type="continuationSeparator" w:id="0">
    <w:p w14:paraId="77224288" w14:textId="77777777" w:rsidR="00C25D80" w:rsidRDefault="00C25D80">
      <w:r>
        <w:continuationSeparator/>
      </w:r>
    </w:p>
  </w:footnote>
  <w:footnote w:type="continuationNotice" w:id="1">
    <w:p w14:paraId="7C41CD50" w14:textId="77777777" w:rsidR="00C25D80" w:rsidRDefault="00C25D80"/>
  </w:footnote>
  <w:footnote w:id="2">
    <w:p w14:paraId="25E66F9B" w14:textId="17372BEB" w:rsidR="001258FA" w:rsidRPr="00037269" w:rsidRDefault="001258FA" w:rsidP="00037269">
      <w:pPr>
        <w:pStyle w:val="Textpoznpodarou"/>
        <w:spacing w:after="30"/>
        <w:rPr>
          <w:rFonts w:ascii="Tahoma" w:hAnsi="Tahoma" w:cs="Tahoma"/>
          <w:sz w:val="15"/>
          <w:szCs w:val="15"/>
          <w:lang w:val="cs-CZ"/>
        </w:rPr>
      </w:pPr>
      <w:r w:rsidRPr="00037269">
        <w:rPr>
          <w:rStyle w:val="Znakapoznpodarou"/>
          <w:rFonts w:ascii="Tahoma" w:hAnsi="Tahoma" w:cs="Tahoma"/>
          <w:sz w:val="15"/>
          <w:szCs w:val="15"/>
        </w:rPr>
        <w:footnoteRef/>
      </w:r>
      <w:r w:rsidRPr="00037269">
        <w:rPr>
          <w:rFonts w:ascii="Tahoma" w:hAnsi="Tahoma" w:cs="Tahoma"/>
          <w:sz w:val="15"/>
          <w:szCs w:val="15"/>
        </w:rPr>
        <w:t xml:space="preserve"> </w:t>
      </w:r>
      <w:r w:rsidRPr="00037269">
        <w:rPr>
          <w:rFonts w:ascii="Tahoma" w:hAnsi="Tahoma" w:cs="Tahoma"/>
          <w:sz w:val="15"/>
          <w:szCs w:val="15"/>
          <w:lang w:val="cs-CZ"/>
        </w:rPr>
        <w:t>Přestože dané rozhodnutí bylo vydáno za účinnosti ZZVZ ve znění k 15. 7. 2023, lze jeho závěry aplikovat i na znění</w:t>
      </w:r>
      <w:r>
        <w:rPr>
          <w:rFonts w:ascii="Tahoma" w:hAnsi="Tahoma" w:cs="Tahoma"/>
          <w:sz w:val="15"/>
          <w:szCs w:val="15"/>
          <w:lang w:val="cs-CZ"/>
        </w:rPr>
        <w:t xml:space="preserve"> ust.</w:t>
      </w:r>
      <w:r w:rsidRPr="00037269">
        <w:rPr>
          <w:rFonts w:ascii="Tahoma" w:hAnsi="Tahoma" w:cs="Tahoma"/>
          <w:sz w:val="15"/>
          <w:szCs w:val="15"/>
          <w:lang w:val="cs-CZ"/>
        </w:rPr>
        <w:t xml:space="preserve"> § 83 ZZVZ ve</w:t>
      </w:r>
      <w:r>
        <w:rPr>
          <w:rFonts w:ascii="Tahoma" w:hAnsi="Tahoma" w:cs="Tahoma"/>
          <w:sz w:val="15"/>
          <w:szCs w:val="15"/>
          <w:lang w:val="cs-CZ"/>
        </w:rPr>
        <w:t> </w:t>
      </w:r>
      <w:r w:rsidRPr="00037269">
        <w:rPr>
          <w:rFonts w:ascii="Tahoma" w:hAnsi="Tahoma" w:cs="Tahoma"/>
          <w:sz w:val="15"/>
          <w:szCs w:val="15"/>
          <w:lang w:val="cs-CZ"/>
        </w:rPr>
        <w:t xml:space="preserve">znění zákona č. 166/2023 Sb. </w:t>
      </w:r>
      <w:r>
        <w:rPr>
          <w:rFonts w:ascii="Tahoma" w:hAnsi="Tahoma" w:cs="Tahoma"/>
          <w:sz w:val="15"/>
          <w:szCs w:val="15"/>
          <w:lang w:val="cs-CZ"/>
        </w:rPr>
        <w:t>účinného</w:t>
      </w:r>
      <w:r w:rsidRPr="00037269">
        <w:rPr>
          <w:rFonts w:ascii="Tahoma" w:hAnsi="Tahoma" w:cs="Tahoma"/>
          <w:sz w:val="15"/>
          <w:szCs w:val="15"/>
          <w:lang w:val="cs-CZ"/>
        </w:rPr>
        <w:t xml:space="preserve"> od 16. 7. 2023.</w:t>
      </w:r>
    </w:p>
  </w:footnote>
  <w:footnote w:id="3">
    <w:p w14:paraId="08F78921" w14:textId="4C1791D5" w:rsidR="001258FA" w:rsidRPr="009E44ED" w:rsidRDefault="001258FA" w:rsidP="00131AF0">
      <w:pPr>
        <w:pStyle w:val="Textpoznpodarou"/>
        <w:rPr>
          <w:rFonts w:ascii="Tahoma" w:hAnsi="Tahoma" w:cs="Tahoma"/>
          <w:sz w:val="15"/>
          <w:szCs w:val="15"/>
          <w:lang w:val="cs-CZ"/>
        </w:rPr>
      </w:pPr>
      <w:r w:rsidRPr="009E44ED">
        <w:rPr>
          <w:rStyle w:val="Znakapoznpodarou"/>
          <w:rFonts w:ascii="Tahoma" w:hAnsi="Tahoma" w:cs="Tahoma"/>
          <w:sz w:val="15"/>
          <w:szCs w:val="15"/>
        </w:rPr>
        <w:footnoteRef/>
      </w:r>
      <w:r w:rsidRPr="009E44ED">
        <w:rPr>
          <w:rFonts w:ascii="Tahoma" w:hAnsi="Tahoma" w:cs="Tahoma"/>
          <w:sz w:val="15"/>
          <w:szCs w:val="15"/>
        </w:rPr>
        <w:t xml:space="preserve"> </w:t>
      </w:r>
      <w:r w:rsidRPr="009E44ED">
        <w:rPr>
          <w:rFonts w:ascii="Tahoma" w:hAnsi="Tahoma" w:cs="Tahoma"/>
          <w:sz w:val="15"/>
          <w:szCs w:val="15"/>
        </w:rPr>
        <w:t xml:space="preserve">Doložení dokladu podle tohoto požadavku </w:t>
      </w:r>
      <w:r w:rsidRPr="009E44ED">
        <w:rPr>
          <w:rFonts w:ascii="Tahoma" w:hAnsi="Tahoma" w:cs="Tahoma"/>
          <w:sz w:val="15"/>
          <w:szCs w:val="15"/>
          <w:lang w:val="cs-CZ"/>
        </w:rPr>
        <w:t xml:space="preserve"> </w:t>
      </w:r>
      <w:r w:rsidRPr="009E44ED">
        <w:rPr>
          <w:rFonts w:ascii="Tahoma" w:hAnsi="Tahoma" w:cs="Tahoma"/>
          <w:sz w:val="15"/>
          <w:szCs w:val="15"/>
        </w:rPr>
        <w:t>(prokázání splnění tohoto kritéria profesní způsobilosti) postačuje až tím dodavatelem,</w:t>
      </w:r>
      <w:r w:rsidRPr="009E44ED">
        <w:rPr>
          <w:rFonts w:ascii="Tahoma" w:hAnsi="Tahoma" w:cs="Tahoma"/>
          <w:sz w:val="15"/>
          <w:szCs w:val="15"/>
          <w:lang w:val="cs-CZ"/>
        </w:rPr>
        <w:t xml:space="preserve"> </w:t>
      </w:r>
      <w:r w:rsidRPr="009E44ED">
        <w:rPr>
          <w:rFonts w:ascii="Tahoma" w:hAnsi="Tahoma" w:cs="Tahoma"/>
          <w:sz w:val="15"/>
          <w:szCs w:val="15"/>
        </w:rPr>
        <w:t>který byl v rámci</w:t>
      </w:r>
      <w:r w:rsidRPr="009E44ED">
        <w:rPr>
          <w:rFonts w:ascii="Tahoma" w:hAnsi="Tahoma" w:cs="Tahoma"/>
          <w:sz w:val="15"/>
          <w:szCs w:val="15"/>
          <w:lang w:val="cs-CZ"/>
        </w:rPr>
        <w:t xml:space="preserve"> </w:t>
      </w:r>
      <w:r w:rsidRPr="009E44ED">
        <w:rPr>
          <w:rFonts w:ascii="Tahoma" w:hAnsi="Tahoma" w:cs="Tahoma"/>
          <w:sz w:val="15"/>
          <w:szCs w:val="15"/>
        </w:rPr>
        <w:t>zadávacího řízení vybrán, tj. nemusí být</w:t>
      </w:r>
      <w:r w:rsidRPr="009E44ED">
        <w:rPr>
          <w:rFonts w:ascii="Tahoma" w:hAnsi="Tahoma" w:cs="Tahoma"/>
          <w:sz w:val="15"/>
          <w:szCs w:val="15"/>
          <w:lang w:val="cs-CZ"/>
        </w:rPr>
        <w:t xml:space="preserve"> </w:t>
      </w:r>
      <w:r w:rsidRPr="009E44ED">
        <w:rPr>
          <w:rFonts w:ascii="Tahoma" w:hAnsi="Tahoma" w:cs="Tahoma"/>
          <w:sz w:val="15"/>
          <w:szCs w:val="15"/>
        </w:rPr>
        <w:t xml:space="preserve">předkládán v okamžiku </w:t>
      </w:r>
      <w:r w:rsidRPr="009E44ED">
        <w:rPr>
          <w:rFonts w:ascii="Tahoma" w:hAnsi="Tahoma" w:cs="Tahoma"/>
          <w:sz w:val="15"/>
          <w:szCs w:val="15"/>
          <w:lang w:val="cs-CZ"/>
        </w:rPr>
        <w:t>podání žádosti o účast</w:t>
      </w:r>
      <w:r w:rsidRPr="009E44ED">
        <w:rPr>
          <w:rFonts w:ascii="Tahoma" w:hAnsi="Tahoma" w:cs="Tahoma"/>
          <w:sz w:val="15"/>
          <w:szCs w:val="15"/>
        </w:rPr>
        <w:t>, ale lze jej doložit v</w:t>
      </w:r>
      <w:r w:rsidRPr="009E44ED">
        <w:rPr>
          <w:rFonts w:ascii="Tahoma" w:hAnsi="Tahoma" w:cs="Tahoma"/>
          <w:sz w:val="15"/>
          <w:szCs w:val="15"/>
          <w:lang w:val="cs-CZ"/>
        </w:rPr>
        <w:t> </w:t>
      </w:r>
      <w:r w:rsidRPr="009E44ED">
        <w:rPr>
          <w:rFonts w:ascii="Tahoma" w:hAnsi="Tahoma" w:cs="Tahoma"/>
          <w:sz w:val="15"/>
          <w:szCs w:val="15"/>
        </w:rPr>
        <w:t>souladu s </w:t>
      </w:r>
      <w:r w:rsidRPr="009E44ED">
        <w:rPr>
          <w:rFonts w:ascii="Tahoma" w:hAnsi="Tahoma" w:cs="Tahoma"/>
          <w:sz w:val="15"/>
          <w:szCs w:val="15"/>
          <w:lang w:val="cs-CZ"/>
        </w:rPr>
        <w:t>odst. 29.7 Výzvy</w:t>
      </w:r>
      <w:r w:rsidRPr="009E44ED">
        <w:rPr>
          <w:rFonts w:ascii="Tahoma" w:hAnsi="Tahoma" w:cs="Tahoma"/>
          <w:sz w:val="15"/>
          <w:szCs w:val="15"/>
        </w:rPr>
        <w:t xml:space="preserve"> až na základě výzvy zadavatele dle </w:t>
      </w:r>
      <w:r>
        <w:rPr>
          <w:rFonts w:ascii="Tahoma" w:hAnsi="Tahoma" w:cs="Tahoma"/>
          <w:sz w:val="15"/>
          <w:szCs w:val="15"/>
          <w:lang w:val="cs-CZ"/>
        </w:rPr>
        <w:t xml:space="preserve">ust. </w:t>
      </w:r>
      <w:r w:rsidRPr="009E44ED">
        <w:rPr>
          <w:rFonts w:ascii="Tahoma" w:hAnsi="Tahoma" w:cs="Tahoma"/>
          <w:sz w:val="15"/>
          <w:szCs w:val="15"/>
        </w:rPr>
        <w:t xml:space="preserve">§ 122 odst. 3 ZZVZ vybranému dodavateli. Dodavatel tedy </w:t>
      </w:r>
      <w:r w:rsidRPr="009E44ED">
        <w:rPr>
          <w:rFonts w:ascii="Tahoma" w:hAnsi="Tahoma" w:cs="Tahoma"/>
          <w:sz w:val="15"/>
          <w:szCs w:val="15"/>
          <w:lang w:val="cs-CZ"/>
        </w:rPr>
        <w:t xml:space="preserve">v žádosti o účast </w:t>
      </w:r>
      <w:r w:rsidRPr="009E44ED">
        <w:rPr>
          <w:rFonts w:ascii="Tahoma" w:hAnsi="Tahoma" w:cs="Tahoma"/>
          <w:sz w:val="15"/>
          <w:szCs w:val="15"/>
        </w:rPr>
        <w:t>nemusí předložit uvedený</w:t>
      </w:r>
      <w:r w:rsidRPr="009E44ED">
        <w:rPr>
          <w:rFonts w:ascii="Tahoma" w:hAnsi="Tahoma" w:cs="Tahoma"/>
          <w:sz w:val="15"/>
          <w:szCs w:val="15"/>
          <w:lang w:val="cs-CZ"/>
        </w:rPr>
        <w:t xml:space="preserve"> </w:t>
      </w:r>
      <w:r w:rsidRPr="009E44ED">
        <w:rPr>
          <w:rFonts w:ascii="Tahoma" w:hAnsi="Tahoma" w:cs="Tahoma"/>
          <w:sz w:val="15"/>
          <w:szCs w:val="15"/>
        </w:rPr>
        <w:t xml:space="preserve">doklad; v takovém případě však musí </w:t>
      </w:r>
      <w:r w:rsidRPr="009E44ED">
        <w:rPr>
          <w:rFonts w:ascii="Tahoma" w:hAnsi="Tahoma" w:cs="Tahoma"/>
          <w:sz w:val="15"/>
          <w:szCs w:val="15"/>
          <w:lang w:val="cs-CZ"/>
        </w:rPr>
        <w:t xml:space="preserve"> </w:t>
      </w:r>
      <w:r w:rsidRPr="009E44ED">
        <w:rPr>
          <w:rFonts w:ascii="Tahoma" w:hAnsi="Tahoma" w:cs="Tahoma"/>
          <w:sz w:val="15"/>
          <w:szCs w:val="15"/>
        </w:rPr>
        <w:t xml:space="preserve">předložit čestné prohlášení, že uvedeným dokladem disponuje, příp. bude disponovat a bude schopen je postupem dle </w:t>
      </w:r>
      <w:r w:rsidRPr="009E44ED">
        <w:rPr>
          <w:rFonts w:ascii="Tahoma" w:hAnsi="Tahoma" w:cs="Tahoma"/>
          <w:sz w:val="15"/>
          <w:szCs w:val="15"/>
          <w:lang w:val="cs-CZ"/>
        </w:rPr>
        <w:t>odst.</w:t>
      </w:r>
      <w:r w:rsidRPr="009E44ED">
        <w:rPr>
          <w:rFonts w:ascii="Tahoma" w:hAnsi="Tahoma" w:cs="Tahoma"/>
          <w:sz w:val="15"/>
          <w:szCs w:val="15"/>
        </w:rPr>
        <w:t xml:space="preserve"> </w:t>
      </w:r>
      <w:r w:rsidRPr="009E44ED">
        <w:rPr>
          <w:rFonts w:ascii="Tahoma" w:hAnsi="Tahoma" w:cs="Tahoma"/>
          <w:sz w:val="15"/>
          <w:szCs w:val="15"/>
          <w:lang w:val="cs-CZ"/>
        </w:rPr>
        <w:t>29.7 Výzvy</w:t>
      </w:r>
      <w:r w:rsidRPr="009E44ED">
        <w:rPr>
          <w:rFonts w:ascii="Tahoma" w:hAnsi="Tahoma" w:cs="Tahoma"/>
          <w:sz w:val="15"/>
          <w:szCs w:val="15"/>
        </w:rPr>
        <w:t xml:space="preserve"> doložit.</w:t>
      </w:r>
    </w:p>
  </w:footnote>
  <w:footnote w:id="4">
    <w:p w14:paraId="6D502F9F" w14:textId="0AC8D2F3" w:rsidR="001258FA" w:rsidRPr="00C57012" w:rsidRDefault="001258FA">
      <w:pPr>
        <w:pStyle w:val="Textpoznpodarou"/>
        <w:rPr>
          <w:rFonts w:ascii="Tahoma" w:hAnsi="Tahoma" w:cs="Tahoma"/>
          <w:sz w:val="15"/>
          <w:szCs w:val="15"/>
          <w:lang w:val="cs-CZ"/>
        </w:rPr>
      </w:pPr>
      <w:r w:rsidRPr="00C57012">
        <w:rPr>
          <w:rStyle w:val="Znakapoznpodarou"/>
          <w:rFonts w:ascii="Tahoma" w:hAnsi="Tahoma" w:cs="Tahoma"/>
          <w:sz w:val="15"/>
          <w:szCs w:val="15"/>
        </w:rPr>
        <w:footnoteRef/>
      </w:r>
      <w:r w:rsidRPr="00C57012">
        <w:rPr>
          <w:rFonts w:ascii="Tahoma" w:hAnsi="Tahoma" w:cs="Tahoma"/>
          <w:sz w:val="15"/>
          <w:szCs w:val="15"/>
        </w:rPr>
        <w:t xml:space="preserve"> </w:t>
      </w:r>
      <w:r w:rsidRPr="00C57012">
        <w:rPr>
          <w:rFonts w:ascii="Tahoma" w:hAnsi="Tahoma" w:cs="Tahoma"/>
          <w:sz w:val="15"/>
          <w:szCs w:val="15"/>
          <w:lang w:val="cs-CZ"/>
        </w:rPr>
        <w:t>Investičními náklady se pro účely této Výzvy rozumí celkové náklady stavebních prací</w:t>
      </w:r>
      <w:r>
        <w:rPr>
          <w:rFonts w:ascii="Tahoma" w:hAnsi="Tahoma" w:cs="Tahoma"/>
          <w:sz w:val="15"/>
          <w:szCs w:val="15"/>
          <w:lang w:val="cs-CZ"/>
        </w:rPr>
        <w:t xml:space="preserve"> uhrazené</w:t>
      </w:r>
      <w:r w:rsidRPr="00C57012">
        <w:rPr>
          <w:rFonts w:ascii="Tahoma" w:hAnsi="Tahoma" w:cs="Tahoma"/>
          <w:sz w:val="15"/>
          <w:szCs w:val="15"/>
          <w:lang w:val="cs-CZ"/>
        </w:rPr>
        <w:t xml:space="preserve"> dle příslušné smlouvy ve znění případných dodatků a změn.</w:t>
      </w:r>
      <w:r>
        <w:rPr>
          <w:rFonts w:ascii="Tahoma" w:hAnsi="Tahoma" w:cs="Tahoma"/>
          <w:sz w:val="15"/>
          <w:szCs w:val="15"/>
          <w:lang w:val="cs-CZ"/>
        </w:rPr>
        <w:t xml:space="preserve"> Definice dle předchozí věty platí i pro pojem „cena díla“ uvedený v této Výzvě.</w:t>
      </w:r>
    </w:p>
  </w:footnote>
  <w:footnote w:id="5">
    <w:p w14:paraId="5D1B7C5A" w14:textId="5BB7ABE5" w:rsidR="001258FA" w:rsidRPr="00037269" w:rsidRDefault="001258FA" w:rsidP="00037269">
      <w:pPr>
        <w:pStyle w:val="Textpoznpodarou"/>
        <w:spacing w:after="30"/>
        <w:rPr>
          <w:rFonts w:ascii="Tahoma" w:hAnsi="Tahoma" w:cs="Tahoma"/>
          <w:sz w:val="15"/>
          <w:szCs w:val="15"/>
          <w:lang w:val="cs-CZ"/>
        </w:rPr>
      </w:pPr>
      <w:r w:rsidRPr="00037269">
        <w:rPr>
          <w:rStyle w:val="Znakapoznpodarou"/>
          <w:rFonts w:ascii="Tahoma" w:hAnsi="Tahoma" w:cs="Tahoma"/>
          <w:sz w:val="15"/>
          <w:szCs w:val="15"/>
        </w:rPr>
        <w:footnoteRef/>
      </w:r>
      <w:r w:rsidRPr="00037269">
        <w:rPr>
          <w:rFonts w:ascii="Tahoma" w:hAnsi="Tahoma" w:cs="Tahoma"/>
          <w:sz w:val="15"/>
          <w:szCs w:val="15"/>
        </w:rPr>
        <w:t xml:space="preserve"> </w:t>
      </w:r>
      <w:r w:rsidRPr="00037269">
        <w:rPr>
          <w:rFonts w:ascii="Tahoma" w:hAnsi="Tahoma" w:cs="Tahoma"/>
          <w:sz w:val="15"/>
          <w:szCs w:val="15"/>
          <w:lang w:val="cs-CZ"/>
        </w:rPr>
        <w:t xml:space="preserve">Zadavatel nicméně dodává, že si současně ve </w:t>
      </w:r>
      <w:r>
        <w:rPr>
          <w:rFonts w:ascii="Tahoma" w:hAnsi="Tahoma" w:cs="Tahoma"/>
          <w:sz w:val="15"/>
          <w:szCs w:val="15"/>
          <w:lang w:val="cs-CZ"/>
        </w:rPr>
        <w:t>s</w:t>
      </w:r>
      <w:r w:rsidRPr="00037269">
        <w:rPr>
          <w:rFonts w:ascii="Tahoma" w:hAnsi="Tahoma" w:cs="Tahoma"/>
          <w:sz w:val="15"/>
          <w:szCs w:val="15"/>
          <w:lang w:val="cs-CZ"/>
        </w:rPr>
        <w:t xml:space="preserve">mlouvě </w:t>
      </w:r>
      <w:r w:rsidRPr="00037269">
        <w:rPr>
          <w:rFonts w:ascii="Tahoma" w:hAnsi="Tahoma" w:cs="Tahoma"/>
          <w:sz w:val="15"/>
          <w:szCs w:val="15"/>
        </w:rPr>
        <w:t xml:space="preserve">vyhrazuje právo požadovat </w:t>
      </w:r>
      <w:r w:rsidRPr="00037269">
        <w:rPr>
          <w:rFonts w:ascii="Tahoma" w:hAnsi="Tahoma" w:cs="Tahoma"/>
          <w:sz w:val="15"/>
          <w:szCs w:val="15"/>
          <w:lang w:val="cs-CZ"/>
        </w:rPr>
        <w:t>změnu ve složení</w:t>
      </w:r>
      <w:r w:rsidRPr="00037269">
        <w:rPr>
          <w:rFonts w:ascii="Tahoma" w:hAnsi="Tahoma" w:cs="Tahoma"/>
          <w:sz w:val="15"/>
          <w:szCs w:val="15"/>
        </w:rPr>
        <w:t xml:space="preserve"> realizačního týmu </w:t>
      </w:r>
      <w:r w:rsidRPr="00037269">
        <w:rPr>
          <w:rFonts w:ascii="Tahoma" w:hAnsi="Tahoma" w:cs="Tahoma"/>
          <w:sz w:val="15"/>
          <w:szCs w:val="15"/>
          <w:lang w:val="cs-CZ"/>
        </w:rPr>
        <w:t>dodavatele v případě, že člen realizačního týmu</w:t>
      </w:r>
      <w:r w:rsidRPr="00037269">
        <w:rPr>
          <w:rFonts w:ascii="Tahoma" w:hAnsi="Tahoma" w:cs="Tahoma"/>
          <w:sz w:val="15"/>
          <w:szCs w:val="15"/>
        </w:rPr>
        <w:t xml:space="preserve"> vybran</w:t>
      </w:r>
      <w:r w:rsidRPr="00037269">
        <w:rPr>
          <w:rFonts w:ascii="Tahoma" w:hAnsi="Tahoma" w:cs="Tahoma"/>
          <w:sz w:val="15"/>
          <w:szCs w:val="15"/>
          <w:lang w:val="cs-CZ"/>
        </w:rPr>
        <w:t>ého</w:t>
      </w:r>
      <w:r w:rsidRPr="00037269">
        <w:rPr>
          <w:rFonts w:ascii="Tahoma" w:hAnsi="Tahoma" w:cs="Tahoma"/>
          <w:sz w:val="15"/>
          <w:szCs w:val="15"/>
        </w:rPr>
        <w:t xml:space="preserve"> dodavatel</w:t>
      </w:r>
      <w:r w:rsidRPr="00037269">
        <w:rPr>
          <w:rFonts w:ascii="Tahoma" w:hAnsi="Tahoma" w:cs="Tahoma"/>
          <w:sz w:val="15"/>
          <w:szCs w:val="15"/>
          <w:lang w:val="cs-CZ"/>
        </w:rPr>
        <w:t>e</w:t>
      </w:r>
      <w:r w:rsidRPr="00037269">
        <w:rPr>
          <w:rFonts w:ascii="Tahoma" w:hAnsi="Tahoma" w:cs="Tahoma"/>
          <w:sz w:val="15"/>
          <w:szCs w:val="15"/>
        </w:rPr>
        <w:t xml:space="preserve"> nebude vykonávat/nevykonává </w:t>
      </w:r>
      <w:r>
        <w:rPr>
          <w:rFonts w:ascii="Tahoma" w:hAnsi="Tahoma" w:cs="Tahoma"/>
          <w:sz w:val="15"/>
          <w:szCs w:val="15"/>
          <w:lang w:val="cs-CZ"/>
        </w:rPr>
        <w:t>s</w:t>
      </w:r>
      <w:r w:rsidRPr="00037269">
        <w:rPr>
          <w:rFonts w:ascii="Tahoma" w:hAnsi="Tahoma" w:cs="Tahoma"/>
          <w:sz w:val="15"/>
          <w:szCs w:val="15"/>
          <w:lang w:val="cs-CZ"/>
        </w:rPr>
        <w:t>lužby</w:t>
      </w:r>
      <w:r w:rsidRPr="00037269">
        <w:rPr>
          <w:rFonts w:ascii="Tahoma" w:hAnsi="Tahoma" w:cs="Tahoma"/>
          <w:sz w:val="15"/>
          <w:szCs w:val="15"/>
        </w:rPr>
        <w:t xml:space="preserve"> v dostatečném rozsahu nebo kvalitě</w:t>
      </w:r>
      <w:r w:rsidRPr="00037269">
        <w:rPr>
          <w:rFonts w:ascii="Tahoma" w:hAnsi="Tahoma" w:cs="Tahoma"/>
          <w:sz w:val="15"/>
          <w:szCs w:val="15"/>
          <w:lang w:val="cs-CZ"/>
        </w:rPr>
        <w:t xml:space="preserve"> či jinak v rozporu se </w:t>
      </w:r>
      <w:r>
        <w:rPr>
          <w:rFonts w:ascii="Tahoma" w:hAnsi="Tahoma" w:cs="Tahoma"/>
          <w:sz w:val="15"/>
          <w:szCs w:val="15"/>
          <w:lang w:val="cs-CZ"/>
        </w:rPr>
        <w:t>s</w:t>
      </w:r>
      <w:r w:rsidRPr="00037269">
        <w:rPr>
          <w:rFonts w:ascii="Tahoma" w:hAnsi="Tahoma" w:cs="Tahoma"/>
          <w:sz w:val="15"/>
          <w:szCs w:val="15"/>
          <w:lang w:val="cs-CZ"/>
        </w:rPr>
        <w:t>mlouvou</w:t>
      </w:r>
      <w:r w:rsidRPr="00037269">
        <w:rPr>
          <w:rFonts w:ascii="Tahoma" w:hAnsi="Tahoma" w:cs="Tahoma"/>
          <w:sz w:val="15"/>
          <w:szCs w:val="15"/>
        </w:rPr>
        <w:t>.</w:t>
      </w:r>
    </w:p>
  </w:footnote>
  <w:footnote w:id="6">
    <w:p w14:paraId="34C46C18" w14:textId="285068E0" w:rsidR="001258FA" w:rsidRPr="00F0716F" w:rsidRDefault="001258FA" w:rsidP="009E44ED">
      <w:pPr>
        <w:pStyle w:val="Textpoznpodarou"/>
        <w:spacing w:after="30"/>
        <w:rPr>
          <w:rFonts w:ascii="Tahoma" w:hAnsi="Tahoma" w:cs="Tahoma"/>
          <w:sz w:val="15"/>
          <w:szCs w:val="15"/>
          <w:lang w:val="cs-CZ"/>
        </w:rPr>
      </w:pPr>
      <w:r w:rsidRPr="00F0716F">
        <w:rPr>
          <w:rStyle w:val="Znakapoznpodarou"/>
          <w:rFonts w:ascii="Tahoma" w:hAnsi="Tahoma" w:cs="Tahoma"/>
          <w:sz w:val="15"/>
          <w:szCs w:val="15"/>
        </w:rPr>
        <w:footnoteRef/>
      </w:r>
      <w:r w:rsidRPr="00F0716F">
        <w:rPr>
          <w:rFonts w:ascii="Tahoma" w:hAnsi="Tahoma" w:cs="Tahoma"/>
          <w:sz w:val="15"/>
          <w:szCs w:val="15"/>
        </w:rPr>
        <w:t xml:space="preserve"> </w:t>
      </w:r>
      <w:r w:rsidRPr="00F0716F">
        <w:rPr>
          <w:rFonts w:ascii="Tahoma" w:hAnsi="Tahoma" w:cs="Tahoma"/>
          <w:sz w:val="15"/>
          <w:szCs w:val="15"/>
          <w:lang w:val="cs-CZ"/>
        </w:rPr>
        <w:t>Vodohospodářskou stavbou se rozumí stavba dle vymezení Sazebníku UNIKA 2023-2024</w:t>
      </w:r>
      <w:r>
        <w:rPr>
          <w:rFonts w:ascii="Tahoma" w:hAnsi="Tahoma" w:cs="Tahoma"/>
          <w:sz w:val="15"/>
          <w:szCs w:val="15"/>
          <w:lang w:val="cs-CZ"/>
        </w:rPr>
        <w:t>. Platí i pro další výskyty tohoto pojmu v této Výzvě.</w:t>
      </w:r>
    </w:p>
  </w:footnote>
  <w:footnote w:id="7">
    <w:p w14:paraId="4846FF4F" w14:textId="3C350401" w:rsidR="001258FA" w:rsidRPr="00F0716F" w:rsidRDefault="001258FA" w:rsidP="009E44ED">
      <w:pPr>
        <w:pStyle w:val="Textpoznpodarou"/>
        <w:spacing w:after="30"/>
        <w:rPr>
          <w:rFonts w:ascii="Tahoma" w:hAnsi="Tahoma" w:cs="Tahoma"/>
          <w:sz w:val="15"/>
          <w:szCs w:val="15"/>
          <w:lang w:val="cs-CZ"/>
        </w:rPr>
      </w:pPr>
      <w:r w:rsidRPr="00F0716F">
        <w:rPr>
          <w:rStyle w:val="Znakapoznpodarou"/>
          <w:rFonts w:ascii="Tahoma" w:hAnsi="Tahoma" w:cs="Tahoma"/>
          <w:sz w:val="15"/>
          <w:szCs w:val="15"/>
        </w:rPr>
        <w:footnoteRef/>
      </w:r>
      <w:r w:rsidRPr="00F0716F">
        <w:rPr>
          <w:rFonts w:ascii="Tahoma" w:hAnsi="Tahoma" w:cs="Tahoma"/>
          <w:sz w:val="15"/>
          <w:szCs w:val="15"/>
        </w:rPr>
        <w:t xml:space="preserve"> </w:t>
      </w:r>
      <w:r w:rsidRPr="00F0716F">
        <w:rPr>
          <w:rFonts w:ascii="Tahoma" w:hAnsi="Tahoma" w:cs="Tahoma"/>
          <w:sz w:val="15"/>
          <w:szCs w:val="15"/>
          <w:lang w:val="cs-CZ"/>
        </w:rPr>
        <w:t>Průmyslovou stavbou se rozumí stavby výrobních hal, zemědělských objektů, showroomů, komunikací a zpevněných ploch</w:t>
      </w:r>
      <w:r>
        <w:rPr>
          <w:rFonts w:ascii="Tahoma" w:hAnsi="Tahoma" w:cs="Tahoma"/>
          <w:sz w:val="15"/>
          <w:szCs w:val="15"/>
          <w:lang w:val="cs-CZ"/>
        </w:rPr>
        <w:t>. Platí i pro další výskyty tohoto pojmu v této Výzvě</w:t>
      </w:r>
      <w:r w:rsidRPr="00F0716F">
        <w:rPr>
          <w:rFonts w:ascii="Tahoma" w:hAnsi="Tahoma" w:cs="Tahoma"/>
          <w:sz w:val="15"/>
          <w:szCs w:val="15"/>
          <w:lang w:val="cs-CZ"/>
        </w:rPr>
        <w:t>.</w:t>
      </w:r>
    </w:p>
  </w:footnote>
  <w:footnote w:id="8">
    <w:p w14:paraId="04F267FA" w14:textId="30FACDB9" w:rsidR="001258FA" w:rsidRPr="00037269" w:rsidRDefault="001258FA" w:rsidP="00FD5659">
      <w:pPr>
        <w:pStyle w:val="Textpoznpodarou"/>
        <w:spacing w:after="30"/>
        <w:rPr>
          <w:rFonts w:ascii="Tahoma" w:hAnsi="Tahoma" w:cs="Tahoma"/>
          <w:sz w:val="15"/>
          <w:szCs w:val="15"/>
          <w:lang w:val="cs-CZ"/>
        </w:rPr>
      </w:pPr>
      <w:r w:rsidRPr="00037269">
        <w:rPr>
          <w:rStyle w:val="Znakapoznpodarou"/>
          <w:rFonts w:ascii="Tahoma" w:hAnsi="Tahoma" w:cs="Tahoma"/>
          <w:sz w:val="15"/>
          <w:szCs w:val="15"/>
        </w:rPr>
        <w:footnoteRef/>
      </w:r>
      <w:r w:rsidRPr="00037269">
        <w:rPr>
          <w:rFonts w:ascii="Tahoma" w:hAnsi="Tahoma" w:cs="Tahoma"/>
          <w:sz w:val="15"/>
          <w:szCs w:val="15"/>
        </w:rPr>
        <w:t xml:space="preserve"> </w:t>
      </w:r>
      <w:r w:rsidRPr="00037269">
        <w:rPr>
          <w:rFonts w:ascii="Tahoma" w:hAnsi="Tahoma" w:cs="Tahoma"/>
          <w:sz w:val="15"/>
          <w:szCs w:val="15"/>
          <w:lang w:val="cs-CZ"/>
        </w:rPr>
        <w:t>Tj. dokumentace pro územní rozhodnutí (dále jen „</w:t>
      </w:r>
      <w:r w:rsidRPr="00037269">
        <w:rPr>
          <w:rFonts w:ascii="Tahoma" w:hAnsi="Tahoma" w:cs="Tahoma"/>
          <w:sz w:val="15"/>
          <w:szCs w:val="15"/>
          <w:u w:val="single"/>
          <w:lang w:val="cs-CZ"/>
        </w:rPr>
        <w:t>DÚR</w:t>
      </w:r>
      <w:r w:rsidRPr="00037269">
        <w:rPr>
          <w:rFonts w:ascii="Tahoma" w:hAnsi="Tahoma" w:cs="Tahoma"/>
          <w:sz w:val="15"/>
          <w:szCs w:val="15"/>
          <w:lang w:val="cs-CZ"/>
        </w:rPr>
        <w:t>“).</w:t>
      </w:r>
    </w:p>
  </w:footnote>
  <w:footnote w:id="9">
    <w:p w14:paraId="54C09F2A" w14:textId="4C0BC1D4" w:rsidR="001258FA" w:rsidRPr="00FD50A0" w:rsidRDefault="001258FA" w:rsidP="00FD50A0">
      <w:pPr>
        <w:pStyle w:val="Textpoznpodarou"/>
        <w:spacing w:after="30"/>
        <w:rPr>
          <w:rFonts w:ascii="Tahoma" w:hAnsi="Tahoma" w:cs="Tahoma"/>
          <w:sz w:val="15"/>
          <w:szCs w:val="15"/>
          <w:lang w:val="cs-CZ"/>
        </w:rPr>
      </w:pPr>
      <w:r w:rsidRPr="00FD50A0">
        <w:rPr>
          <w:rStyle w:val="Znakapoznpodarou"/>
          <w:rFonts w:ascii="Tahoma" w:hAnsi="Tahoma" w:cs="Tahoma"/>
          <w:sz w:val="15"/>
          <w:szCs w:val="15"/>
        </w:rPr>
        <w:footnoteRef/>
      </w:r>
      <w:r w:rsidRPr="00FD50A0">
        <w:rPr>
          <w:rFonts w:ascii="Tahoma" w:hAnsi="Tahoma" w:cs="Tahoma"/>
          <w:sz w:val="15"/>
          <w:szCs w:val="15"/>
          <w:lang w:val="cs-CZ"/>
        </w:rPr>
        <w:t xml:space="preserve"> Tj. </w:t>
      </w:r>
      <w:r w:rsidRPr="00FD50A0">
        <w:rPr>
          <w:rStyle w:val="cf01"/>
          <w:rFonts w:ascii="Tahoma" w:hAnsi="Tahoma" w:cs="Tahoma"/>
          <w:sz w:val="15"/>
          <w:szCs w:val="15"/>
        </w:rPr>
        <w:t>dokumentace pro stavební povolení</w:t>
      </w:r>
      <w:r w:rsidRPr="00FD50A0">
        <w:rPr>
          <w:rFonts w:ascii="Tahoma" w:hAnsi="Tahoma" w:cs="Tahoma"/>
          <w:sz w:val="15"/>
          <w:szCs w:val="15"/>
          <w:lang w:val="cs-CZ"/>
        </w:rPr>
        <w:t>.</w:t>
      </w:r>
    </w:p>
  </w:footnote>
  <w:footnote w:id="10">
    <w:p w14:paraId="52EA4C14" w14:textId="4A1BA9EA" w:rsidR="001258FA" w:rsidRPr="00F0716F" w:rsidDel="00FB7261" w:rsidRDefault="001258FA" w:rsidP="007958CF">
      <w:pPr>
        <w:pStyle w:val="Textpoznpodarou"/>
        <w:spacing w:after="30"/>
        <w:rPr>
          <w:del w:id="310" w:author="Autor"/>
          <w:rFonts w:ascii="Tahoma" w:hAnsi="Tahoma" w:cs="Tahoma"/>
          <w:sz w:val="15"/>
          <w:szCs w:val="15"/>
          <w:lang w:val="cs-CZ"/>
        </w:rPr>
      </w:pPr>
      <w:del w:id="311" w:author="Autor">
        <w:r w:rsidRPr="00F0716F" w:rsidDel="00FB7261">
          <w:rPr>
            <w:rStyle w:val="Znakapoznpodarou"/>
            <w:rFonts w:ascii="Tahoma" w:hAnsi="Tahoma" w:cs="Tahoma"/>
            <w:sz w:val="15"/>
            <w:szCs w:val="15"/>
          </w:rPr>
          <w:footnoteRef/>
        </w:r>
        <w:r w:rsidRPr="00F0716F" w:rsidDel="00FB7261">
          <w:rPr>
            <w:rFonts w:ascii="Tahoma" w:hAnsi="Tahoma" w:cs="Tahoma"/>
            <w:sz w:val="15"/>
            <w:szCs w:val="15"/>
          </w:rPr>
          <w:delText xml:space="preserve"> </w:delText>
        </w:r>
        <w:r w:rsidRPr="00F0716F" w:rsidDel="00FB7261">
          <w:rPr>
            <w:rFonts w:ascii="Tahoma" w:hAnsi="Tahoma" w:cs="Tahoma"/>
            <w:sz w:val="15"/>
            <w:szCs w:val="15"/>
            <w:lang w:val="cs-CZ"/>
          </w:rPr>
          <w:delText>Nemusí se nicméně jednat o totožnou zakázku, kterou člen týmu na pozici Odborný člen týmu – specialista stavební inženýr v</w:delText>
        </w:r>
        <w:r w:rsidDel="00FB7261">
          <w:rPr>
            <w:rFonts w:ascii="Tahoma" w:hAnsi="Tahoma" w:cs="Tahoma"/>
            <w:sz w:val="15"/>
            <w:szCs w:val="15"/>
            <w:lang w:val="cs-CZ"/>
          </w:rPr>
          <w:delText> </w:delText>
        </w:r>
        <w:r w:rsidRPr="00F0716F" w:rsidDel="00FB7261">
          <w:rPr>
            <w:rFonts w:ascii="Tahoma" w:hAnsi="Tahoma" w:cs="Tahoma"/>
            <w:sz w:val="15"/>
            <w:szCs w:val="15"/>
            <w:lang w:val="cs-CZ"/>
          </w:rPr>
          <w:delText>oboru pozemní stavby nebo Odborný člen týmu – specialista v oboru statika a dynamika staveb prokazuje kvalifikaci.</w:delText>
        </w:r>
      </w:del>
    </w:p>
  </w:footnote>
  <w:footnote w:id="11">
    <w:p w14:paraId="6EE2C734" w14:textId="602F4883" w:rsidR="001258FA" w:rsidRPr="00927527" w:rsidRDefault="001258FA" w:rsidP="003C727F">
      <w:pPr>
        <w:pStyle w:val="Textpoznpodarou"/>
        <w:spacing w:after="30"/>
        <w:rPr>
          <w:rFonts w:ascii="Tahoma" w:hAnsi="Tahoma" w:cs="Tahoma"/>
          <w:sz w:val="15"/>
          <w:szCs w:val="15"/>
          <w:lang w:val="cs-CZ"/>
        </w:rPr>
      </w:pPr>
      <w:r w:rsidRPr="00927527">
        <w:rPr>
          <w:rStyle w:val="Znakapoznpodarou"/>
          <w:rFonts w:ascii="Tahoma" w:hAnsi="Tahoma" w:cs="Tahoma"/>
          <w:sz w:val="15"/>
          <w:szCs w:val="15"/>
        </w:rPr>
        <w:footnoteRef/>
      </w:r>
      <w:r w:rsidRPr="00927527">
        <w:rPr>
          <w:rFonts w:ascii="Tahoma" w:hAnsi="Tahoma" w:cs="Tahoma"/>
          <w:sz w:val="15"/>
          <w:szCs w:val="15"/>
        </w:rPr>
        <w:t xml:space="preserve"> </w:t>
      </w:r>
      <w:r w:rsidRPr="00927527">
        <w:rPr>
          <w:rFonts w:ascii="Tahoma" w:hAnsi="Tahoma" w:cs="Tahoma"/>
          <w:sz w:val="15"/>
          <w:szCs w:val="15"/>
          <w:lang w:val="cs-CZ"/>
        </w:rPr>
        <w:t xml:space="preserve">Zadavatel pro jistotu konstatuje, že požadavky uvedené v bodě i. a </w:t>
      </w:r>
      <w:proofErr w:type="spellStart"/>
      <w:r w:rsidRPr="00927527">
        <w:rPr>
          <w:rFonts w:ascii="Tahoma" w:hAnsi="Tahoma" w:cs="Tahoma"/>
          <w:sz w:val="15"/>
          <w:szCs w:val="15"/>
          <w:lang w:val="cs-CZ"/>
        </w:rPr>
        <w:t>ii</w:t>
      </w:r>
      <w:proofErr w:type="spellEnd"/>
      <w:r w:rsidRPr="00927527">
        <w:rPr>
          <w:rFonts w:ascii="Tahoma" w:hAnsi="Tahoma" w:cs="Tahoma"/>
          <w:sz w:val="15"/>
          <w:szCs w:val="15"/>
          <w:lang w:val="cs-CZ"/>
        </w:rPr>
        <w:t>. předmětného kvalifikačního kritéria mohou být prokázán</w:t>
      </w:r>
      <w:r>
        <w:rPr>
          <w:rFonts w:ascii="Tahoma" w:hAnsi="Tahoma" w:cs="Tahoma"/>
          <w:sz w:val="15"/>
          <w:szCs w:val="15"/>
          <w:lang w:val="cs-CZ"/>
        </w:rPr>
        <w:t>y</w:t>
      </w:r>
      <w:r w:rsidRPr="00927527">
        <w:rPr>
          <w:rFonts w:ascii="Tahoma" w:hAnsi="Tahoma" w:cs="Tahoma"/>
          <w:sz w:val="15"/>
          <w:szCs w:val="15"/>
          <w:lang w:val="cs-CZ"/>
        </w:rPr>
        <w:t xml:space="preserve"> dvěma osobami</w:t>
      </w:r>
      <w:r>
        <w:rPr>
          <w:rFonts w:ascii="Tahoma" w:hAnsi="Tahoma" w:cs="Tahoma"/>
          <w:sz w:val="15"/>
          <w:szCs w:val="15"/>
          <w:lang w:val="cs-CZ"/>
        </w:rPr>
        <w:t>, tj. není nutné, aby oba tyto požadavky splnila jedna a tatáž osoba</w:t>
      </w:r>
      <w:r w:rsidRPr="00927527">
        <w:rPr>
          <w:rFonts w:ascii="Tahoma" w:hAnsi="Tahoma" w:cs="Tahoma"/>
          <w:sz w:val="15"/>
          <w:szCs w:val="15"/>
          <w:lang w:val="cs-CZ"/>
        </w:rPr>
        <w:t xml:space="preserve">. </w:t>
      </w:r>
    </w:p>
  </w:footnote>
  <w:footnote w:id="12">
    <w:p w14:paraId="01A354C2" w14:textId="0A7483AC" w:rsidR="001258FA" w:rsidRPr="00927527" w:rsidDel="00FB7261" w:rsidRDefault="001258FA" w:rsidP="007958CF">
      <w:pPr>
        <w:pStyle w:val="Textpoznpodarou"/>
        <w:spacing w:after="30"/>
        <w:rPr>
          <w:del w:id="314" w:author="Autor"/>
          <w:rFonts w:ascii="Tahoma" w:hAnsi="Tahoma" w:cs="Tahoma"/>
          <w:sz w:val="15"/>
          <w:szCs w:val="15"/>
          <w:lang w:val="cs-CZ"/>
        </w:rPr>
      </w:pPr>
      <w:del w:id="315" w:author="Autor">
        <w:r w:rsidRPr="00F0716F" w:rsidDel="00FB7261">
          <w:rPr>
            <w:rStyle w:val="Znakapoznpodarou"/>
            <w:rFonts w:ascii="Tahoma" w:hAnsi="Tahoma" w:cs="Tahoma"/>
            <w:sz w:val="15"/>
            <w:szCs w:val="15"/>
          </w:rPr>
          <w:footnoteRef/>
        </w:r>
        <w:r w:rsidRPr="00F0716F" w:rsidDel="00FB7261">
          <w:rPr>
            <w:rFonts w:ascii="Tahoma" w:hAnsi="Tahoma" w:cs="Tahoma"/>
            <w:sz w:val="15"/>
            <w:szCs w:val="15"/>
          </w:rPr>
          <w:delText xml:space="preserve"> </w:delText>
        </w:r>
        <w:r w:rsidRPr="00F0716F" w:rsidDel="00FB7261">
          <w:rPr>
            <w:rFonts w:ascii="Tahoma" w:hAnsi="Tahoma" w:cs="Tahoma"/>
            <w:sz w:val="15"/>
            <w:szCs w:val="15"/>
            <w:lang w:val="cs-CZ"/>
          </w:rPr>
          <w:delText xml:space="preserve">Viz poznámka pod čarou č. </w:delText>
        </w:r>
        <w:r w:rsidDel="00FB7261">
          <w:rPr>
            <w:rFonts w:ascii="Tahoma" w:hAnsi="Tahoma" w:cs="Tahoma"/>
            <w:sz w:val="15"/>
            <w:szCs w:val="15"/>
            <w:lang w:val="cs-CZ"/>
          </w:rPr>
          <w:delText>10</w:delText>
        </w:r>
        <w:r w:rsidRPr="00F0716F" w:rsidDel="00FB7261">
          <w:rPr>
            <w:rFonts w:ascii="Tahoma" w:hAnsi="Tahoma" w:cs="Tahoma"/>
            <w:sz w:val="15"/>
            <w:szCs w:val="15"/>
            <w:lang w:val="cs-CZ"/>
          </w:rPr>
          <w:delText>.</w:delText>
        </w:r>
        <w:r w:rsidDel="00FB7261">
          <w:rPr>
            <w:rFonts w:ascii="Tahoma" w:hAnsi="Tahoma" w:cs="Tahoma"/>
            <w:sz w:val="15"/>
            <w:szCs w:val="15"/>
            <w:lang w:val="cs-CZ"/>
          </w:rPr>
          <w:delText xml:space="preserve"> </w:delText>
        </w:r>
        <w:r w:rsidRPr="00F0716F" w:rsidDel="00FB7261">
          <w:rPr>
            <w:rFonts w:ascii="Tahoma" w:hAnsi="Tahoma" w:cs="Tahoma"/>
            <w:sz w:val="15"/>
            <w:szCs w:val="15"/>
            <w:lang w:val="cs-CZ"/>
          </w:rPr>
          <w:delText xml:space="preserve">Nemusí se nicméně jednat o totožnou zakázku, kterou člen týmu na pozici Odborný člen týmu – specialista </w:delText>
        </w:r>
        <w:r w:rsidDel="00FB7261">
          <w:rPr>
            <w:rFonts w:ascii="Tahoma" w:hAnsi="Tahoma" w:cs="Tahoma"/>
            <w:sz w:val="15"/>
            <w:szCs w:val="15"/>
            <w:lang w:val="cs-CZ"/>
          </w:rPr>
          <w:delText>geotechnik</w:delText>
        </w:r>
        <w:r w:rsidRPr="00F0716F" w:rsidDel="00FB7261">
          <w:rPr>
            <w:rFonts w:ascii="Tahoma" w:hAnsi="Tahoma" w:cs="Tahoma"/>
            <w:sz w:val="15"/>
            <w:szCs w:val="15"/>
            <w:lang w:val="cs-CZ"/>
          </w:rPr>
          <w:delText xml:space="preserve"> prokazuje kvalifikaci.</w:delText>
        </w:r>
      </w:del>
    </w:p>
  </w:footnote>
  <w:footnote w:id="13">
    <w:p w14:paraId="1E30BCA0" w14:textId="42F92E89" w:rsidR="001258FA" w:rsidRPr="005B175D" w:rsidDel="00FC0124" w:rsidRDefault="001258FA">
      <w:pPr>
        <w:pStyle w:val="Textpoznpodarou"/>
        <w:rPr>
          <w:del w:id="371" w:author="Autor"/>
          <w:rFonts w:ascii="Tahoma" w:hAnsi="Tahoma" w:cs="Tahoma"/>
          <w:sz w:val="15"/>
          <w:szCs w:val="15"/>
          <w:lang w:val="cs-CZ"/>
        </w:rPr>
      </w:pPr>
      <w:del w:id="372" w:author="Autor">
        <w:r w:rsidRPr="005B175D" w:rsidDel="00FC0124">
          <w:rPr>
            <w:rStyle w:val="Znakapoznpodarou"/>
            <w:rFonts w:ascii="Tahoma" w:hAnsi="Tahoma" w:cs="Tahoma"/>
            <w:sz w:val="15"/>
            <w:szCs w:val="15"/>
          </w:rPr>
          <w:footnoteRef/>
        </w:r>
        <w:r w:rsidRPr="005B175D" w:rsidDel="00FC0124">
          <w:rPr>
            <w:rFonts w:ascii="Tahoma" w:hAnsi="Tahoma" w:cs="Tahoma"/>
            <w:sz w:val="15"/>
            <w:szCs w:val="15"/>
          </w:rPr>
          <w:delText xml:space="preserve"> </w:delText>
        </w:r>
        <w:r w:rsidRPr="00382143" w:rsidDel="00FC0124">
          <w:rPr>
            <w:rFonts w:ascii="Tahoma" w:hAnsi="Tahoma" w:cs="Tahoma"/>
            <w:sz w:val="15"/>
            <w:szCs w:val="15"/>
            <w:lang w:val="cs-CZ"/>
          </w:rPr>
          <w:delText>Nemusí se nicméně jednat o totožnou zakázku, kterou člen týmu na pozici Odborný člen týmu – specialista stavební inženýr v</w:delText>
        </w:r>
        <w:r w:rsidRPr="00CC5B72" w:rsidDel="00FC0124">
          <w:rPr>
            <w:rFonts w:ascii="Tahoma" w:hAnsi="Tahoma" w:cs="Tahoma"/>
            <w:sz w:val="15"/>
            <w:szCs w:val="15"/>
            <w:lang w:val="cs-CZ"/>
          </w:rPr>
          <w:delText> oboru pozemní stavby nebo Odborný člen týmu – specialista v oboru statika a dynamika staveb prokazuje kvalifikaci.</w:delText>
        </w:r>
      </w:del>
    </w:p>
  </w:footnote>
  <w:footnote w:id="14">
    <w:p w14:paraId="79B94666" w14:textId="4C0514D2" w:rsidR="001258FA" w:rsidRPr="00DC0D95" w:rsidRDefault="001258FA" w:rsidP="0004320C">
      <w:pPr>
        <w:pStyle w:val="Textpoznpodarou"/>
        <w:rPr>
          <w:rFonts w:ascii="Tahoma" w:hAnsi="Tahoma" w:cs="Tahoma"/>
          <w:sz w:val="15"/>
          <w:szCs w:val="15"/>
          <w:lang w:val="cs-CZ"/>
        </w:rPr>
      </w:pPr>
      <w:r w:rsidRPr="00DC0D95">
        <w:rPr>
          <w:rStyle w:val="Znakapoznpodarou"/>
          <w:rFonts w:ascii="Tahoma" w:hAnsi="Tahoma" w:cs="Tahoma"/>
          <w:sz w:val="15"/>
          <w:szCs w:val="15"/>
        </w:rPr>
        <w:footnoteRef/>
      </w:r>
      <w:r w:rsidRPr="00DC0D95">
        <w:rPr>
          <w:rFonts w:ascii="Tahoma" w:hAnsi="Tahoma" w:cs="Tahoma"/>
          <w:sz w:val="15"/>
          <w:szCs w:val="15"/>
        </w:rPr>
        <w:t xml:space="preserve"> </w:t>
      </w:r>
      <w:r w:rsidRPr="00DC0D95">
        <w:rPr>
          <w:rFonts w:ascii="Tahoma" w:hAnsi="Tahoma" w:cs="Tahoma"/>
          <w:sz w:val="15"/>
          <w:szCs w:val="15"/>
        </w:rPr>
        <w:t>Např. v případě požadavku na délku praxe členů realizačního týmu lze do doby praxe započíst i dobu dosaženou</w:t>
      </w:r>
      <w:r w:rsidRPr="00DC0D95">
        <w:rPr>
          <w:rFonts w:ascii="Tahoma" w:hAnsi="Tahoma" w:cs="Tahoma"/>
          <w:sz w:val="15"/>
          <w:szCs w:val="15"/>
          <w:lang w:val="cs-CZ"/>
        </w:rPr>
        <w:t xml:space="preserve"> </w:t>
      </w:r>
      <w:r w:rsidRPr="00DC0D95">
        <w:rPr>
          <w:rFonts w:ascii="Tahoma" w:hAnsi="Tahoma" w:cs="Tahoma"/>
          <w:sz w:val="15"/>
          <w:szCs w:val="15"/>
        </w:rPr>
        <w:t xml:space="preserve">po skončení lhůty pro prokázání kvalifikace, a to až do obdržení výzvy Zadavatele </w:t>
      </w:r>
      <w:r w:rsidRPr="00B9303A">
        <w:rPr>
          <w:rFonts w:ascii="Tahoma" w:hAnsi="Tahoma" w:cs="Tahoma"/>
          <w:sz w:val="15"/>
          <w:szCs w:val="15"/>
        </w:rPr>
        <w:t xml:space="preserve">podle </w:t>
      </w:r>
      <w:r>
        <w:rPr>
          <w:rFonts w:ascii="Tahoma" w:hAnsi="Tahoma" w:cs="Tahoma"/>
          <w:sz w:val="15"/>
          <w:szCs w:val="15"/>
          <w:lang w:val="cs-CZ"/>
        </w:rPr>
        <w:t>odst.</w:t>
      </w:r>
      <w:r w:rsidRPr="00B9303A">
        <w:rPr>
          <w:rFonts w:ascii="Tahoma" w:hAnsi="Tahoma" w:cs="Tahoma"/>
          <w:sz w:val="15"/>
          <w:szCs w:val="15"/>
        </w:rPr>
        <w:t xml:space="preserve"> </w:t>
      </w:r>
      <w:r w:rsidRPr="00B9303A">
        <w:rPr>
          <w:rFonts w:ascii="Tahoma" w:hAnsi="Tahoma" w:cs="Tahoma"/>
          <w:sz w:val="15"/>
          <w:szCs w:val="15"/>
          <w:lang w:val="cs-CZ"/>
        </w:rPr>
        <w:t>24</w:t>
      </w:r>
      <w:r w:rsidRPr="00DC0D95">
        <w:rPr>
          <w:rFonts w:ascii="Tahoma" w:hAnsi="Tahoma" w:cs="Tahoma"/>
          <w:sz w:val="15"/>
          <w:szCs w:val="15"/>
        </w:rPr>
        <w:t>.2</w:t>
      </w:r>
      <w:r w:rsidRPr="00DC0D95">
        <w:rPr>
          <w:rFonts w:ascii="Tahoma" w:hAnsi="Tahoma" w:cs="Tahoma"/>
          <w:sz w:val="15"/>
          <w:szCs w:val="15"/>
          <w:lang w:val="cs-CZ"/>
        </w:rPr>
        <w:t xml:space="preserve"> Výzvy</w:t>
      </w:r>
      <w:r w:rsidRPr="00DC0D95">
        <w:rPr>
          <w:rFonts w:ascii="Tahoma" w:hAnsi="Tahoma" w:cs="Tahoma"/>
          <w:sz w:val="15"/>
          <w:szCs w:val="15"/>
        </w:rPr>
        <w:t>.</w:t>
      </w:r>
    </w:p>
  </w:footnote>
  <w:footnote w:id="15">
    <w:p w14:paraId="1574123D" w14:textId="44E4A729" w:rsidR="001258FA" w:rsidRPr="0049245C" w:rsidRDefault="001258FA">
      <w:pPr>
        <w:pStyle w:val="Textpoznpodarou"/>
        <w:rPr>
          <w:rFonts w:ascii="Tahoma" w:hAnsi="Tahoma" w:cs="Tahoma"/>
          <w:sz w:val="15"/>
          <w:szCs w:val="15"/>
          <w:lang w:val="cs-CZ"/>
        </w:rPr>
      </w:pPr>
      <w:r w:rsidRPr="0049245C">
        <w:rPr>
          <w:rStyle w:val="Znakapoznpodarou"/>
          <w:rFonts w:ascii="Tahoma" w:hAnsi="Tahoma" w:cs="Tahoma"/>
          <w:sz w:val="15"/>
          <w:szCs w:val="15"/>
        </w:rPr>
        <w:footnoteRef/>
      </w:r>
      <w:r w:rsidRPr="0049245C">
        <w:rPr>
          <w:rFonts w:ascii="Tahoma" w:hAnsi="Tahoma" w:cs="Tahoma"/>
          <w:sz w:val="15"/>
          <w:szCs w:val="15"/>
        </w:rPr>
        <w:t xml:space="preserve"> </w:t>
      </w:r>
      <w:r w:rsidRPr="0049245C">
        <w:rPr>
          <w:rFonts w:ascii="Tahoma" w:hAnsi="Tahoma" w:cs="Tahoma"/>
          <w:sz w:val="15"/>
          <w:szCs w:val="15"/>
          <w:lang w:val="cs-CZ"/>
        </w:rPr>
        <w:t xml:space="preserve">Na základě přílohy a012 Výzvy bude účastníkem zpracován harmonogram, který bude předložen v nabídce účastníka. Takto zpracovaný </w:t>
      </w:r>
      <w:r>
        <w:rPr>
          <w:rFonts w:ascii="Tahoma" w:hAnsi="Tahoma" w:cs="Tahoma"/>
          <w:sz w:val="15"/>
          <w:szCs w:val="15"/>
          <w:lang w:val="cs-CZ"/>
        </w:rPr>
        <w:t>harmonogram</w:t>
      </w:r>
      <w:r w:rsidRPr="0049245C">
        <w:rPr>
          <w:rFonts w:ascii="Tahoma" w:hAnsi="Tahoma" w:cs="Tahoma"/>
          <w:sz w:val="15"/>
          <w:szCs w:val="15"/>
        </w:rPr>
        <w:t xml:space="preserve"> se následně stane přílohou č. 11 smlouvy</w:t>
      </w:r>
      <w:r w:rsidRPr="0049245C">
        <w:rPr>
          <w:rFonts w:ascii="Tahoma" w:hAnsi="Tahoma" w:cs="Tahoma"/>
          <w:sz w:val="15"/>
          <w:szCs w:val="15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0A295" w14:textId="14C8DF6D" w:rsidR="001258FA" w:rsidRDefault="001258FA" w:rsidP="00B147AF">
    <w:pPr>
      <w:pStyle w:val="Zhlav"/>
      <w:tabs>
        <w:tab w:val="clear" w:pos="4536"/>
        <w:tab w:val="clear" w:pos="9072"/>
        <w:tab w:val="left" w:pos="1665"/>
      </w:tabs>
      <w:rPr>
        <w:b/>
        <w:smallCaps/>
        <w:lang w:val="cs-CZ"/>
      </w:rPr>
    </w:pPr>
    <w:r>
      <w:rPr>
        <w:b/>
        <w:smallCaps/>
        <w:lang w:val="cs-CZ"/>
      </w:rPr>
      <w:tab/>
    </w:r>
  </w:p>
  <w:p w14:paraId="487A1A40" w14:textId="47153FCB" w:rsidR="001258FA" w:rsidRPr="005758AE" w:rsidRDefault="001258FA" w:rsidP="005758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6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</w:rPr>
    </w:lvl>
  </w:abstractNum>
  <w:abstractNum w:abstractNumId="2" w15:restartNumberingAfterBreak="0">
    <w:nsid w:val="00000012"/>
    <w:multiLevelType w:val="multilevel"/>
    <w:tmpl w:val="00000012"/>
    <w:name w:val="WW8Num33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13"/>
    <w:multiLevelType w:val="singleLevel"/>
    <w:tmpl w:val="00000013"/>
    <w:name w:val="WW8Num34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/>
        <w:i w:val="0"/>
      </w:rPr>
    </w:lvl>
  </w:abstractNum>
  <w:abstractNum w:abstractNumId="4" w15:restartNumberingAfterBreak="0">
    <w:nsid w:val="04E73911"/>
    <w:multiLevelType w:val="hybridMultilevel"/>
    <w:tmpl w:val="203AA76C"/>
    <w:lvl w:ilvl="0" w:tplc="60B0CDF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19"/>
        <w:szCs w:val="19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D6FA7"/>
    <w:multiLevelType w:val="hybridMultilevel"/>
    <w:tmpl w:val="5E5C4F4E"/>
    <w:lvl w:ilvl="0" w:tplc="E796E2C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0"/>
        <w:szCs w:val="20"/>
      </w:rPr>
    </w:lvl>
  </w:abstractNum>
  <w:abstractNum w:abstractNumId="7" w15:restartNumberingAfterBreak="0">
    <w:nsid w:val="0C733CCA"/>
    <w:multiLevelType w:val="hybridMultilevel"/>
    <w:tmpl w:val="BFD2553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0D860C36"/>
    <w:multiLevelType w:val="hybridMultilevel"/>
    <w:tmpl w:val="B990644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Roman"/>
      <w:lvlText w:val="%2."/>
      <w:lvlJc w:val="right"/>
      <w:pPr>
        <w:ind w:left="1440" w:hanging="360"/>
      </w:pPr>
      <w:rPr>
        <w:b w:val="0"/>
        <w:bCs w:val="0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2A6CAF"/>
    <w:multiLevelType w:val="hybridMultilevel"/>
    <w:tmpl w:val="9B56D6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F311C"/>
    <w:multiLevelType w:val="multilevel"/>
    <w:tmpl w:val="6CEE4C14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862"/>
        </w:tabs>
        <w:ind w:left="862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141A4E2F"/>
    <w:multiLevelType w:val="hybridMultilevel"/>
    <w:tmpl w:val="3E6040E2"/>
    <w:lvl w:ilvl="0" w:tplc="04050019">
      <w:start w:val="1"/>
      <w:numFmt w:val="lowerLetter"/>
      <w:lvlText w:val="%1.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19CB34E8"/>
    <w:multiLevelType w:val="hybridMultilevel"/>
    <w:tmpl w:val="3FB8D1D0"/>
    <w:lvl w:ilvl="0" w:tplc="3EB8870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F920CB"/>
    <w:multiLevelType w:val="hybridMultilevel"/>
    <w:tmpl w:val="3D9AB03A"/>
    <w:lvl w:ilvl="0" w:tplc="AECEA0AA">
      <w:start w:val="1"/>
      <w:numFmt w:val="lowerRoman"/>
      <w:lvlText w:val="%1."/>
      <w:lvlJc w:val="left"/>
      <w:pPr>
        <w:ind w:left="213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21781E1F"/>
    <w:multiLevelType w:val="multilevel"/>
    <w:tmpl w:val="FA589720"/>
    <w:lvl w:ilvl="0">
      <w:start w:val="1"/>
      <w:numFmt w:val="decimal"/>
      <w:pStyle w:val="Nadpis10"/>
      <w:lvlText w:val="%1."/>
      <w:lvlJc w:val="left"/>
      <w:pPr>
        <w:ind w:left="502" w:hanging="360"/>
      </w:pPr>
      <w:rPr>
        <w:i w:val="0"/>
        <w:i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81"/>
        </w:tabs>
        <w:ind w:left="7381" w:hanging="576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9"/>
        <w:szCs w:val="19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1"/>
      <w:lvlText w:val="%1.%2.%3"/>
      <w:lvlJc w:val="left"/>
      <w:pPr>
        <w:tabs>
          <w:tab w:val="num" w:pos="862"/>
        </w:tabs>
        <w:ind w:left="862" w:hanging="72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37" w:hanging="36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3B64562"/>
    <w:multiLevelType w:val="hybridMultilevel"/>
    <w:tmpl w:val="E4DA1C02"/>
    <w:lvl w:ilvl="0" w:tplc="04050017">
      <w:start w:val="1"/>
      <w:numFmt w:val="lowerLetter"/>
      <w:lvlText w:val="%1)"/>
      <w:lvlJc w:val="left"/>
      <w:pPr>
        <w:ind w:left="86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25F14C2A"/>
    <w:multiLevelType w:val="hybridMultilevel"/>
    <w:tmpl w:val="3C501C66"/>
    <w:lvl w:ilvl="0" w:tplc="C270FDF0">
      <w:start w:val="1"/>
      <w:numFmt w:val="decimal"/>
      <w:pStyle w:val="AA"/>
      <w:lvlText w:val="%1)"/>
      <w:lvlJc w:val="left"/>
      <w:pPr>
        <w:ind w:left="720" w:hanging="360"/>
      </w:pPr>
    </w:lvl>
    <w:lvl w:ilvl="1" w:tplc="5D1C6F24">
      <w:start w:val="1"/>
      <w:numFmt w:val="lowerLetter"/>
      <w:pStyle w:val="CC"/>
      <w:lvlText w:val="%2."/>
      <w:lvlJc w:val="left"/>
      <w:pPr>
        <w:ind w:left="1440" w:hanging="360"/>
      </w:pPr>
    </w:lvl>
    <w:lvl w:ilvl="2" w:tplc="ED545E6C">
      <w:start w:val="1"/>
      <w:numFmt w:val="lowerRoman"/>
      <w:pStyle w:val="DD"/>
      <w:lvlText w:val="%3."/>
      <w:lvlJc w:val="right"/>
      <w:pPr>
        <w:ind w:left="2160" w:hanging="180"/>
      </w:pPr>
    </w:lvl>
    <w:lvl w:ilvl="3" w:tplc="FB36F0E8">
      <w:start w:val="1"/>
      <w:numFmt w:val="decimal"/>
      <w:pStyle w:val="BB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96198"/>
    <w:multiLevelType w:val="hybridMultilevel"/>
    <w:tmpl w:val="53F8E284"/>
    <w:lvl w:ilvl="0" w:tplc="5120C1B6">
      <w:start w:val="1"/>
      <w:numFmt w:val="lowerRoman"/>
      <w:lvlText w:val="%1."/>
      <w:lvlJc w:val="left"/>
      <w:pPr>
        <w:ind w:left="1222" w:hanging="720"/>
      </w:pPr>
      <w:rPr>
        <w:rFonts w:hint="default"/>
      </w:rPr>
    </w:lvl>
    <w:lvl w:ilvl="1" w:tplc="3252D67A">
      <w:start w:val="1"/>
      <w:numFmt w:val="lowerLetter"/>
      <w:lvlText w:val="%2)"/>
      <w:lvlJc w:val="left"/>
      <w:pPr>
        <w:ind w:left="1942" w:hanging="720"/>
      </w:pPr>
      <w:rPr>
        <w:rFonts w:hint="default"/>
      </w:rPr>
    </w:lvl>
    <w:lvl w:ilvl="2" w:tplc="5D446B00">
      <w:start w:val="1"/>
      <w:numFmt w:val="lowerRoman"/>
      <w:lvlText w:val="(%3)"/>
      <w:lvlJc w:val="left"/>
      <w:pPr>
        <w:ind w:left="2842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95968D5"/>
    <w:multiLevelType w:val="hybridMultilevel"/>
    <w:tmpl w:val="EB6E81C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C11E76"/>
    <w:multiLevelType w:val="multilevel"/>
    <w:tmpl w:val="BC909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6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lowerLetter"/>
      <w:lvlText w:val="%4)"/>
      <w:lvlJc w:val="left"/>
      <w:pPr>
        <w:ind w:left="1713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14D246D"/>
    <w:multiLevelType w:val="hybridMultilevel"/>
    <w:tmpl w:val="29E238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6F12A6B6">
      <w:start w:val="1"/>
      <w:numFmt w:val="lowerRoman"/>
      <w:lvlText w:val="%2."/>
      <w:lvlJc w:val="right"/>
      <w:pPr>
        <w:ind w:left="1440" w:hanging="360"/>
      </w:pPr>
      <w:rPr>
        <w:b w:val="0"/>
        <w:bCs w:val="0"/>
        <w:strike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7C6E30"/>
    <w:multiLevelType w:val="hybridMultilevel"/>
    <w:tmpl w:val="ECD2EC96"/>
    <w:lvl w:ilvl="0" w:tplc="3C12D40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406C2E"/>
    <w:multiLevelType w:val="hybridMultilevel"/>
    <w:tmpl w:val="8A9604DC"/>
    <w:lvl w:ilvl="0" w:tplc="C5F26AFA">
      <w:start w:val="1"/>
      <w:numFmt w:val="upperLetter"/>
      <w:pStyle w:val="PrvnrovesmlouvyNadpis"/>
      <w:lvlText w:val="%1."/>
      <w:lvlJc w:val="left"/>
      <w:pPr>
        <w:ind w:left="107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15859EA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0343"/>
    <w:multiLevelType w:val="hybridMultilevel"/>
    <w:tmpl w:val="03D69CA2"/>
    <w:lvl w:ilvl="0" w:tplc="8A36A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A2AEB4">
      <w:start w:val="1"/>
      <w:numFmt w:val="lowerLetter"/>
      <w:pStyle w:val="Psm2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AE50CA08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ACDCF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458F4F5B"/>
    <w:multiLevelType w:val="hybridMultilevel"/>
    <w:tmpl w:val="4C907E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C0431"/>
    <w:multiLevelType w:val="multilevel"/>
    <w:tmpl w:val="E4ECF7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numFmt w:val="none"/>
      <w:pStyle w:val="Tetrovesmlouvy"/>
      <w:lvlText w:val=""/>
      <w:lvlJc w:val="left"/>
      <w:pPr>
        <w:tabs>
          <w:tab w:val="num" w:pos="360"/>
        </w:tabs>
      </w:pPr>
    </w:lvl>
    <w:lvl w:ilvl="3">
      <w:numFmt w:val="decimal"/>
      <w:pStyle w:val="tvrtrovesmlouvy"/>
      <w:lvlText w:val=""/>
      <w:lvlJc w:val="left"/>
    </w:lvl>
    <w:lvl w:ilvl="4">
      <w:numFmt w:val="decimal"/>
      <w:pStyle w:val="Ptrove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2260C0"/>
    <w:multiLevelType w:val="hybridMultilevel"/>
    <w:tmpl w:val="9AE23E3E"/>
    <w:lvl w:ilvl="0" w:tplc="0DF6DF72">
      <w:start w:val="3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19"/>
        <w:szCs w:val="19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635C6"/>
    <w:multiLevelType w:val="hybridMultilevel"/>
    <w:tmpl w:val="8070B310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5EC79B8"/>
    <w:multiLevelType w:val="hybridMultilevel"/>
    <w:tmpl w:val="4C907E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D5D93"/>
    <w:multiLevelType w:val="hybridMultilevel"/>
    <w:tmpl w:val="247E49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E29D0"/>
    <w:multiLevelType w:val="hybridMultilevel"/>
    <w:tmpl w:val="942CF5C4"/>
    <w:lvl w:ilvl="0" w:tplc="0DA83EF0">
      <w:start w:val="1"/>
      <w:numFmt w:val="lowerLetter"/>
      <w:lvlText w:val="%1)"/>
      <w:lvlJc w:val="left"/>
      <w:pPr>
        <w:ind w:left="4897" w:hanging="360"/>
      </w:pPr>
      <w:rPr>
        <w:rFonts w:ascii="Tahoma" w:hAnsi="Tahoma" w:cs="Tahoma" w:hint="default"/>
        <w:sz w:val="19"/>
        <w:szCs w:val="19"/>
      </w:rPr>
    </w:lvl>
    <w:lvl w:ilvl="1" w:tplc="0405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2" w15:restartNumberingAfterBreak="0">
    <w:nsid w:val="6DDA1C88"/>
    <w:multiLevelType w:val="multilevel"/>
    <w:tmpl w:val="BC909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6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lowerLetter"/>
      <w:lvlText w:val="%4)"/>
      <w:lvlJc w:val="left"/>
      <w:pPr>
        <w:ind w:left="1713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376828"/>
    <w:multiLevelType w:val="hybridMultilevel"/>
    <w:tmpl w:val="48822D3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0B239ED"/>
    <w:multiLevelType w:val="hybridMultilevel"/>
    <w:tmpl w:val="0D2820CA"/>
    <w:lvl w:ilvl="0" w:tplc="BD9EE6F4">
      <w:start w:val="1"/>
      <w:numFmt w:val="decimal"/>
      <w:lvlText w:val="a0%1"/>
      <w:lvlJc w:val="left"/>
      <w:pPr>
        <w:ind w:left="1353" w:hanging="360"/>
      </w:pPr>
      <w:rPr>
        <w:rFonts w:ascii="Tahoma" w:hAnsi="Tahoma" w:hint="default"/>
        <w:b w:val="0"/>
        <w:sz w:val="19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7553B03"/>
    <w:multiLevelType w:val="hybridMultilevel"/>
    <w:tmpl w:val="475622FC"/>
    <w:lvl w:ilvl="0" w:tplc="63E60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0E8E3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7E64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5A53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E32CF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A4C4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FB841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70E3B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204D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7B1E79BC"/>
    <w:multiLevelType w:val="hybridMultilevel"/>
    <w:tmpl w:val="EA8C9192"/>
    <w:lvl w:ilvl="0" w:tplc="FFFFFFFF">
      <w:start w:val="1"/>
      <w:numFmt w:val="lowerRoman"/>
      <w:lvlText w:val="%1."/>
      <w:lvlJc w:val="left"/>
      <w:pPr>
        <w:ind w:left="1222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942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C466EF1"/>
    <w:multiLevelType w:val="hybridMultilevel"/>
    <w:tmpl w:val="D8E2EE9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125EFE"/>
    <w:multiLevelType w:val="hybridMultilevel"/>
    <w:tmpl w:val="6EECC8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32ECF"/>
    <w:multiLevelType w:val="hybridMultilevel"/>
    <w:tmpl w:val="BD6A065C"/>
    <w:lvl w:ilvl="0" w:tplc="D50252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6237203">
    <w:abstractNumId w:val="2"/>
  </w:num>
  <w:num w:numId="2" w16cid:durableId="1048383982">
    <w:abstractNumId w:val="14"/>
  </w:num>
  <w:num w:numId="3" w16cid:durableId="1830510904">
    <w:abstractNumId w:val="31"/>
  </w:num>
  <w:num w:numId="4" w16cid:durableId="1681666012">
    <w:abstractNumId w:val="15"/>
  </w:num>
  <w:num w:numId="5" w16cid:durableId="13849950">
    <w:abstractNumId w:val="26"/>
  </w:num>
  <w:num w:numId="6" w16cid:durableId="537199982">
    <w:abstractNumId w:val="23"/>
  </w:num>
  <w:num w:numId="7" w16cid:durableId="1780103460">
    <w:abstractNumId w:val="30"/>
  </w:num>
  <w:num w:numId="8" w16cid:durableId="751393116">
    <w:abstractNumId w:val="19"/>
  </w:num>
  <w:num w:numId="9" w16cid:durableId="17586894">
    <w:abstractNumId w:val="6"/>
  </w:num>
  <w:num w:numId="10" w16cid:durableId="452020704">
    <w:abstractNumId w:val="22"/>
  </w:num>
  <w:num w:numId="11" w16cid:durableId="1937253862">
    <w:abstractNumId w:val="16"/>
  </w:num>
  <w:num w:numId="12" w16cid:durableId="1607032181">
    <w:abstractNumId w:val="12"/>
  </w:num>
  <w:num w:numId="13" w16cid:durableId="1581061599">
    <w:abstractNumId w:val="17"/>
  </w:num>
  <w:num w:numId="14" w16cid:durableId="12452584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5970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646621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8223701">
    <w:abstractNumId w:val="21"/>
  </w:num>
  <w:num w:numId="18" w16cid:durableId="1100417507">
    <w:abstractNumId w:val="24"/>
  </w:num>
  <w:num w:numId="19" w16cid:durableId="404452127">
    <w:abstractNumId w:val="10"/>
  </w:num>
  <w:num w:numId="20" w16cid:durableId="102458446">
    <w:abstractNumId w:val="5"/>
  </w:num>
  <w:num w:numId="21" w16cid:durableId="1081026713">
    <w:abstractNumId w:val="34"/>
  </w:num>
  <w:num w:numId="22" w16cid:durableId="1300570271">
    <w:abstractNumId w:val="38"/>
  </w:num>
  <w:num w:numId="23" w16cid:durableId="1287203626">
    <w:abstractNumId w:val="9"/>
  </w:num>
  <w:num w:numId="24" w16cid:durableId="2052343566">
    <w:abstractNumId w:val="28"/>
  </w:num>
  <w:num w:numId="25" w16cid:durableId="394474777">
    <w:abstractNumId w:val="18"/>
  </w:num>
  <w:num w:numId="26" w16cid:durableId="1217550311">
    <w:abstractNumId w:val="33"/>
  </w:num>
  <w:num w:numId="27" w16cid:durableId="271523112">
    <w:abstractNumId w:val="36"/>
  </w:num>
  <w:num w:numId="28" w16cid:durableId="1915355725">
    <w:abstractNumId w:val="32"/>
  </w:num>
  <w:num w:numId="29" w16cid:durableId="279723302">
    <w:abstractNumId w:val="11"/>
  </w:num>
  <w:num w:numId="30" w16cid:durableId="450515590">
    <w:abstractNumId w:val="7"/>
  </w:num>
  <w:num w:numId="31" w16cid:durableId="728381664">
    <w:abstractNumId w:val="20"/>
  </w:num>
  <w:num w:numId="32" w16cid:durableId="449400370">
    <w:abstractNumId w:val="39"/>
  </w:num>
  <w:num w:numId="33" w16cid:durableId="1143696952">
    <w:abstractNumId w:val="13"/>
  </w:num>
  <w:num w:numId="34" w16cid:durableId="359013956">
    <w:abstractNumId w:val="29"/>
  </w:num>
  <w:num w:numId="35" w16cid:durableId="1205950753">
    <w:abstractNumId w:val="25"/>
  </w:num>
  <w:num w:numId="36" w16cid:durableId="2043554723">
    <w:abstractNumId w:val="8"/>
  </w:num>
  <w:num w:numId="37" w16cid:durableId="482937348">
    <w:abstractNumId w:val="4"/>
  </w:num>
  <w:num w:numId="38" w16cid:durableId="2018996178">
    <w:abstractNumId w:val="27"/>
  </w:num>
  <w:num w:numId="39" w16cid:durableId="955217672">
    <w:abstractNumId w:val="37"/>
  </w:num>
  <w:num w:numId="40" w16cid:durableId="1643847258">
    <w:abstractNumId w:val="3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937"/>
    <w:rsid w:val="00000027"/>
    <w:rsid w:val="000001B2"/>
    <w:rsid w:val="00000290"/>
    <w:rsid w:val="000002BD"/>
    <w:rsid w:val="000005BE"/>
    <w:rsid w:val="00000A87"/>
    <w:rsid w:val="00000B00"/>
    <w:rsid w:val="00000E36"/>
    <w:rsid w:val="0000103C"/>
    <w:rsid w:val="000010B3"/>
    <w:rsid w:val="00001230"/>
    <w:rsid w:val="0000165E"/>
    <w:rsid w:val="000016BD"/>
    <w:rsid w:val="0000195C"/>
    <w:rsid w:val="00001BC4"/>
    <w:rsid w:val="0000274D"/>
    <w:rsid w:val="0000370B"/>
    <w:rsid w:val="0000392A"/>
    <w:rsid w:val="00003A04"/>
    <w:rsid w:val="00003D5F"/>
    <w:rsid w:val="00004A13"/>
    <w:rsid w:val="00004C60"/>
    <w:rsid w:val="00005708"/>
    <w:rsid w:val="00005A46"/>
    <w:rsid w:val="00005F8F"/>
    <w:rsid w:val="000063F8"/>
    <w:rsid w:val="0000641A"/>
    <w:rsid w:val="00006664"/>
    <w:rsid w:val="00006888"/>
    <w:rsid w:val="00006AEE"/>
    <w:rsid w:val="00006B0C"/>
    <w:rsid w:val="0000703B"/>
    <w:rsid w:val="000079D2"/>
    <w:rsid w:val="00007CB3"/>
    <w:rsid w:val="00007DE6"/>
    <w:rsid w:val="00007E2C"/>
    <w:rsid w:val="00007E3C"/>
    <w:rsid w:val="0001073C"/>
    <w:rsid w:val="000107A5"/>
    <w:rsid w:val="00010ACD"/>
    <w:rsid w:val="00010D43"/>
    <w:rsid w:val="00010EA8"/>
    <w:rsid w:val="00010F5D"/>
    <w:rsid w:val="000113B1"/>
    <w:rsid w:val="0001184A"/>
    <w:rsid w:val="0001186F"/>
    <w:rsid w:val="00012227"/>
    <w:rsid w:val="0001255C"/>
    <w:rsid w:val="000128FC"/>
    <w:rsid w:val="00012C1B"/>
    <w:rsid w:val="00013013"/>
    <w:rsid w:val="0001368D"/>
    <w:rsid w:val="00013DA9"/>
    <w:rsid w:val="000143AB"/>
    <w:rsid w:val="000147EE"/>
    <w:rsid w:val="00014B1A"/>
    <w:rsid w:val="00014C0F"/>
    <w:rsid w:val="00015795"/>
    <w:rsid w:val="000160D9"/>
    <w:rsid w:val="000160E8"/>
    <w:rsid w:val="00016145"/>
    <w:rsid w:val="0001662C"/>
    <w:rsid w:val="00016FFE"/>
    <w:rsid w:val="00016FFF"/>
    <w:rsid w:val="000172FC"/>
    <w:rsid w:val="000173FF"/>
    <w:rsid w:val="000179CB"/>
    <w:rsid w:val="00017E16"/>
    <w:rsid w:val="000204C0"/>
    <w:rsid w:val="00020EA6"/>
    <w:rsid w:val="000218F5"/>
    <w:rsid w:val="00022E2C"/>
    <w:rsid w:val="00023136"/>
    <w:rsid w:val="00023472"/>
    <w:rsid w:val="00023C7E"/>
    <w:rsid w:val="00023D13"/>
    <w:rsid w:val="00024120"/>
    <w:rsid w:val="00024217"/>
    <w:rsid w:val="000244BA"/>
    <w:rsid w:val="00024722"/>
    <w:rsid w:val="00024983"/>
    <w:rsid w:val="00024A2E"/>
    <w:rsid w:val="000252D2"/>
    <w:rsid w:val="000253A7"/>
    <w:rsid w:val="00025664"/>
    <w:rsid w:val="00025B28"/>
    <w:rsid w:val="00025B64"/>
    <w:rsid w:val="000260D1"/>
    <w:rsid w:val="000264F5"/>
    <w:rsid w:val="00026E32"/>
    <w:rsid w:val="00026ED1"/>
    <w:rsid w:val="00027460"/>
    <w:rsid w:val="000274CF"/>
    <w:rsid w:val="000278EC"/>
    <w:rsid w:val="00027B71"/>
    <w:rsid w:val="00027BFA"/>
    <w:rsid w:val="00027BFC"/>
    <w:rsid w:val="0003029A"/>
    <w:rsid w:val="00030A18"/>
    <w:rsid w:val="000313F2"/>
    <w:rsid w:val="000315A0"/>
    <w:rsid w:val="000318B0"/>
    <w:rsid w:val="00031EEB"/>
    <w:rsid w:val="000329CE"/>
    <w:rsid w:val="00032BB2"/>
    <w:rsid w:val="00032CF0"/>
    <w:rsid w:val="00032D09"/>
    <w:rsid w:val="000333F3"/>
    <w:rsid w:val="00033B71"/>
    <w:rsid w:val="00033EAB"/>
    <w:rsid w:val="00035079"/>
    <w:rsid w:val="000355DD"/>
    <w:rsid w:val="00035FD9"/>
    <w:rsid w:val="000360D2"/>
    <w:rsid w:val="00036612"/>
    <w:rsid w:val="00036970"/>
    <w:rsid w:val="000369D7"/>
    <w:rsid w:val="00036EA8"/>
    <w:rsid w:val="00036FC3"/>
    <w:rsid w:val="0003702D"/>
    <w:rsid w:val="00037269"/>
    <w:rsid w:val="0003757B"/>
    <w:rsid w:val="000377D4"/>
    <w:rsid w:val="000378B9"/>
    <w:rsid w:val="00037BAF"/>
    <w:rsid w:val="00037C44"/>
    <w:rsid w:val="00037D4C"/>
    <w:rsid w:val="000401AF"/>
    <w:rsid w:val="000407FD"/>
    <w:rsid w:val="0004106C"/>
    <w:rsid w:val="0004187F"/>
    <w:rsid w:val="00041A39"/>
    <w:rsid w:val="00041D53"/>
    <w:rsid w:val="00041F99"/>
    <w:rsid w:val="00042979"/>
    <w:rsid w:val="00042D0A"/>
    <w:rsid w:val="00042DD3"/>
    <w:rsid w:val="000430B9"/>
    <w:rsid w:val="0004320C"/>
    <w:rsid w:val="000436F2"/>
    <w:rsid w:val="00043A4A"/>
    <w:rsid w:val="00043DD5"/>
    <w:rsid w:val="00043E39"/>
    <w:rsid w:val="00043EC6"/>
    <w:rsid w:val="00043F9E"/>
    <w:rsid w:val="00044734"/>
    <w:rsid w:val="00045284"/>
    <w:rsid w:val="00045354"/>
    <w:rsid w:val="0004594D"/>
    <w:rsid w:val="000459BA"/>
    <w:rsid w:val="00045A7D"/>
    <w:rsid w:val="00045ED8"/>
    <w:rsid w:val="000467ED"/>
    <w:rsid w:val="00046B15"/>
    <w:rsid w:val="00046CDA"/>
    <w:rsid w:val="0004721D"/>
    <w:rsid w:val="00047825"/>
    <w:rsid w:val="00047A9D"/>
    <w:rsid w:val="00050A2A"/>
    <w:rsid w:val="00050B2E"/>
    <w:rsid w:val="00050BFA"/>
    <w:rsid w:val="000510C7"/>
    <w:rsid w:val="00051937"/>
    <w:rsid w:val="00052A13"/>
    <w:rsid w:val="00053500"/>
    <w:rsid w:val="0005380B"/>
    <w:rsid w:val="00053AF4"/>
    <w:rsid w:val="000543F5"/>
    <w:rsid w:val="0005442A"/>
    <w:rsid w:val="00054B7A"/>
    <w:rsid w:val="00054E44"/>
    <w:rsid w:val="000551AD"/>
    <w:rsid w:val="000552B0"/>
    <w:rsid w:val="00055687"/>
    <w:rsid w:val="00055B9A"/>
    <w:rsid w:val="000573DD"/>
    <w:rsid w:val="000603D1"/>
    <w:rsid w:val="000605B8"/>
    <w:rsid w:val="00060655"/>
    <w:rsid w:val="000606AD"/>
    <w:rsid w:val="00060B46"/>
    <w:rsid w:val="00061470"/>
    <w:rsid w:val="0006175C"/>
    <w:rsid w:val="00061938"/>
    <w:rsid w:val="000619A2"/>
    <w:rsid w:val="00061B13"/>
    <w:rsid w:val="00061B6F"/>
    <w:rsid w:val="00061C87"/>
    <w:rsid w:val="0006222D"/>
    <w:rsid w:val="00062377"/>
    <w:rsid w:val="00062525"/>
    <w:rsid w:val="00062A29"/>
    <w:rsid w:val="00062CD0"/>
    <w:rsid w:val="000631F9"/>
    <w:rsid w:val="00063A2C"/>
    <w:rsid w:val="00063DAB"/>
    <w:rsid w:val="0006407A"/>
    <w:rsid w:val="0006443F"/>
    <w:rsid w:val="000651D1"/>
    <w:rsid w:val="00065BBF"/>
    <w:rsid w:val="00065F89"/>
    <w:rsid w:val="00065FE6"/>
    <w:rsid w:val="00066178"/>
    <w:rsid w:val="00066625"/>
    <w:rsid w:val="000668CC"/>
    <w:rsid w:val="00066A28"/>
    <w:rsid w:val="00066CEA"/>
    <w:rsid w:val="00066E39"/>
    <w:rsid w:val="0006716D"/>
    <w:rsid w:val="00067D63"/>
    <w:rsid w:val="00070C0E"/>
    <w:rsid w:val="00070CF0"/>
    <w:rsid w:val="000710FB"/>
    <w:rsid w:val="000712E5"/>
    <w:rsid w:val="00071307"/>
    <w:rsid w:val="00071549"/>
    <w:rsid w:val="000716B9"/>
    <w:rsid w:val="000719E3"/>
    <w:rsid w:val="00071A82"/>
    <w:rsid w:val="00072655"/>
    <w:rsid w:val="00072A71"/>
    <w:rsid w:val="00072C81"/>
    <w:rsid w:val="00073966"/>
    <w:rsid w:val="00073A03"/>
    <w:rsid w:val="00073B44"/>
    <w:rsid w:val="00073EBE"/>
    <w:rsid w:val="000742BE"/>
    <w:rsid w:val="000744FA"/>
    <w:rsid w:val="000745B2"/>
    <w:rsid w:val="0007487C"/>
    <w:rsid w:val="000748E1"/>
    <w:rsid w:val="00074A2D"/>
    <w:rsid w:val="00074A83"/>
    <w:rsid w:val="000755A4"/>
    <w:rsid w:val="00075A3A"/>
    <w:rsid w:val="00076255"/>
    <w:rsid w:val="000768CC"/>
    <w:rsid w:val="00076A01"/>
    <w:rsid w:val="0007752D"/>
    <w:rsid w:val="000777C6"/>
    <w:rsid w:val="0007798C"/>
    <w:rsid w:val="0008031A"/>
    <w:rsid w:val="000807D6"/>
    <w:rsid w:val="00080991"/>
    <w:rsid w:val="000815B6"/>
    <w:rsid w:val="00081931"/>
    <w:rsid w:val="00081AE9"/>
    <w:rsid w:val="000825F5"/>
    <w:rsid w:val="00082606"/>
    <w:rsid w:val="00082A80"/>
    <w:rsid w:val="00082B20"/>
    <w:rsid w:val="00082D13"/>
    <w:rsid w:val="00082D98"/>
    <w:rsid w:val="00083A8D"/>
    <w:rsid w:val="00083C40"/>
    <w:rsid w:val="00083D05"/>
    <w:rsid w:val="00084206"/>
    <w:rsid w:val="00084336"/>
    <w:rsid w:val="000846CC"/>
    <w:rsid w:val="00085068"/>
    <w:rsid w:val="0008539A"/>
    <w:rsid w:val="00085AC6"/>
    <w:rsid w:val="00085E99"/>
    <w:rsid w:val="00086177"/>
    <w:rsid w:val="00086DDC"/>
    <w:rsid w:val="00087572"/>
    <w:rsid w:val="00087BC7"/>
    <w:rsid w:val="00090615"/>
    <w:rsid w:val="00090858"/>
    <w:rsid w:val="00090DA9"/>
    <w:rsid w:val="00091182"/>
    <w:rsid w:val="00091342"/>
    <w:rsid w:val="000914A4"/>
    <w:rsid w:val="00091ABC"/>
    <w:rsid w:val="00092BEE"/>
    <w:rsid w:val="00093939"/>
    <w:rsid w:val="000948A0"/>
    <w:rsid w:val="00094CF4"/>
    <w:rsid w:val="00095683"/>
    <w:rsid w:val="000957C5"/>
    <w:rsid w:val="000958AB"/>
    <w:rsid w:val="00095A8A"/>
    <w:rsid w:val="00095E4B"/>
    <w:rsid w:val="00095F9C"/>
    <w:rsid w:val="0009604B"/>
    <w:rsid w:val="0009624B"/>
    <w:rsid w:val="0009647F"/>
    <w:rsid w:val="00096B29"/>
    <w:rsid w:val="00096B7D"/>
    <w:rsid w:val="0009736E"/>
    <w:rsid w:val="0009737D"/>
    <w:rsid w:val="0009768D"/>
    <w:rsid w:val="000A02E5"/>
    <w:rsid w:val="000A0714"/>
    <w:rsid w:val="000A0E74"/>
    <w:rsid w:val="000A0EAB"/>
    <w:rsid w:val="000A15CA"/>
    <w:rsid w:val="000A1665"/>
    <w:rsid w:val="000A1C39"/>
    <w:rsid w:val="000A269B"/>
    <w:rsid w:val="000A27C5"/>
    <w:rsid w:val="000A27CC"/>
    <w:rsid w:val="000A28DB"/>
    <w:rsid w:val="000A2D33"/>
    <w:rsid w:val="000A2E72"/>
    <w:rsid w:val="000A300F"/>
    <w:rsid w:val="000A33A2"/>
    <w:rsid w:val="000A3BDA"/>
    <w:rsid w:val="000A3FD8"/>
    <w:rsid w:val="000A406E"/>
    <w:rsid w:val="000A4B2F"/>
    <w:rsid w:val="000A4C0D"/>
    <w:rsid w:val="000A4C7C"/>
    <w:rsid w:val="000A5E2A"/>
    <w:rsid w:val="000A66B8"/>
    <w:rsid w:val="000A714C"/>
    <w:rsid w:val="000A71BD"/>
    <w:rsid w:val="000A76E6"/>
    <w:rsid w:val="000A774B"/>
    <w:rsid w:val="000A783B"/>
    <w:rsid w:val="000A7881"/>
    <w:rsid w:val="000A79D6"/>
    <w:rsid w:val="000B024D"/>
    <w:rsid w:val="000B14A8"/>
    <w:rsid w:val="000B1564"/>
    <w:rsid w:val="000B18B2"/>
    <w:rsid w:val="000B1AB3"/>
    <w:rsid w:val="000B24B5"/>
    <w:rsid w:val="000B24D5"/>
    <w:rsid w:val="000B2754"/>
    <w:rsid w:val="000B2F14"/>
    <w:rsid w:val="000B310F"/>
    <w:rsid w:val="000B32AC"/>
    <w:rsid w:val="000B3DE7"/>
    <w:rsid w:val="000B3E14"/>
    <w:rsid w:val="000B3E16"/>
    <w:rsid w:val="000B47D8"/>
    <w:rsid w:val="000B4BE2"/>
    <w:rsid w:val="000B4E69"/>
    <w:rsid w:val="000B5CCE"/>
    <w:rsid w:val="000B6161"/>
    <w:rsid w:val="000B6CCC"/>
    <w:rsid w:val="000B736C"/>
    <w:rsid w:val="000B7634"/>
    <w:rsid w:val="000B7690"/>
    <w:rsid w:val="000C02DE"/>
    <w:rsid w:val="000C056E"/>
    <w:rsid w:val="000C0E90"/>
    <w:rsid w:val="000C1987"/>
    <w:rsid w:val="000C2586"/>
    <w:rsid w:val="000C2E75"/>
    <w:rsid w:val="000C2EF7"/>
    <w:rsid w:val="000C32B9"/>
    <w:rsid w:val="000C38EF"/>
    <w:rsid w:val="000C39C6"/>
    <w:rsid w:val="000C3A20"/>
    <w:rsid w:val="000C3E5B"/>
    <w:rsid w:val="000C4300"/>
    <w:rsid w:val="000C60E0"/>
    <w:rsid w:val="000C67FB"/>
    <w:rsid w:val="000C6CA1"/>
    <w:rsid w:val="000C735F"/>
    <w:rsid w:val="000C7387"/>
    <w:rsid w:val="000C75AF"/>
    <w:rsid w:val="000C7864"/>
    <w:rsid w:val="000D055B"/>
    <w:rsid w:val="000D062E"/>
    <w:rsid w:val="000D0923"/>
    <w:rsid w:val="000D099C"/>
    <w:rsid w:val="000D0E19"/>
    <w:rsid w:val="000D1F24"/>
    <w:rsid w:val="000D2208"/>
    <w:rsid w:val="000D24D8"/>
    <w:rsid w:val="000D24EE"/>
    <w:rsid w:val="000D2DC7"/>
    <w:rsid w:val="000D3227"/>
    <w:rsid w:val="000D360F"/>
    <w:rsid w:val="000D3D66"/>
    <w:rsid w:val="000D3FFE"/>
    <w:rsid w:val="000D4649"/>
    <w:rsid w:val="000D4D61"/>
    <w:rsid w:val="000D5106"/>
    <w:rsid w:val="000D58B6"/>
    <w:rsid w:val="000D601B"/>
    <w:rsid w:val="000D66EB"/>
    <w:rsid w:val="000D6842"/>
    <w:rsid w:val="000D6FA6"/>
    <w:rsid w:val="000D766A"/>
    <w:rsid w:val="000D7F82"/>
    <w:rsid w:val="000E046A"/>
    <w:rsid w:val="000E05A3"/>
    <w:rsid w:val="000E078F"/>
    <w:rsid w:val="000E19B3"/>
    <w:rsid w:val="000E1C61"/>
    <w:rsid w:val="000E1D88"/>
    <w:rsid w:val="000E2304"/>
    <w:rsid w:val="000E2446"/>
    <w:rsid w:val="000E2511"/>
    <w:rsid w:val="000E287A"/>
    <w:rsid w:val="000E2C3C"/>
    <w:rsid w:val="000E2E5A"/>
    <w:rsid w:val="000E32ED"/>
    <w:rsid w:val="000E339C"/>
    <w:rsid w:val="000E34B0"/>
    <w:rsid w:val="000E388B"/>
    <w:rsid w:val="000E3F0E"/>
    <w:rsid w:val="000E459D"/>
    <w:rsid w:val="000E53E4"/>
    <w:rsid w:val="000E58BE"/>
    <w:rsid w:val="000E597A"/>
    <w:rsid w:val="000E5A1D"/>
    <w:rsid w:val="000E5A50"/>
    <w:rsid w:val="000E5C1B"/>
    <w:rsid w:val="000E6912"/>
    <w:rsid w:val="000E755A"/>
    <w:rsid w:val="000E7601"/>
    <w:rsid w:val="000E775B"/>
    <w:rsid w:val="000F0158"/>
    <w:rsid w:val="000F0514"/>
    <w:rsid w:val="000F0525"/>
    <w:rsid w:val="000F055E"/>
    <w:rsid w:val="000F05BF"/>
    <w:rsid w:val="000F0868"/>
    <w:rsid w:val="000F0AA6"/>
    <w:rsid w:val="000F1062"/>
    <w:rsid w:val="000F1229"/>
    <w:rsid w:val="000F12F5"/>
    <w:rsid w:val="000F1B7B"/>
    <w:rsid w:val="000F1F4E"/>
    <w:rsid w:val="000F2387"/>
    <w:rsid w:val="000F2A0B"/>
    <w:rsid w:val="000F340B"/>
    <w:rsid w:val="000F3CB5"/>
    <w:rsid w:val="000F4528"/>
    <w:rsid w:val="000F4FEE"/>
    <w:rsid w:val="000F5059"/>
    <w:rsid w:val="000F5068"/>
    <w:rsid w:val="000F52E4"/>
    <w:rsid w:val="000F5392"/>
    <w:rsid w:val="000F56B3"/>
    <w:rsid w:val="000F57F8"/>
    <w:rsid w:val="000F6D4F"/>
    <w:rsid w:val="000F6F68"/>
    <w:rsid w:val="000F722A"/>
    <w:rsid w:val="000F75AE"/>
    <w:rsid w:val="0010003D"/>
    <w:rsid w:val="00100389"/>
    <w:rsid w:val="00100E86"/>
    <w:rsid w:val="0010117B"/>
    <w:rsid w:val="001013EF"/>
    <w:rsid w:val="00102593"/>
    <w:rsid w:val="00102D48"/>
    <w:rsid w:val="00103159"/>
    <w:rsid w:val="00104745"/>
    <w:rsid w:val="00104A80"/>
    <w:rsid w:val="00104EA7"/>
    <w:rsid w:val="001051A6"/>
    <w:rsid w:val="001052DB"/>
    <w:rsid w:val="00106042"/>
    <w:rsid w:val="00106407"/>
    <w:rsid w:val="00106836"/>
    <w:rsid w:val="00107D56"/>
    <w:rsid w:val="001104EE"/>
    <w:rsid w:val="001113BE"/>
    <w:rsid w:val="00112147"/>
    <w:rsid w:val="00112523"/>
    <w:rsid w:val="00112707"/>
    <w:rsid w:val="001129F1"/>
    <w:rsid w:val="001136DB"/>
    <w:rsid w:val="00113904"/>
    <w:rsid w:val="0011416B"/>
    <w:rsid w:val="00114A62"/>
    <w:rsid w:val="00114FB0"/>
    <w:rsid w:val="001150CB"/>
    <w:rsid w:val="00115186"/>
    <w:rsid w:val="00115303"/>
    <w:rsid w:val="001157D8"/>
    <w:rsid w:val="0011617E"/>
    <w:rsid w:val="00116F16"/>
    <w:rsid w:val="0011703D"/>
    <w:rsid w:val="001174A5"/>
    <w:rsid w:val="00117F17"/>
    <w:rsid w:val="00120554"/>
    <w:rsid w:val="00121CE6"/>
    <w:rsid w:val="00122559"/>
    <w:rsid w:val="00122669"/>
    <w:rsid w:val="00122B6B"/>
    <w:rsid w:val="001239E8"/>
    <w:rsid w:val="00123D63"/>
    <w:rsid w:val="00124002"/>
    <w:rsid w:val="00124266"/>
    <w:rsid w:val="00124675"/>
    <w:rsid w:val="00124BF9"/>
    <w:rsid w:val="00124E1A"/>
    <w:rsid w:val="00124F63"/>
    <w:rsid w:val="00125247"/>
    <w:rsid w:val="001258FA"/>
    <w:rsid w:val="00125A12"/>
    <w:rsid w:val="001263A6"/>
    <w:rsid w:val="00126CB3"/>
    <w:rsid w:val="001273D7"/>
    <w:rsid w:val="00127470"/>
    <w:rsid w:val="00127894"/>
    <w:rsid w:val="00127C1E"/>
    <w:rsid w:val="0013011B"/>
    <w:rsid w:val="00130577"/>
    <w:rsid w:val="0013091B"/>
    <w:rsid w:val="00130C09"/>
    <w:rsid w:val="00130F2F"/>
    <w:rsid w:val="001311C8"/>
    <w:rsid w:val="0013162A"/>
    <w:rsid w:val="00131863"/>
    <w:rsid w:val="00131AF0"/>
    <w:rsid w:val="00131CF3"/>
    <w:rsid w:val="00132078"/>
    <w:rsid w:val="0013247C"/>
    <w:rsid w:val="00132A15"/>
    <w:rsid w:val="00132E2C"/>
    <w:rsid w:val="00132E8C"/>
    <w:rsid w:val="0013324C"/>
    <w:rsid w:val="00133A71"/>
    <w:rsid w:val="00133AEB"/>
    <w:rsid w:val="00133B75"/>
    <w:rsid w:val="00133C58"/>
    <w:rsid w:val="00133FB7"/>
    <w:rsid w:val="001344A0"/>
    <w:rsid w:val="00134CF7"/>
    <w:rsid w:val="0013508F"/>
    <w:rsid w:val="001356A6"/>
    <w:rsid w:val="001358A9"/>
    <w:rsid w:val="00136041"/>
    <w:rsid w:val="00136A8F"/>
    <w:rsid w:val="00137B2B"/>
    <w:rsid w:val="00137E38"/>
    <w:rsid w:val="00137F72"/>
    <w:rsid w:val="00137FD7"/>
    <w:rsid w:val="0014073C"/>
    <w:rsid w:val="00140854"/>
    <w:rsid w:val="00140D7A"/>
    <w:rsid w:val="001414EC"/>
    <w:rsid w:val="001416D2"/>
    <w:rsid w:val="0014170D"/>
    <w:rsid w:val="0014203D"/>
    <w:rsid w:val="00142321"/>
    <w:rsid w:val="00142505"/>
    <w:rsid w:val="0014250F"/>
    <w:rsid w:val="001427B5"/>
    <w:rsid w:val="00142D4E"/>
    <w:rsid w:val="00143140"/>
    <w:rsid w:val="00143EEE"/>
    <w:rsid w:val="00143F7A"/>
    <w:rsid w:val="001440F1"/>
    <w:rsid w:val="00144241"/>
    <w:rsid w:val="00144B17"/>
    <w:rsid w:val="00144B96"/>
    <w:rsid w:val="00144C97"/>
    <w:rsid w:val="001452C5"/>
    <w:rsid w:val="00145357"/>
    <w:rsid w:val="001453FF"/>
    <w:rsid w:val="00145D32"/>
    <w:rsid w:val="00146057"/>
    <w:rsid w:val="00146181"/>
    <w:rsid w:val="001461E2"/>
    <w:rsid w:val="001462A3"/>
    <w:rsid w:val="0014662E"/>
    <w:rsid w:val="00146A58"/>
    <w:rsid w:val="00147118"/>
    <w:rsid w:val="0014719C"/>
    <w:rsid w:val="00147689"/>
    <w:rsid w:val="00147692"/>
    <w:rsid w:val="001477A9"/>
    <w:rsid w:val="00147ED7"/>
    <w:rsid w:val="00150686"/>
    <w:rsid w:val="00150813"/>
    <w:rsid w:val="00150EF5"/>
    <w:rsid w:val="0015128E"/>
    <w:rsid w:val="00151A48"/>
    <w:rsid w:val="00151AB1"/>
    <w:rsid w:val="00151B90"/>
    <w:rsid w:val="00152967"/>
    <w:rsid w:val="00152CEF"/>
    <w:rsid w:val="00152DDB"/>
    <w:rsid w:val="00153F68"/>
    <w:rsid w:val="00153FC3"/>
    <w:rsid w:val="00154733"/>
    <w:rsid w:val="001552AA"/>
    <w:rsid w:val="0015571B"/>
    <w:rsid w:val="00155CDD"/>
    <w:rsid w:val="00156534"/>
    <w:rsid w:val="00156D97"/>
    <w:rsid w:val="0015770D"/>
    <w:rsid w:val="001578D4"/>
    <w:rsid w:val="00157AA5"/>
    <w:rsid w:val="00157B57"/>
    <w:rsid w:val="00157ED8"/>
    <w:rsid w:val="00160525"/>
    <w:rsid w:val="001607B1"/>
    <w:rsid w:val="00160BAA"/>
    <w:rsid w:val="00160BC5"/>
    <w:rsid w:val="00160D26"/>
    <w:rsid w:val="001618C5"/>
    <w:rsid w:val="00162625"/>
    <w:rsid w:val="001626DA"/>
    <w:rsid w:val="001628F5"/>
    <w:rsid w:val="00162999"/>
    <w:rsid w:val="00162FD1"/>
    <w:rsid w:val="00163908"/>
    <w:rsid w:val="00163C94"/>
    <w:rsid w:val="001641E9"/>
    <w:rsid w:val="001643DA"/>
    <w:rsid w:val="00164823"/>
    <w:rsid w:val="00164FC2"/>
    <w:rsid w:val="0016530D"/>
    <w:rsid w:val="0016541C"/>
    <w:rsid w:val="00165605"/>
    <w:rsid w:val="00165841"/>
    <w:rsid w:val="00165D16"/>
    <w:rsid w:val="00166388"/>
    <w:rsid w:val="00166D31"/>
    <w:rsid w:val="001671CA"/>
    <w:rsid w:val="0016768D"/>
    <w:rsid w:val="00167731"/>
    <w:rsid w:val="00167DCA"/>
    <w:rsid w:val="00170012"/>
    <w:rsid w:val="00170831"/>
    <w:rsid w:val="00170859"/>
    <w:rsid w:val="00170A90"/>
    <w:rsid w:val="00170BDC"/>
    <w:rsid w:val="001710A3"/>
    <w:rsid w:val="0017113F"/>
    <w:rsid w:val="001712CB"/>
    <w:rsid w:val="001713EC"/>
    <w:rsid w:val="001716D0"/>
    <w:rsid w:val="00171BCB"/>
    <w:rsid w:val="00171C2A"/>
    <w:rsid w:val="001723C6"/>
    <w:rsid w:val="00173157"/>
    <w:rsid w:val="001734D8"/>
    <w:rsid w:val="00173C28"/>
    <w:rsid w:val="0017425B"/>
    <w:rsid w:val="00174BED"/>
    <w:rsid w:val="00174C7B"/>
    <w:rsid w:val="00175666"/>
    <w:rsid w:val="001756C3"/>
    <w:rsid w:val="00175980"/>
    <w:rsid w:val="0017602E"/>
    <w:rsid w:val="0017611A"/>
    <w:rsid w:val="00176427"/>
    <w:rsid w:val="00177083"/>
    <w:rsid w:val="00177400"/>
    <w:rsid w:val="00177B05"/>
    <w:rsid w:val="00177BA6"/>
    <w:rsid w:val="00177C74"/>
    <w:rsid w:val="00177CA0"/>
    <w:rsid w:val="00177D0A"/>
    <w:rsid w:val="00180325"/>
    <w:rsid w:val="0018034B"/>
    <w:rsid w:val="0018045D"/>
    <w:rsid w:val="00180CCE"/>
    <w:rsid w:val="00180E4D"/>
    <w:rsid w:val="00180F5E"/>
    <w:rsid w:val="001816C6"/>
    <w:rsid w:val="00181B21"/>
    <w:rsid w:val="0018202D"/>
    <w:rsid w:val="001821F7"/>
    <w:rsid w:val="001826E4"/>
    <w:rsid w:val="0018270A"/>
    <w:rsid w:val="0018286C"/>
    <w:rsid w:val="00183225"/>
    <w:rsid w:val="001832AB"/>
    <w:rsid w:val="00183305"/>
    <w:rsid w:val="001834DF"/>
    <w:rsid w:val="00183840"/>
    <w:rsid w:val="00183941"/>
    <w:rsid w:val="00183F65"/>
    <w:rsid w:val="00185047"/>
    <w:rsid w:val="00185055"/>
    <w:rsid w:val="001851A6"/>
    <w:rsid w:val="001853E9"/>
    <w:rsid w:val="00185939"/>
    <w:rsid w:val="00185B73"/>
    <w:rsid w:val="00186522"/>
    <w:rsid w:val="00186527"/>
    <w:rsid w:val="00186642"/>
    <w:rsid w:val="0018679D"/>
    <w:rsid w:val="00186909"/>
    <w:rsid w:val="00186F2A"/>
    <w:rsid w:val="00187AE4"/>
    <w:rsid w:val="00187BD3"/>
    <w:rsid w:val="00190188"/>
    <w:rsid w:val="001904E9"/>
    <w:rsid w:val="00191B52"/>
    <w:rsid w:val="00191F2D"/>
    <w:rsid w:val="0019207E"/>
    <w:rsid w:val="00192130"/>
    <w:rsid w:val="00192639"/>
    <w:rsid w:val="0019263E"/>
    <w:rsid w:val="0019292D"/>
    <w:rsid w:val="00192BA0"/>
    <w:rsid w:val="0019302B"/>
    <w:rsid w:val="001937B3"/>
    <w:rsid w:val="00193CB8"/>
    <w:rsid w:val="001947C8"/>
    <w:rsid w:val="00194AD4"/>
    <w:rsid w:val="00194BA7"/>
    <w:rsid w:val="001950E8"/>
    <w:rsid w:val="001953B4"/>
    <w:rsid w:val="001959B3"/>
    <w:rsid w:val="00195A9B"/>
    <w:rsid w:val="00195AB6"/>
    <w:rsid w:val="00195E17"/>
    <w:rsid w:val="00195F6B"/>
    <w:rsid w:val="00196176"/>
    <w:rsid w:val="001962D8"/>
    <w:rsid w:val="00197061"/>
    <w:rsid w:val="0019706B"/>
    <w:rsid w:val="001977C4"/>
    <w:rsid w:val="001979D6"/>
    <w:rsid w:val="00197AB9"/>
    <w:rsid w:val="001A06F8"/>
    <w:rsid w:val="001A0A57"/>
    <w:rsid w:val="001A135D"/>
    <w:rsid w:val="001A136B"/>
    <w:rsid w:val="001A182F"/>
    <w:rsid w:val="001A1D27"/>
    <w:rsid w:val="001A225E"/>
    <w:rsid w:val="001A2DC8"/>
    <w:rsid w:val="001A345E"/>
    <w:rsid w:val="001A3535"/>
    <w:rsid w:val="001A36F9"/>
    <w:rsid w:val="001A3CAA"/>
    <w:rsid w:val="001A3D74"/>
    <w:rsid w:val="001A402C"/>
    <w:rsid w:val="001A4E64"/>
    <w:rsid w:val="001A5F4B"/>
    <w:rsid w:val="001A5FDF"/>
    <w:rsid w:val="001A66C2"/>
    <w:rsid w:val="001A6C24"/>
    <w:rsid w:val="001A768A"/>
    <w:rsid w:val="001A7D89"/>
    <w:rsid w:val="001B0152"/>
    <w:rsid w:val="001B0596"/>
    <w:rsid w:val="001B07C2"/>
    <w:rsid w:val="001B0982"/>
    <w:rsid w:val="001B0A1D"/>
    <w:rsid w:val="001B156E"/>
    <w:rsid w:val="001B1659"/>
    <w:rsid w:val="001B1662"/>
    <w:rsid w:val="001B222D"/>
    <w:rsid w:val="001B2939"/>
    <w:rsid w:val="001B299A"/>
    <w:rsid w:val="001B2CA3"/>
    <w:rsid w:val="001B2CF8"/>
    <w:rsid w:val="001B350B"/>
    <w:rsid w:val="001B3633"/>
    <w:rsid w:val="001B4008"/>
    <w:rsid w:val="001B4118"/>
    <w:rsid w:val="001B4823"/>
    <w:rsid w:val="001B495D"/>
    <w:rsid w:val="001B4A57"/>
    <w:rsid w:val="001B4F27"/>
    <w:rsid w:val="001B580C"/>
    <w:rsid w:val="001B59BB"/>
    <w:rsid w:val="001B5D80"/>
    <w:rsid w:val="001B61D5"/>
    <w:rsid w:val="001B70CD"/>
    <w:rsid w:val="001B74BC"/>
    <w:rsid w:val="001B75EE"/>
    <w:rsid w:val="001B7831"/>
    <w:rsid w:val="001B7B8C"/>
    <w:rsid w:val="001B7C09"/>
    <w:rsid w:val="001B7CE3"/>
    <w:rsid w:val="001C0927"/>
    <w:rsid w:val="001C0B7A"/>
    <w:rsid w:val="001C0ECF"/>
    <w:rsid w:val="001C1201"/>
    <w:rsid w:val="001C1333"/>
    <w:rsid w:val="001C1814"/>
    <w:rsid w:val="001C1A00"/>
    <w:rsid w:val="001C1D89"/>
    <w:rsid w:val="001C2378"/>
    <w:rsid w:val="001C2F38"/>
    <w:rsid w:val="001C311D"/>
    <w:rsid w:val="001C3B7B"/>
    <w:rsid w:val="001C3D64"/>
    <w:rsid w:val="001C3F5D"/>
    <w:rsid w:val="001C44D8"/>
    <w:rsid w:val="001C4A1B"/>
    <w:rsid w:val="001C501B"/>
    <w:rsid w:val="001C530E"/>
    <w:rsid w:val="001C540F"/>
    <w:rsid w:val="001C56D3"/>
    <w:rsid w:val="001C5AF3"/>
    <w:rsid w:val="001C62A0"/>
    <w:rsid w:val="001C6F37"/>
    <w:rsid w:val="001C76F2"/>
    <w:rsid w:val="001D006F"/>
    <w:rsid w:val="001D0156"/>
    <w:rsid w:val="001D03CB"/>
    <w:rsid w:val="001D0483"/>
    <w:rsid w:val="001D079C"/>
    <w:rsid w:val="001D0806"/>
    <w:rsid w:val="001D0E55"/>
    <w:rsid w:val="001D10D4"/>
    <w:rsid w:val="001D1621"/>
    <w:rsid w:val="001D22BE"/>
    <w:rsid w:val="001D316F"/>
    <w:rsid w:val="001D36EB"/>
    <w:rsid w:val="001D3A11"/>
    <w:rsid w:val="001D411B"/>
    <w:rsid w:val="001D42D2"/>
    <w:rsid w:val="001D441E"/>
    <w:rsid w:val="001D4783"/>
    <w:rsid w:val="001D4D45"/>
    <w:rsid w:val="001D4DE0"/>
    <w:rsid w:val="001D50E2"/>
    <w:rsid w:val="001D5333"/>
    <w:rsid w:val="001D54F0"/>
    <w:rsid w:val="001D5E2F"/>
    <w:rsid w:val="001D5E65"/>
    <w:rsid w:val="001D71E9"/>
    <w:rsid w:val="001D7616"/>
    <w:rsid w:val="001D784D"/>
    <w:rsid w:val="001D78C9"/>
    <w:rsid w:val="001D7946"/>
    <w:rsid w:val="001D7D6D"/>
    <w:rsid w:val="001D7EBC"/>
    <w:rsid w:val="001E01B8"/>
    <w:rsid w:val="001E0A6A"/>
    <w:rsid w:val="001E0F16"/>
    <w:rsid w:val="001E1AA1"/>
    <w:rsid w:val="001E1C3B"/>
    <w:rsid w:val="001E1EC3"/>
    <w:rsid w:val="001E2DCE"/>
    <w:rsid w:val="001E2DD1"/>
    <w:rsid w:val="001E3594"/>
    <w:rsid w:val="001E3752"/>
    <w:rsid w:val="001E39DA"/>
    <w:rsid w:val="001E3AA8"/>
    <w:rsid w:val="001E44BC"/>
    <w:rsid w:val="001E4E79"/>
    <w:rsid w:val="001E502B"/>
    <w:rsid w:val="001E583E"/>
    <w:rsid w:val="001E5FFB"/>
    <w:rsid w:val="001E610E"/>
    <w:rsid w:val="001E6445"/>
    <w:rsid w:val="001E6B26"/>
    <w:rsid w:val="001E6C9F"/>
    <w:rsid w:val="001E6D34"/>
    <w:rsid w:val="001E73A5"/>
    <w:rsid w:val="001E775D"/>
    <w:rsid w:val="001E77B5"/>
    <w:rsid w:val="001F0234"/>
    <w:rsid w:val="001F0415"/>
    <w:rsid w:val="001F1432"/>
    <w:rsid w:val="001F1AF5"/>
    <w:rsid w:val="001F1D03"/>
    <w:rsid w:val="001F217B"/>
    <w:rsid w:val="001F2373"/>
    <w:rsid w:val="001F25C0"/>
    <w:rsid w:val="001F280A"/>
    <w:rsid w:val="001F2A40"/>
    <w:rsid w:val="001F2C7A"/>
    <w:rsid w:val="001F301F"/>
    <w:rsid w:val="001F3199"/>
    <w:rsid w:val="001F329E"/>
    <w:rsid w:val="001F39FC"/>
    <w:rsid w:val="001F491C"/>
    <w:rsid w:val="001F4C0F"/>
    <w:rsid w:val="001F4E7D"/>
    <w:rsid w:val="001F51CB"/>
    <w:rsid w:val="001F5660"/>
    <w:rsid w:val="001F5B26"/>
    <w:rsid w:val="001F5DB1"/>
    <w:rsid w:val="001F6578"/>
    <w:rsid w:val="001F6C2F"/>
    <w:rsid w:val="001F7170"/>
    <w:rsid w:val="001F797F"/>
    <w:rsid w:val="001F7E37"/>
    <w:rsid w:val="002000DD"/>
    <w:rsid w:val="002007D8"/>
    <w:rsid w:val="00200B62"/>
    <w:rsid w:val="00200CEC"/>
    <w:rsid w:val="00200F57"/>
    <w:rsid w:val="00201A57"/>
    <w:rsid w:val="0020203F"/>
    <w:rsid w:val="00202219"/>
    <w:rsid w:val="00202617"/>
    <w:rsid w:val="002027D2"/>
    <w:rsid w:val="002028B4"/>
    <w:rsid w:val="00202A21"/>
    <w:rsid w:val="00202C97"/>
    <w:rsid w:val="00202EFC"/>
    <w:rsid w:val="002030E9"/>
    <w:rsid w:val="00203184"/>
    <w:rsid w:val="0020356D"/>
    <w:rsid w:val="0020385C"/>
    <w:rsid w:val="00203867"/>
    <w:rsid w:val="00203932"/>
    <w:rsid w:val="00203B61"/>
    <w:rsid w:val="00204216"/>
    <w:rsid w:val="002044A3"/>
    <w:rsid w:val="002050CE"/>
    <w:rsid w:val="0020527A"/>
    <w:rsid w:val="002063B6"/>
    <w:rsid w:val="00206ACA"/>
    <w:rsid w:val="00206B4D"/>
    <w:rsid w:val="00206FE3"/>
    <w:rsid w:val="00207372"/>
    <w:rsid w:val="00207556"/>
    <w:rsid w:val="00207C9C"/>
    <w:rsid w:val="0021055B"/>
    <w:rsid w:val="00210686"/>
    <w:rsid w:val="00210B0F"/>
    <w:rsid w:val="00210ECA"/>
    <w:rsid w:val="00210F40"/>
    <w:rsid w:val="00211355"/>
    <w:rsid w:val="002114D4"/>
    <w:rsid w:val="002124D6"/>
    <w:rsid w:val="002136DF"/>
    <w:rsid w:val="002142BB"/>
    <w:rsid w:val="00214C53"/>
    <w:rsid w:val="00214C5E"/>
    <w:rsid w:val="00214DFE"/>
    <w:rsid w:val="00214EDE"/>
    <w:rsid w:val="0021542C"/>
    <w:rsid w:val="00215FB1"/>
    <w:rsid w:val="00216117"/>
    <w:rsid w:val="00216BDD"/>
    <w:rsid w:val="0021733E"/>
    <w:rsid w:val="002175E8"/>
    <w:rsid w:val="002200BD"/>
    <w:rsid w:val="002207E8"/>
    <w:rsid w:val="00220E75"/>
    <w:rsid w:val="002215B5"/>
    <w:rsid w:val="0022261E"/>
    <w:rsid w:val="00222730"/>
    <w:rsid w:val="002231F9"/>
    <w:rsid w:val="002237B7"/>
    <w:rsid w:val="00223C20"/>
    <w:rsid w:val="00223CA0"/>
    <w:rsid w:val="00224027"/>
    <w:rsid w:val="00224184"/>
    <w:rsid w:val="002245FD"/>
    <w:rsid w:val="00224ABA"/>
    <w:rsid w:val="00224DE6"/>
    <w:rsid w:val="00224E75"/>
    <w:rsid w:val="00224FE9"/>
    <w:rsid w:val="002253F5"/>
    <w:rsid w:val="0022569B"/>
    <w:rsid w:val="002258BC"/>
    <w:rsid w:val="00225E94"/>
    <w:rsid w:val="00226B3B"/>
    <w:rsid w:val="0022753B"/>
    <w:rsid w:val="0022766B"/>
    <w:rsid w:val="002278DF"/>
    <w:rsid w:val="00230510"/>
    <w:rsid w:val="00230887"/>
    <w:rsid w:val="0023138A"/>
    <w:rsid w:val="00231597"/>
    <w:rsid w:val="002315AE"/>
    <w:rsid w:val="00231857"/>
    <w:rsid w:val="0023192E"/>
    <w:rsid w:val="00231E18"/>
    <w:rsid w:val="002323F5"/>
    <w:rsid w:val="00232AA3"/>
    <w:rsid w:val="00233302"/>
    <w:rsid w:val="00233BCA"/>
    <w:rsid w:val="00233ED6"/>
    <w:rsid w:val="00234120"/>
    <w:rsid w:val="002342A8"/>
    <w:rsid w:val="002348B8"/>
    <w:rsid w:val="002355E5"/>
    <w:rsid w:val="00236399"/>
    <w:rsid w:val="00236591"/>
    <w:rsid w:val="002366F6"/>
    <w:rsid w:val="00236A6D"/>
    <w:rsid w:val="00236B08"/>
    <w:rsid w:val="00236C7E"/>
    <w:rsid w:val="00237314"/>
    <w:rsid w:val="00237770"/>
    <w:rsid w:val="00237AC6"/>
    <w:rsid w:val="00237C8F"/>
    <w:rsid w:val="0024060B"/>
    <w:rsid w:val="00240907"/>
    <w:rsid w:val="00240B22"/>
    <w:rsid w:val="00241840"/>
    <w:rsid w:val="00241D88"/>
    <w:rsid w:val="0024265F"/>
    <w:rsid w:val="002426D0"/>
    <w:rsid w:val="00242DCF"/>
    <w:rsid w:val="002433F1"/>
    <w:rsid w:val="00243A5B"/>
    <w:rsid w:val="00244134"/>
    <w:rsid w:val="00245013"/>
    <w:rsid w:val="0024515D"/>
    <w:rsid w:val="00245DF4"/>
    <w:rsid w:val="00246049"/>
    <w:rsid w:val="0024613D"/>
    <w:rsid w:val="002462CB"/>
    <w:rsid w:val="00246585"/>
    <w:rsid w:val="0024668D"/>
    <w:rsid w:val="00246A0E"/>
    <w:rsid w:val="00246DA1"/>
    <w:rsid w:val="00246DEC"/>
    <w:rsid w:val="0024755A"/>
    <w:rsid w:val="00247948"/>
    <w:rsid w:val="00247B2E"/>
    <w:rsid w:val="00250B76"/>
    <w:rsid w:val="00251431"/>
    <w:rsid w:val="002514E6"/>
    <w:rsid w:val="0025205A"/>
    <w:rsid w:val="00252137"/>
    <w:rsid w:val="00253BBF"/>
    <w:rsid w:val="00253D26"/>
    <w:rsid w:val="00253E62"/>
    <w:rsid w:val="00254027"/>
    <w:rsid w:val="00254109"/>
    <w:rsid w:val="0025455F"/>
    <w:rsid w:val="002546B8"/>
    <w:rsid w:val="00254751"/>
    <w:rsid w:val="002552F9"/>
    <w:rsid w:val="0025584A"/>
    <w:rsid w:val="00255B02"/>
    <w:rsid w:val="002565FB"/>
    <w:rsid w:val="00256A52"/>
    <w:rsid w:val="0025733D"/>
    <w:rsid w:val="0025749B"/>
    <w:rsid w:val="002577D1"/>
    <w:rsid w:val="00257862"/>
    <w:rsid w:val="00257E0B"/>
    <w:rsid w:val="00257F97"/>
    <w:rsid w:val="0026006A"/>
    <w:rsid w:val="002606D4"/>
    <w:rsid w:val="002610AE"/>
    <w:rsid w:val="00261482"/>
    <w:rsid w:val="00261DEB"/>
    <w:rsid w:val="00262088"/>
    <w:rsid w:val="00262510"/>
    <w:rsid w:val="00262554"/>
    <w:rsid w:val="00262D3A"/>
    <w:rsid w:val="002632E3"/>
    <w:rsid w:val="00263911"/>
    <w:rsid w:val="00264161"/>
    <w:rsid w:val="00264687"/>
    <w:rsid w:val="0026497E"/>
    <w:rsid w:val="002649AE"/>
    <w:rsid w:val="00265224"/>
    <w:rsid w:val="00265889"/>
    <w:rsid w:val="00265CC3"/>
    <w:rsid w:val="002661C6"/>
    <w:rsid w:val="002666FB"/>
    <w:rsid w:val="00267259"/>
    <w:rsid w:val="0026734B"/>
    <w:rsid w:val="0026781A"/>
    <w:rsid w:val="0027055A"/>
    <w:rsid w:val="00270A42"/>
    <w:rsid w:val="00271CFE"/>
    <w:rsid w:val="002725E9"/>
    <w:rsid w:val="002728F4"/>
    <w:rsid w:val="00272A72"/>
    <w:rsid w:val="00272D6A"/>
    <w:rsid w:val="00273676"/>
    <w:rsid w:val="00273B42"/>
    <w:rsid w:val="00273E8C"/>
    <w:rsid w:val="002757C9"/>
    <w:rsid w:val="0027599C"/>
    <w:rsid w:val="00275F16"/>
    <w:rsid w:val="00276192"/>
    <w:rsid w:val="0027628F"/>
    <w:rsid w:val="00276645"/>
    <w:rsid w:val="00276FD0"/>
    <w:rsid w:val="00277246"/>
    <w:rsid w:val="002772E5"/>
    <w:rsid w:val="0027787C"/>
    <w:rsid w:val="00277B23"/>
    <w:rsid w:val="002800D2"/>
    <w:rsid w:val="00280208"/>
    <w:rsid w:val="00280385"/>
    <w:rsid w:val="00280991"/>
    <w:rsid w:val="00280E45"/>
    <w:rsid w:val="00281850"/>
    <w:rsid w:val="00281CFD"/>
    <w:rsid w:val="00282145"/>
    <w:rsid w:val="002822B0"/>
    <w:rsid w:val="002827DD"/>
    <w:rsid w:val="00282C0F"/>
    <w:rsid w:val="002830CF"/>
    <w:rsid w:val="00283459"/>
    <w:rsid w:val="0028354D"/>
    <w:rsid w:val="002836C8"/>
    <w:rsid w:val="0028387F"/>
    <w:rsid w:val="00283ACB"/>
    <w:rsid w:val="00283EE7"/>
    <w:rsid w:val="0028433B"/>
    <w:rsid w:val="0028463B"/>
    <w:rsid w:val="00284E4E"/>
    <w:rsid w:val="0028538E"/>
    <w:rsid w:val="00286256"/>
    <w:rsid w:val="00286529"/>
    <w:rsid w:val="0028669F"/>
    <w:rsid w:val="00286BE7"/>
    <w:rsid w:val="00286C82"/>
    <w:rsid w:val="00286DE7"/>
    <w:rsid w:val="00286E33"/>
    <w:rsid w:val="0028721A"/>
    <w:rsid w:val="002877C0"/>
    <w:rsid w:val="00287870"/>
    <w:rsid w:val="00287E95"/>
    <w:rsid w:val="002902F3"/>
    <w:rsid w:val="00290580"/>
    <w:rsid w:val="00290774"/>
    <w:rsid w:val="002908FA"/>
    <w:rsid w:val="0029093A"/>
    <w:rsid w:val="00290A6C"/>
    <w:rsid w:val="00290C2B"/>
    <w:rsid w:val="00290F45"/>
    <w:rsid w:val="00291282"/>
    <w:rsid w:val="00291D52"/>
    <w:rsid w:val="00291F11"/>
    <w:rsid w:val="0029275C"/>
    <w:rsid w:val="00293116"/>
    <w:rsid w:val="0029401A"/>
    <w:rsid w:val="0029404A"/>
    <w:rsid w:val="002943B7"/>
    <w:rsid w:val="002944AB"/>
    <w:rsid w:val="002944C8"/>
    <w:rsid w:val="0029455F"/>
    <w:rsid w:val="00294672"/>
    <w:rsid w:val="00294793"/>
    <w:rsid w:val="00294872"/>
    <w:rsid w:val="002948D0"/>
    <w:rsid w:val="00294B79"/>
    <w:rsid w:val="00295571"/>
    <w:rsid w:val="002955C3"/>
    <w:rsid w:val="0029573D"/>
    <w:rsid w:val="00295926"/>
    <w:rsid w:val="00295F8E"/>
    <w:rsid w:val="002960BC"/>
    <w:rsid w:val="00296310"/>
    <w:rsid w:val="00296661"/>
    <w:rsid w:val="00296F0E"/>
    <w:rsid w:val="00296FD7"/>
    <w:rsid w:val="00297F73"/>
    <w:rsid w:val="002A014A"/>
    <w:rsid w:val="002A0197"/>
    <w:rsid w:val="002A045F"/>
    <w:rsid w:val="002A090A"/>
    <w:rsid w:val="002A0BF6"/>
    <w:rsid w:val="002A1450"/>
    <w:rsid w:val="002A18D9"/>
    <w:rsid w:val="002A192A"/>
    <w:rsid w:val="002A24A1"/>
    <w:rsid w:val="002A2CC3"/>
    <w:rsid w:val="002A2FE3"/>
    <w:rsid w:val="002A36F8"/>
    <w:rsid w:val="002A4718"/>
    <w:rsid w:val="002A4D26"/>
    <w:rsid w:val="002A4E65"/>
    <w:rsid w:val="002A5329"/>
    <w:rsid w:val="002A6449"/>
    <w:rsid w:val="002A674B"/>
    <w:rsid w:val="002A723A"/>
    <w:rsid w:val="002A779F"/>
    <w:rsid w:val="002A7E9D"/>
    <w:rsid w:val="002B0100"/>
    <w:rsid w:val="002B04AE"/>
    <w:rsid w:val="002B0CFE"/>
    <w:rsid w:val="002B0D9E"/>
    <w:rsid w:val="002B15A3"/>
    <w:rsid w:val="002B1705"/>
    <w:rsid w:val="002B1A5B"/>
    <w:rsid w:val="002B2B1E"/>
    <w:rsid w:val="002B303D"/>
    <w:rsid w:val="002B3479"/>
    <w:rsid w:val="002B39DA"/>
    <w:rsid w:val="002B3A40"/>
    <w:rsid w:val="002B3CBB"/>
    <w:rsid w:val="002B51F5"/>
    <w:rsid w:val="002B578D"/>
    <w:rsid w:val="002B5B21"/>
    <w:rsid w:val="002B6093"/>
    <w:rsid w:val="002B640E"/>
    <w:rsid w:val="002B6533"/>
    <w:rsid w:val="002B6E1A"/>
    <w:rsid w:val="002B700B"/>
    <w:rsid w:val="002B72AA"/>
    <w:rsid w:val="002B76A4"/>
    <w:rsid w:val="002B787B"/>
    <w:rsid w:val="002C05BB"/>
    <w:rsid w:val="002C0F12"/>
    <w:rsid w:val="002C1020"/>
    <w:rsid w:val="002C1A62"/>
    <w:rsid w:val="002C2223"/>
    <w:rsid w:val="002C2E70"/>
    <w:rsid w:val="002C2F4B"/>
    <w:rsid w:val="002C3009"/>
    <w:rsid w:val="002C3618"/>
    <w:rsid w:val="002C36BA"/>
    <w:rsid w:val="002C3C19"/>
    <w:rsid w:val="002C3FB1"/>
    <w:rsid w:val="002C3FE0"/>
    <w:rsid w:val="002C405F"/>
    <w:rsid w:val="002C504B"/>
    <w:rsid w:val="002C50FA"/>
    <w:rsid w:val="002C5536"/>
    <w:rsid w:val="002C56A0"/>
    <w:rsid w:val="002C570F"/>
    <w:rsid w:val="002C5AB4"/>
    <w:rsid w:val="002C5DF7"/>
    <w:rsid w:val="002C5FBE"/>
    <w:rsid w:val="002C6249"/>
    <w:rsid w:val="002C66D6"/>
    <w:rsid w:val="002C690D"/>
    <w:rsid w:val="002C69AE"/>
    <w:rsid w:val="002C770A"/>
    <w:rsid w:val="002C79B5"/>
    <w:rsid w:val="002D0052"/>
    <w:rsid w:val="002D0130"/>
    <w:rsid w:val="002D02D2"/>
    <w:rsid w:val="002D06F2"/>
    <w:rsid w:val="002D170A"/>
    <w:rsid w:val="002D19BB"/>
    <w:rsid w:val="002D1BC2"/>
    <w:rsid w:val="002D24A4"/>
    <w:rsid w:val="002D28D7"/>
    <w:rsid w:val="002D28DB"/>
    <w:rsid w:val="002D29FB"/>
    <w:rsid w:val="002D2EF2"/>
    <w:rsid w:val="002D3201"/>
    <w:rsid w:val="002D3E95"/>
    <w:rsid w:val="002D4A7C"/>
    <w:rsid w:val="002D536B"/>
    <w:rsid w:val="002D56EB"/>
    <w:rsid w:val="002D5E3F"/>
    <w:rsid w:val="002D601B"/>
    <w:rsid w:val="002D6108"/>
    <w:rsid w:val="002D64BE"/>
    <w:rsid w:val="002D6713"/>
    <w:rsid w:val="002D69E1"/>
    <w:rsid w:val="002D6C44"/>
    <w:rsid w:val="002D6C63"/>
    <w:rsid w:val="002D73C2"/>
    <w:rsid w:val="002D7832"/>
    <w:rsid w:val="002D7F8B"/>
    <w:rsid w:val="002E058E"/>
    <w:rsid w:val="002E0869"/>
    <w:rsid w:val="002E0DBF"/>
    <w:rsid w:val="002E10EB"/>
    <w:rsid w:val="002E126B"/>
    <w:rsid w:val="002E1292"/>
    <w:rsid w:val="002E1462"/>
    <w:rsid w:val="002E15B7"/>
    <w:rsid w:val="002E1630"/>
    <w:rsid w:val="002E171F"/>
    <w:rsid w:val="002E172A"/>
    <w:rsid w:val="002E1DE6"/>
    <w:rsid w:val="002E1E07"/>
    <w:rsid w:val="002E20BD"/>
    <w:rsid w:val="002E2410"/>
    <w:rsid w:val="002E2BF3"/>
    <w:rsid w:val="002E2E7F"/>
    <w:rsid w:val="002E37C8"/>
    <w:rsid w:val="002E3844"/>
    <w:rsid w:val="002E3C50"/>
    <w:rsid w:val="002E404C"/>
    <w:rsid w:val="002E492B"/>
    <w:rsid w:val="002E49DE"/>
    <w:rsid w:val="002E49FF"/>
    <w:rsid w:val="002E4A72"/>
    <w:rsid w:val="002E520F"/>
    <w:rsid w:val="002E52F8"/>
    <w:rsid w:val="002E5303"/>
    <w:rsid w:val="002E5BD8"/>
    <w:rsid w:val="002E657E"/>
    <w:rsid w:val="002E67B5"/>
    <w:rsid w:val="002E724F"/>
    <w:rsid w:val="002E744F"/>
    <w:rsid w:val="002E7786"/>
    <w:rsid w:val="002F029E"/>
    <w:rsid w:val="002F03C3"/>
    <w:rsid w:val="002F0D9E"/>
    <w:rsid w:val="002F0F65"/>
    <w:rsid w:val="002F12E6"/>
    <w:rsid w:val="002F13CD"/>
    <w:rsid w:val="002F14C4"/>
    <w:rsid w:val="002F16F5"/>
    <w:rsid w:val="002F1897"/>
    <w:rsid w:val="002F1A38"/>
    <w:rsid w:val="002F1C3C"/>
    <w:rsid w:val="002F1E42"/>
    <w:rsid w:val="002F20E0"/>
    <w:rsid w:val="002F2644"/>
    <w:rsid w:val="002F279F"/>
    <w:rsid w:val="002F2AF2"/>
    <w:rsid w:val="002F2CF3"/>
    <w:rsid w:val="002F2E22"/>
    <w:rsid w:val="002F2F0D"/>
    <w:rsid w:val="002F2FF7"/>
    <w:rsid w:val="002F32F1"/>
    <w:rsid w:val="002F3671"/>
    <w:rsid w:val="002F3CF3"/>
    <w:rsid w:val="002F473E"/>
    <w:rsid w:val="002F48E5"/>
    <w:rsid w:val="002F53B1"/>
    <w:rsid w:val="002F5FAF"/>
    <w:rsid w:val="002F5FF4"/>
    <w:rsid w:val="002F64AB"/>
    <w:rsid w:val="002F659B"/>
    <w:rsid w:val="002F70E2"/>
    <w:rsid w:val="002F7104"/>
    <w:rsid w:val="002F7605"/>
    <w:rsid w:val="002F7731"/>
    <w:rsid w:val="002F7967"/>
    <w:rsid w:val="003000E8"/>
    <w:rsid w:val="003008BD"/>
    <w:rsid w:val="00300A3B"/>
    <w:rsid w:val="00301872"/>
    <w:rsid w:val="003018E6"/>
    <w:rsid w:val="00301BC0"/>
    <w:rsid w:val="003020F7"/>
    <w:rsid w:val="003024E4"/>
    <w:rsid w:val="003026B3"/>
    <w:rsid w:val="00302B36"/>
    <w:rsid w:val="00302D1B"/>
    <w:rsid w:val="00302E38"/>
    <w:rsid w:val="00303ACA"/>
    <w:rsid w:val="00303D97"/>
    <w:rsid w:val="00303E8D"/>
    <w:rsid w:val="003042BB"/>
    <w:rsid w:val="00304479"/>
    <w:rsid w:val="00304A5C"/>
    <w:rsid w:val="00304B87"/>
    <w:rsid w:val="00304C2F"/>
    <w:rsid w:val="00304C7C"/>
    <w:rsid w:val="00305CA2"/>
    <w:rsid w:val="00305E68"/>
    <w:rsid w:val="0030631C"/>
    <w:rsid w:val="003065BC"/>
    <w:rsid w:val="0030670E"/>
    <w:rsid w:val="00306F10"/>
    <w:rsid w:val="0030737D"/>
    <w:rsid w:val="00307808"/>
    <w:rsid w:val="00307B77"/>
    <w:rsid w:val="0031000B"/>
    <w:rsid w:val="00310362"/>
    <w:rsid w:val="00310661"/>
    <w:rsid w:val="00310756"/>
    <w:rsid w:val="00310FD1"/>
    <w:rsid w:val="00311624"/>
    <w:rsid w:val="003123DA"/>
    <w:rsid w:val="0031268C"/>
    <w:rsid w:val="00313A2F"/>
    <w:rsid w:val="003143B2"/>
    <w:rsid w:val="003149A0"/>
    <w:rsid w:val="00314E19"/>
    <w:rsid w:val="00314FDB"/>
    <w:rsid w:val="00314FE7"/>
    <w:rsid w:val="003151F4"/>
    <w:rsid w:val="0031543E"/>
    <w:rsid w:val="00315A21"/>
    <w:rsid w:val="00315BEE"/>
    <w:rsid w:val="00315C57"/>
    <w:rsid w:val="00316B69"/>
    <w:rsid w:val="003173D1"/>
    <w:rsid w:val="0031758C"/>
    <w:rsid w:val="00317888"/>
    <w:rsid w:val="00317FC5"/>
    <w:rsid w:val="00320880"/>
    <w:rsid w:val="0032096F"/>
    <w:rsid w:val="003209EF"/>
    <w:rsid w:val="00320ABB"/>
    <w:rsid w:val="00320E9F"/>
    <w:rsid w:val="00320FDE"/>
    <w:rsid w:val="0032138D"/>
    <w:rsid w:val="00321935"/>
    <w:rsid w:val="00321A55"/>
    <w:rsid w:val="00322BB3"/>
    <w:rsid w:val="00322E85"/>
    <w:rsid w:val="00322F55"/>
    <w:rsid w:val="00323104"/>
    <w:rsid w:val="00323216"/>
    <w:rsid w:val="003233E4"/>
    <w:rsid w:val="0032393D"/>
    <w:rsid w:val="00323D33"/>
    <w:rsid w:val="00324093"/>
    <w:rsid w:val="00324279"/>
    <w:rsid w:val="00324860"/>
    <w:rsid w:val="00324A67"/>
    <w:rsid w:val="003250A9"/>
    <w:rsid w:val="003253C2"/>
    <w:rsid w:val="003257B1"/>
    <w:rsid w:val="00325BBD"/>
    <w:rsid w:val="0032619F"/>
    <w:rsid w:val="003266AA"/>
    <w:rsid w:val="00326E00"/>
    <w:rsid w:val="00327065"/>
    <w:rsid w:val="00327083"/>
    <w:rsid w:val="003274C8"/>
    <w:rsid w:val="003274D3"/>
    <w:rsid w:val="003274FA"/>
    <w:rsid w:val="00327CC0"/>
    <w:rsid w:val="00330142"/>
    <w:rsid w:val="0033019C"/>
    <w:rsid w:val="003301FE"/>
    <w:rsid w:val="00330750"/>
    <w:rsid w:val="00330C3A"/>
    <w:rsid w:val="00330FA7"/>
    <w:rsid w:val="003311E0"/>
    <w:rsid w:val="003315BD"/>
    <w:rsid w:val="00331F1A"/>
    <w:rsid w:val="00331FB8"/>
    <w:rsid w:val="0033221F"/>
    <w:rsid w:val="0033227E"/>
    <w:rsid w:val="0033256E"/>
    <w:rsid w:val="0033357B"/>
    <w:rsid w:val="00333E93"/>
    <w:rsid w:val="003341D8"/>
    <w:rsid w:val="0033478B"/>
    <w:rsid w:val="00334AB7"/>
    <w:rsid w:val="00334DF6"/>
    <w:rsid w:val="00334DF8"/>
    <w:rsid w:val="003350C7"/>
    <w:rsid w:val="003356A7"/>
    <w:rsid w:val="0033605F"/>
    <w:rsid w:val="0033615A"/>
    <w:rsid w:val="00336936"/>
    <w:rsid w:val="003369BB"/>
    <w:rsid w:val="00336F43"/>
    <w:rsid w:val="00336FD0"/>
    <w:rsid w:val="0033774E"/>
    <w:rsid w:val="00337DED"/>
    <w:rsid w:val="00337E03"/>
    <w:rsid w:val="00337F6D"/>
    <w:rsid w:val="00340176"/>
    <w:rsid w:val="00340282"/>
    <w:rsid w:val="003403B8"/>
    <w:rsid w:val="003408E2"/>
    <w:rsid w:val="00340F6C"/>
    <w:rsid w:val="003418F1"/>
    <w:rsid w:val="00341B4C"/>
    <w:rsid w:val="00341DA6"/>
    <w:rsid w:val="00341EAF"/>
    <w:rsid w:val="003426EB"/>
    <w:rsid w:val="00342892"/>
    <w:rsid w:val="00342D72"/>
    <w:rsid w:val="003442CB"/>
    <w:rsid w:val="00344561"/>
    <w:rsid w:val="00344577"/>
    <w:rsid w:val="003445E0"/>
    <w:rsid w:val="00344795"/>
    <w:rsid w:val="00344BAE"/>
    <w:rsid w:val="00344D28"/>
    <w:rsid w:val="003451DE"/>
    <w:rsid w:val="003460D1"/>
    <w:rsid w:val="0034644E"/>
    <w:rsid w:val="0034680F"/>
    <w:rsid w:val="00346CD5"/>
    <w:rsid w:val="003472F6"/>
    <w:rsid w:val="00347ADA"/>
    <w:rsid w:val="003500A6"/>
    <w:rsid w:val="00350F7B"/>
    <w:rsid w:val="00351043"/>
    <w:rsid w:val="0035112E"/>
    <w:rsid w:val="003511C0"/>
    <w:rsid w:val="00351789"/>
    <w:rsid w:val="00351FDB"/>
    <w:rsid w:val="00352546"/>
    <w:rsid w:val="00352CCE"/>
    <w:rsid w:val="00352F24"/>
    <w:rsid w:val="00352FB8"/>
    <w:rsid w:val="00353086"/>
    <w:rsid w:val="003536F3"/>
    <w:rsid w:val="00353973"/>
    <w:rsid w:val="00353E9D"/>
    <w:rsid w:val="00354223"/>
    <w:rsid w:val="003542E1"/>
    <w:rsid w:val="00354418"/>
    <w:rsid w:val="00354601"/>
    <w:rsid w:val="0035495B"/>
    <w:rsid w:val="003551F0"/>
    <w:rsid w:val="00355424"/>
    <w:rsid w:val="00355709"/>
    <w:rsid w:val="003562AC"/>
    <w:rsid w:val="00356303"/>
    <w:rsid w:val="0035683E"/>
    <w:rsid w:val="00356A0E"/>
    <w:rsid w:val="00356CC9"/>
    <w:rsid w:val="00356F66"/>
    <w:rsid w:val="00357524"/>
    <w:rsid w:val="00357946"/>
    <w:rsid w:val="00360182"/>
    <w:rsid w:val="0036019E"/>
    <w:rsid w:val="00360536"/>
    <w:rsid w:val="0036090D"/>
    <w:rsid w:val="00360A29"/>
    <w:rsid w:val="0036103F"/>
    <w:rsid w:val="00361360"/>
    <w:rsid w:val="00361745"/>
    <w:rsid w:val="00361F1F"/>
    <w:rsid w:val="0036206B"/>
    <w:rsid w:val="003624F8"/>
    <w:rsid w:val="00362824"/>
    <w:rsid w:val="0036294C"/>
    <w:rsid w:val="00362E6C"/>
    <w:rsid w:val="00362FB9"/>
    <w:rsid w:val="0036324A"/>
    <w:rsid w:val="00363D2C"/>
    <w:rsid w:val="00363ED2"/>
    <w:rsid w:val="00364DA3"/>
    <w:rsid w:val="00364F67"/>
    <w:rsid w:val="0036558B"/>
    <w:rsid w:val="00365C31"/>
    <w:rsid w:val="00366091"/>
    <w:rsid w:val="00366387"/>
    <w:rsid w:val="0036662E"/>
    <w:rsid w:val="00366DAA"/>
    <w:rsid w:val="00367494"/>
    <w:rsid w:val="00367F92"/>
    <w:rsid w:val="0037037F"/>
    <w:rsid w:val="0037064A"/>
    <w:rsid w:val="00370DA5"/>
    <w:rsid w:val="00370DD4"/>
    <w:rsid w:val="00371151"/>
    <w:rsid w:val="003711B3"/>
    <w:rsid w:val="0037226C"/>
    <w:rsid w:val="0037226E"/>
    <w:rsid w:val="0037283E"/>
    <w:rsid w:val="0037390D"/>
    <w:rsid w:val="00373CFB"/>
    <w:rsid w:val="00373D40"/>
    <w:rsid w:val="00373F63"/>
    <w:rsid w:val="003748D7"/>
    <w:rsid w:val="00374986"/>
    <w:rsid w:val="00374B86"/>
    <w:rsid w:val="00374D4C"/>
    <w:rsid w:val="00374F6B"/>
    <w:rsid w:val="00375063"/>
    <w:rsid w:val="003750E0"/>
    <w:rsid w:val="00375243"/>
    <w:rsid w:val="003754F0"/>
    <w:rsid w:val="00375B3E"/>
    <w:rsid w:val="00375D0C"/>
    <w:rsid w:val="003760C3"/>
    <w:rsid w:val="00376622"/>
    <w:rsid w:val="00376707"/>
    <w:rsid w:val="003767A2"/>
    <w:rsid w:val="00376978"/>
    <w:rsid w:val="00376CBC"/>
    <w:rsid w:val="003770E5"/>
    <w:rsid w:val="003773D6"/>
    <w:rsid w:val="0037749D"/>
    <w:rsid w:val="003805B1"/>
    <w:rsid w:val="00380BDC"/>
    <w:rsid w:val="0038108C"/>
    <w:rsid w:val="0038132B"/>
    <w:rsid w:val="00381683"/>
    <w:rsid w:val="0038184F"/>
    <w:rsid w:val="00382143"/>
    <w:rsid w:val="00382974"/>
    <w:rsid w:val="00382DE2"/>
    <w:rsid w:val="00382E28"/>
    <w:rsid w:val="00383312"/>
    <w:rsid w:val="00383745"/>
    <w:rsid w:val="0038380C"/>
    <w:rsid w:val="003838AE"/>
    <w:rsid w:val="00383C26"/>
    <w:rsid w:val="00383CD5"/>
    <w:rsid w:val="00383E2F"/>
    <w:rsid w:val="003843AE"/>
    <w:rsid w:val="00384AB5"/>
    <w:rsid w:val="003851D4"/>
    <w:rsid w:val="00385B78"/>
    <w:rsid w:val="00385F3D"/>
    <w:rsid w:val="00386036"/>
    <w:rsid w:val="00386528"/>
    <w:rsid w:val="003869C8"/>
    <w:rsid w:val="00386DFD"/>
    <w:rsid w:val="00387284"/>
    <w:rsid w:val="00387905"/>
    <w:rsid w:val="003900E9"/>
    <w:rsid w:val="003901C0"/>
    <w:rsid w:val="0039037A"/>
    <w:rsid w:val="0039096E"/>
    <w:rsid w:val="00391553"/>
    <w:rsid w:val="0039197B"/>
    <w:rsid w:val="003919C6"/>
    <w:rsid w:val="00391A16"/>
    <w:rsid w:val="00392087"/>
    <w:rsid w:val="00392B92"/>
    <w:rsid w:val="00392DDA"/>
    <w:rsid w:val="00392E56"/>
    <w:rsid w:val="00393DB1"/>
    <w:rsid w:val="00393F95"/>
    <w:rsid w:val="00394302"/>
    <w:rsid w:val="003945D0"/>
    <w:rsid w:val="00394720"/>
    <w:rsid w:val="00394811"/>
    <w:rsid w:val="00395E60"/>
    <w:rsid w:val="0039653A"/>
    <w:rsid w:val="00397A4F"/>
    <w:rsid w:val="00397B88"/>
    <w:rsid w:val="00397DE8"/>
    <w:rsid w:val="00397E46"/>
    <w:rsid w:val="00397ED1"/>
    <w:rsid w:val="003A076D"/>
    <w:rsid w:val="003A08BD"/>
    <w:rsid w:val="003A10F0"/>
    <w:rsid w:val="003A2A04"/>
    <w:rsid w:val="003A2CD4"/>
    <w:rsid w:val="003A2D71"/>
    <w:rsid w:val="003A34BC"/>
    <w:rsid w:val="003A39BC"/>
    <w:rsid w:val="003A3D90"/>
    <w:rsid w:val="003A420F"/>
    <w:rsid w:val="003A445C"/>
    <w:rsid w:val="003A4571"/>
    <w:rsid w:val="003A4631"/>
    <w:rsid w:val="003A507E"/>
    <w:rsid w:val="003A5C03"/>
    <w:rsid w:val="003A6508"/>
    <w:rsid w:val="003A6D14"/>
    <w:rsid w:val="003A758F"/>
    <w:rsid w:val="003A7862"/>
    <w:rsid w:val="003B0604"/>
    <w:rsid w:val="003B119C"/>
    <w:rsid w:val="003B126A"/>
    <w:rsid w:val="003B1B93"/>
    <w:rsid w:val="003B1C81"/>
    <w:rsid w:val="003B25FA"/>
    <w:rsid w:val="003B26E8"/>
    <w:rsid w:val="003B2875"/>
    <w:rsid w:val="003B289D"/>
    <w:rsid w:val="003B43A2"/>
    <w:rsid w:val="003B496B"/>
    <w:rsid w:val="003B5219"/>
    <w:rsid w:val="003B5880"/>
    <w:rsid w:val="003B708D"/>
    <w:rsid w:val="003B7F33"/>
    <w:rsid w:val="003C0099"/>
    <w:rsid w:val="003C02CF"/>
    <w:rsid w:val="003C0724"/>
    <w:rsid w:val="003C110B"/>
    <w:rsid w:val="003C16A7"/>
    <w:rsid w:val="003C17FE"/>
    <w:rsid w:val="003C20F7"/>
    <w:rsid w:val="003C22D6"/>
    <w:rsid w:val="003C2452"/>
    <w:rsid w:val="003C281B"/>
    <w:rsid w:val="003C2BDB"/>
    <w:rsid w:val="003C2FEC"/>
    <w:rsid w:val="003C3096"/>
    <w:rsid w:val="003C3460"/>
    <w:rsid w:val="003C3C3F"/>
    <w:rsid w:val="003C3E36"/>
    <w:rsid w:val="003C3F26"/>
    <w:rsid w:val="003C432C"/>
    <w:rsid w:val="003C469E"/>
    <w:rsid w:val="003C4EED"/>
    <w:rsid w:val="003C51A5"/>
    <w:rsid w:val="003C5B72"/>
    <w:rsid w:val="003C613D"/>
    <w:rsid w:val="003C63C2"/>
    <w:rsid w:val="003C674B"/>
    <w:rsid w:val="003C6C61"/>
    <w:rsid w:val="003C6E4E"/>
    <w:rsid w:val="003C727F"/>
    <w:rsid w:val="003D006A"/>
    <w:rsid w:val="003D0247"/>
    <w:rsid w:val="003D0668"/>
    <w:rsid w:val="003D07AD"/>
    <w:rsid w:val="003D0DED"/>
    <w:rsid w:val="003D0E9E"/>
    <w:rsid w:val="003D125A"/>
    <w:rsid w:val="003D1672"/>
    <w:rsid w:val="003D1DCC"/>
    <w:rsid w:val="003D1ED3"/>
    <w:rsid w:val="003D205A"/>
    <w:rsid w:val="003D20CF"/>
    <w:rsid w:val="003D23A1"/>
    <w:rsid w:val="003D2D79"/>
    <w:rsid w:val="003D2E9B"/>
    <w:rsid w:val="003D39A7"/>
    <w:rsid w:val="003D3ED7"/>
    <w:rsid w:val="003D4243"/>
    <w:rsid w:val="003D4A4D"/>
    <w:rsid w:val="003D55D4"/>
    <w:rsid w:val="003D5C37"/>
    <w:rsid w:val="003D6153"/>
    <w:rsid w:val="003D64A4"/>
    <w:rsid w:val="003D6798"/>
    <w:rsid w:val="003D692F"/>
    <w:rsid w:val="003D6CA4"/>
    <w:rsid w:val="003D6D3B"/>
    <w:rsid w:val="003D7558"/>
    <w:rsid w:val="003D77EA"/>
    <w:rsid w:val="003D7D68"/>
    <w:rsid w:val="003D7E20"/>
    <w:rsid w:val="003E02E0"/>
    <w:rsid w:val="003E0BC3"/>
    <w:rsid w:val="003E0FE9"/>
    <w:rsid w:val="003E1638"/>
    <w:rsid w:val="003E16A1"/>
    <w:rsid w:val="003E1879"/>
    <w:rsid w:val="003E1E61"/>
    <w:rsid w:val="003E2026"/>
    <w:rsid w:val="003E2418"/>
    <w:rsid w:val="003E2ADE"/>
    <w:rsid w:val="003E2CFD"/>
    <w:rsid w:val="003E32F7"/>
    <w:rsid w:val="003E3385"/>
    <w:rsid w:val="003E36A9"/>
    <w:rsid w:val="003E3872"/>
    <w:rsid w:val="003E391C"/>
    <w:rsid w:val="003E3FF7"/>
    <w:rsid w:val="003E4226"/>
    <w:rsid w:val="003E4423"/>
    <w:rsid w:val="003E448D"/>
    <w:rsid w:val="003E4526"/>
    <w:rsid w:val="003E4711"/>
    <w:rsid w:val="003E48E5"/>
    <w:rsid w:val="003E4A9A"/>
    <w:rsid w:val="003E4D05"/>
    <w:rsid w:val="003E5E00"/>
    <w:rsid w:val="003E60FF"/>
    <w:rsid w:val="003E619B"/>
    <w:rsid w:val="003E6A84"/>
    <w:rsid w:val="003E74B2"/>
    <w:rsid w:val="003E7BEA"/>
    <w:rsid w:val="003E7DF2"/>
    <w:rsid w:val="003F0817"/>
    <w:rsid w:val="003F08D6"/>
    <w:rsid w:val="003F0AE0"/>
    <w:rsid w:val="003F1842"/>
    <w:rsid w:val="003F18A5"/>
    <w:rsid w:val="003F24EF"/>
    <w:rsid w:val="003F3792"/>
    <w:rsid w:val="003F3994"/>
    <w:rsid w:val="003F3B4D"/>
    <w:rsid w:val="003F3D10"/>
    <w:rsid w:val="003F3D8C"/>
    <w:rsid w:val="003F3E08"/>
    <w:rsid w:val="003F43C7"/>
    <w:rsid w:val="003F4539"/>
    <w:rsid w:val="003F4783"/>
    <w:rsid w:val="003F49DB"/>
    <w:rsid w:val="003F4E8E"/>
    <w:rsid w:val="003F5715"/>
    <w:rsid w:val="003F5755"/>
    <w:rsid w:val="003F5DCA"/>
    <w:rsid w:val="003F62F6"/>
    <w:rsid w:val="003F6664"/>
    <w:rsid w:val="003F6838"/>
    <w:rsid w:val="003F74FB"/>
    <w:rsid w:val="003F7537"/>
    <w:rsid w:val="004004E4"/>
    <w:rsid w:val="00400809"/>
    <w:rsid w:val="004011B5"/>
    <w:rsid w:val="0040146D"/>
    <w:rsid w:val="0040149F"/>
    <w:rsid w:val="0040169C"/>
    <w:rsid w:val="004018E9"/>
    <w:rsid w:val="004019C0"/>
    <w:rsid w:val="00401A11"/>
    <w:rsid w:val="00401D04"/>
    <w:rsid w:val="00402222"/>
    <w:rsid w:val="004023E2"/>
    <w:rsid w:val="00402525"/>
    <w:rsid w:val="00402716"/>
    <w:rsid w:val="00402DF4"/>
    <w:rsid w:val="00403208"/>
    <w:rsid w:val="004032CF"/>
    <w:rsid w:val="00403A0A"/>
    <w:rsid w:val="00403DEE"/>
    <w:rsid w:val="00403DF8"/>
    <w:rsid w:val="004043DE"/>
    <w:rsid w:val="00404483"/>
    <w:rsid w:val="004046AC"/>
    <w:rsid w:val="0040478B"/>
    <w:rsid w:val="00404C48"/>
    <w:rsid w:val="00406902"/>
    <w:rsid w:val="00406A17"/>
    <w:rsid w:val="00406FE7"/>
    <w:rsid w:val="004076B4"/>
    <w:rsid w:val="00410000"/>
    <w:rsid w:val="004102EF"/>
    <w:rsid w:val="00410848"/>
    <w:rsid w:val="00410BB6"/>
    <w:rsid w:val="00410C73"/>
    <w:rsid w:val="004115D9"/>
    <w:rsid w:val="0041164A"/>
    <w:rsid w:val="00411E9D"/>
    <w:rsid w:val="00412123"/>
    <w:rsid w:val="00412EBD"/>
    <w:rsid w:val="00413012"/>
    <w:rsid w:val="004131AB"/>
    <w:rsid w:val="00413410"/>
    <w:rsid w:val="004142DB"/>
    <w:rsid w:val="004143DA"/>
    <w:rsid w:val="004151D6"/>
    <w:rsid w:val="00415357"/>
    <w:rsid w:val="00415BEE"/>
    <w:rsid w:val="00415C0D"/>
    <w:rsid w:val="00415C7D"/>
    <w:rsid w:val="00416E51"/>
    <w:rsid w:val="00416F48"/>
    <w:rsid w:val="00416F49"/>
    <w:rsid w:val="0041702B"/>
    <w:rsid w:val="004171D0"/>
    <w:rsid w:val="00417D2C"/>
    <w:rsid w:val="00417E55"/>
    <w:rsid w:val="00417F2B"/>
    <w:rsid w:val="00420AFF"/>
    <w:rsid w:val="00420C67"/>
    <w:rsid w:val="004215B3"/>
    <w:rsid w:val="0042196B"/>
    <w:rsid w:val="00421F8F"/>
    <w:rsid w:val="004223EA"/>
    <w:rsid w:val="004225D5"/>
    <w:rsid w:val="0042316B"/>
    <w:rsid w:val="004231CC"/>
    <w:rsid w:val="0042350D"/>
    <w:rsid w:val="00423CA6"/>
    <w:rsid w:val="00424027"/>
    <w:rsid w:val="004244D5"/>
    <w:rsid w:val="00424834"/>
    <w:rsid w:val="0042496A"/>
    <w:rsid w:val="00424E5A"/>
    <w:rsid w:val="004253DB"/>
    <w:rsid w:val="004255BD"/>
    <w:rsid w:val="004256C1"/>
    <w:rsid w:val="00425A7C"/>
    <w:rsid w:val="00425AA9"/>
    <w:rsid w:val="00425D3A"/>
    <w:rsid w:val="004268ED"/>
    <w:rsid w:val="004268FB"/>
    <w:rsid w:val="00426D51"/>
    <w:rsid w:val="00426E9D"/>
    <w:rsid w:val="004270CF"/>
    <w:rsid w:val="004277F3"/>
    <w:rsid w:val="00427C94"/>
    <w:rsid w:val="0043015C"/>
    <w:rsid w:val="00430193"/>
    <w:rsid w:val="0043048A"/>
    <w:rsid w:val="00430810"/>
    <w:rsid w:val="00431E2C"/>
    <w:rsid w:val="0043207F"/>
    <w:rsid w:val="0043231E"/>
    <w:rsid w:val="00432382"/>
    <w:rsid w:val="00432523"/>
    <w:rsid w:val="00433666"/>
    <w:rsid w:val="004336B0"/>
    <w:rsid w:val="00433B01"/>
    <w:rsid w:val="004347D3"/>
    <w:rsid w:val="00434B16"/>
    <w:rsid w:val="00434FF2"/>
    <w:rsid w:val="00435259"/>
    <w:rsid w:val="0043567A"/>
    <w:rsid w:val="00435785"/>
    <w:rsid w:val="00436547"/>
    <w:rsid w:val="00436B27"/>
    <w:rsid w:val="00437A41"/>
    <w:rsid w:val="004402A4"/>
    <w:rsid w:val="0044031A"/>
    <w:rsid w:val="004404B0"/>
    <w:rsid w:val="004405B1"/>
    <w:rsid w:val="004414E9"/>
    <w:rsid w:val="00442166"/>
    <w:rsid w:val="0044244B"/>
    <w:rsid w:val="00442671"/>
    <w:rsid w:val="004426D0"/>
    <w:rsid w:val="00442757"/>
    <w:rsid w:val="00443588"/>
    <w:rsid w:val="00443F25"/>
    <w:rsid w:val="004441F9"/>
    <w:rsid w:val="00444317"/>
    <w:rsid w:val="004444D7"/>
    <w:rsid w:val="0044468D"/>
    <w:rsid w:val="004446F4"/>
    <w:rsid w:val="00444F77"/>
    <w:rsid w:val="00445935"/>
    <w:rsid w:val="00445CD1"/>
    <w:rsid w:val="00445D24"/>
    <w:rsid w:val="00446085"/>
    <w:rsid w:val="00446A32"/>
    <w:rsid w:val="00446B2A"/>
    <w:rsid w:val="0044731C"/>
    <w:rsid w:val="0044758B"/>
    <w:rsid w:val="0044790B"/>
    <w:rsid w:val="00447FFE"/>
    <w:rsid w:val="00450017"/>
    <w:rsid w:val="0045028E"/>
    <w:rsid w:val="004502BD"/>
    <w:rsid w:val="0045039F"/>
    <w:rsid w:val="00450813"/>
    <w:rsid w:val="00450979"/>
    <w:rsid w:val="00450ECF"/>
    <w:rsid w:val="00451214"/>
    <w:rsid w:val="00451DDC"/>
    <w:rsid w:val="00452374"/>
    <w:rsid w:val="00452444"/>
    <w:rsid w:val="00452510"/>
    <w:rsid w:val="0045343E"/>
    <w:rsid w:val="004535B3"/>
    <w:rsid w:val="00453BAE"/>
    <w:rsid w:val="00454139"/>
    <w:rsid w:val="00454217"/>
    <w:rsid w:val="0045455C"/>
    <w:rsid w:val="0045470E"/>
    <w:rsid w:val="00454B50"/>
    <w:rsid w:val="00454E57"/>
    <w:rsid w:val="0045500F"/>
    <w:rsid w:val="004552EF"/>
    <w:rsid w:val="00455AEC"/>
    <w:rsid w:val="00456E4E"/>
    <w:rsid w:val="00456E9C"/>
    <w:rsid w:val="00456F7A"/>
    <w:rsid w:val="004570FB"/>
    <w:rsid w:val="00457235"/>
    <w:rsid w:val="004575C5"/>
    <w:rsid w:val="00457C73"/>
    <w:rsid w:val="00460008"/>
    <w:rsid w:val="004605DF"/>
    <w:rsid w:val="00460C61"/>
    <w:rsid w:val="00460F3E"/>
    <w:rsid w:val="00461CC2"/>
    <w:rsid w:val="0046214C"/>
    <w:rsid w:val="00462643"/>
    <w:rsid w:val="00462986"/>
    <w:rsid w:val="00462D00"/>
    <w:rsid w:val="004632DA"/>
    <w:rsid w:val="00463315"/>
    <w:rsid w:val="00463A1F"/>
    <w:rsid w:val="00463BF0"/>
    <w:rsid w:val="00464111"/>
    <w:rsid w:val="004643C5"/>
    <w:rsid w:val="004657CA"/>
    <w:rsid w:val="00465909"/>
    <w:rsid w:val="00465AB8"/>
    <w:rsid w:val="0046609F"/>
    <w:rsid w:val="004661A1"/>
    <w:rsid w:val="00466250"/>
    <w:rsid w:val="00466637"/>
    <w:rsid w:val="00466925"/>
    <w:rsid w:val="00466C7B"/>
    <w:rsid w:val="00470314"/>
    <w:rsid w:val="00470548"/>
    <w:rsid w:val="00470E85"/>
    <w:rsid w:val="00471F6B"/>
    <w:rsid w:val="00472029"/>
    <w:rsid w:val="00472334"/>
    <w:rsid w:val="00472473"/>
    <w:rsid w:val="0047271F"/>
    <w:rsid w:val="004729A0"/>
    <w:rsid w:val="00472F5E"/>
    <w:rsid w:val="004737BE"/>
    <w:rsid w:val="00473A90"/>
    <w:rsid w:val="004740F6"/>
    <w:rsid w:val="00474190"/>
    <w:rsid w:val="00474D91"/>
    <w:rsid w:val="00475094"/>
    <w:rsid w:val="004752C7"/>
    <w:rsid w:val="00475515"/>
    <w:rsid w:val="0047557A"/>
    <w:rsid w:val="00475C49"/>
    <w:rsid w:val="0047681B"/>
    <w:rsid w:val="00476EA1"/>
    <w:rsid w:val="00476FC4"/>
    <w:rsid w:val="004778F4"/>
    <w:rsid w:val="004804E2"/>
    <w:rsid w:val="00480639"/>
    <w:rsid w:val="00480C74"/>
    <w:rsid w:val="00481748"/>
    <w:rsid w:val="00481A43"/>
    <w:rsid w:val="00481CD1"/>
    <w:rsid w:val="00481EBE"/>
    <w:rsid w:val="00482235"/>
    <w:rsid w:val="004832EC"/>
    <w:rsid w:val="004834D3"/>
    <w:rsid w:val="00483DD4"/>
    <w:rsid w:val="00484487"/>
    <w:rsid w:val="00484DDE"/>
    <w:rsid w:val="00484FB2"/>
    <w:rsid w:val="00485068"/>
    <w:rsid w:val="00485A09"/>
    <w:rsid w:val="00485B75"/>
    <w:rsid w:val="0048607C"/>
    <w:rsid w:val="00486248"/>
    <w:rsid w:val="0048661C"/>
    <w:rsid w:val="00486AE8"/>
    <w:rsid w:val="00486B39"/>
    <w:rsid w:val="00487162"/>
    <w:rsid w:val="00487FE9"/>
    <w:rsid w:val="00490196"/>
    <w:rsid w:val="004903E1"/>
    <w:rsid w:val="00490559"/>
    <w:rsid w:val="00490648"/>
    <w:rsid w:val="004915DB"/>
    <w:rsid w:val="0049171E"/>
    <w:rsid w:val="0049230B"/>
    <w:rsid w:val="0049231C"/>
    <w:rsid w:val="0049245C"/>
    <w:rsid w:val="00492749"/>
    <w:rsid w:val="00492C72"/>
    <w:rsid w:val="004930BC"/>
    <w:rsid w:val="00493250"/>
    <w:rsid w:val="00493BDF"/>
    <w:rsid w:val="00494427"/>
    <w:rsid w:val="00494501"/>
    <w:rsid w:val="00494677"/>
    <w:rsid w:val="00494C24"/>
    <w:rsid w:val="00495940"/>
    <w:rsid w:val="00495A84"/>
    <w:rsid w:val="00495C27"/>
    <w:rsid w:val="00495C8A"/>
    <w:rsid w:val="00496366"/>
    <w:rsid w:val="00496725"/>
    <w:rsid w:val="004968C0"/>
    <w:rsid w:val="00496F9B"/>
    <w:rsid w:val="004972FC"/>
    <w:rsid w:val="00497D7D"/>
    <w:rsid w:val="004A063F"/>
    <w:rsid w:val="004A07AC"/>
    <w:rsid w:val="004A0837"/>
    <w:rsid w:val="004A0876"/>
    <w:rsid w:val="004A145D"/>
    <w:rsid w:val="004A18F0"/>
    <w:rsid w:val="004A1A46"/>
    <w:rsid w:val="004A1FDD"/>
    <w:rsid w:val="004A24EC"/>
    <w:rsid w:val="004A26B2"/>
    <w:rsid w:val="004A2A68"/>
    <w:rsid w:val="004A2BF6"/>
    <w:rsid w:val="004A2D63"/>
    <w:rsid w:val="004A2E36"/>
    <w:rsid w:val="004A402F"/>
    <w:rsid w:val="004A46E3"/>
    <w:rsid w:val="004A4BA9"/>
    <w:rsid w:val="004A5515"/>
    <w:rsid w:val="004A5901"/>
    <w:rsid w:val="004A5EB9"/>
    <w:rsid w:val="004A5F84"/>
    <w:rsid w:val="004A63CA"/>
    <w:rsid w:val="004A669E"/>
    <w:rsid w:val="004A6AE6"/>
    <w:rsid w:val="004A6B9B"/>
    <w:rsid w:val="004A74A3"/>
    <w:rsid w:val="004A7B2F"/>
    <w:rsid w:val="004B0814"/>
    <w:rsid w:val="004B09EC"/>
    <w:rsid w:val="004B0C13"/>
    <w:rsid w:val="004B0DC0"/>
    <w:rsid w:val="004B127E"/>
    <w:rsid w:val="004B173C"/>
    <w:rsid w:val="004B1E36"/>
    <w:rsid w:val="004B25EF"/>
    <w:rsid w:val="004B280A"/>
    <w:rsid w:val="004B29F5"/>
    <w:rsid w:val="004B2FDC"/>
    <w:rsid w:val="004B3217"/>
    <w:rsid w:val="004B4208"/>
    <w:rsid w:val="004B4239"/>
    <w:rsid w:val="004B43E0"/>
    <w:rsid w:val="004B445E"/>
    <w:rsid w:val="004B4F8A"/>
    <w:rsid w:val="004B58FC"/>
    <w:rsid w:val="004B5D59"/>
    <w:rsid w:val="004B5E95"/>
    <w:rsid w:val="004B6257"/>
    <w:rsid w:val="004B6925"/>
    <w:rsid w:val="004B69B8"/>
    <w:rsid w:val="004B6BC0"/>
    <w:rsid w:val="004B757D"/>
    <w:rsid w:val="004B76DC"/>
    <w:rsid w:val="004B78E2"/>
    <w:rsid w:val="004B78F5"/>
    <w:rsid w:val="004C0467"/>
    <w:rsid w:val="004C0E3E"/>
    <w:rsid w:val="004C100F"/>
    <w:rsid w:val="004C13AF"/>
    <w:rsid w:val="004C1BB5"/>
    <w:rsid w:val="004C203C"/>
    <w:rsid w:val="004C27AD"/>
    <w:rsid w:val="004C2ABB"/>
    <w:rsid w:val="004C2B0B"/>
    <w:rsid w:val="004C3BED"/>
    <w:rsid w:val="004C405C"/>
    <w:rsid w:val="004C4099"/>
    <w:rsid w:val="004C47B1"/>
    <w:rsid w:val="004C48F4"/>
    <w:rsid w:val="004C512F"/>
    <w:rsid w:val="004C5FE1"/>
    <w:rsid w:val="004C6B60"/>
    <w:rsid w:val="004C7570"/>
    <w:rsid w:val="004C7D91"/>
    <w:rsid w:val="004D026E"/>
    <w:rsid w:val="004D03AB"/>
    <w:rsid w:val="004D09C7"/>
    <w:rsid w:val="004D0CA8"/>
    <w:rsid w:val="004D123D"/>
    <w:rsid w:val="004D21CD"/>
    <w:rsid w:val="004D2787"/>
    <w:rsid w:val="004D2845"/>
    <w:rsid w:val="004D2A26"/>
    <w:rsid w:val="004D2AB4"/>
    <w:rsid w:val="004D2E9C"/>
    <w:rsid w:val="004D3F88"/>
    <w:rsid w:val="004D47BD"/>
    <w:rsid w:val="004D4F79"/>
    <w:rsid w:val="004D5854"/>
    <w:rsid w:val="004D5CF6"/>
    <w:rsid w:val="004D5F9C"/>
    <w:rsid w:val="004D6234"/>
    <w:rsid w:val="004D70F8"/>
    <w:rsid w:val="004D7667"/>
    <w:rsid w:val="004D7C7A"/>
    <w:rsid w:val="004E02E3"/>
    <w:rsid w:val="004E0378"/>
    <w:rsid w:val="004E1145"/>
    <w:rsid w:val="004E1F19"/>
    <w:rsid w:val="004E2053"/>
    <w:rsid w:val="004E2AF9"/>
    <w:rsid w:val="004E2EF6"/>
    <w:rsid w:val="004E3ABB"/>
    <w:rsid w:val="004E3D95"/>
    <w:rsid w:val="004E3DAE"/>
    <w:rsid w:val="004E422C"/>
    <w:rsid w:val="004E4293"/>
    <w:rsid w:val="004E53F6"/>
    <w:rsid w:val="004E5681"/>
    <w:rsid w:val="004E5725"/>
    <w:rsid w:val="004E5FC5"/>
    <w:rsid w:val="004E60CD"/>
    <w:rsid w:val="004E66C4"/>
    <w:rsid w:val="004E680A"/>
    <w:rsid w:val="004E695A"/>
    <w:rsid w:val="004E6C0B"/>
    <w:rsid w:val="004E6E87"/>
    <w:rsid w:val="004F093F"/>
    <w:rsid w:val="004F096E"/>
    <w:rsid w:val="004F10F7"/>
    <w:rsid w:val="004F1281"/>
    <w:rsid w:val="004F1631"/>
    <w:rsid w:val="004F1C35"/>
    <w:rsid w:val="004F3450"/>
    <w:rsid w:val="004F37E4"/>
    <w:rsid w:val="004F3AB0"/>
    <w:rsid w:val="004F3D92"/>
    <w:rsid w:val="004F3E8B"/>
    <w:rsid w:val="004F45E9"/>
    <w:rsid w:val="004F56E2"/>
    <w:rsid w:val="004F6023"/>
    <w:rsid w:val="004F653B"/>
    <w:rsid w:val="004F6C07"/>
    <w:rsid w:val="004F7952"/>
    <w:rsid w:val="004F7F72"/>
    <w:rsid w:val="005006D4"/>
    <w:rsid w:val="00500A38"/>
    <w:rsid w:val="00501044"/>
    <w:rsid w:val="00501630"/>
    <w:rsid w:val="00502076"/>
    <w:rsid w:val="00502188"/>
    <w:rsid w:val="005022B3"/>
    <w:rsid w:val="00502369"/>
    <w:rsid w:val="00502B0C"/>
    <w:rsid w:val="00503437"/>
    <w:rsid w:val="00503647"/>
    <w:rsid w:val="0050398C"/>
    <w:rsid w:val="00504349"/>
    <w:rsid w:val="0050434F"/>
    <w:rsid w:val="005044D2"/>
    <w:rsid w:val="0050450B"/>
    <w:rsid w:val="005047B2"/>
    <w:rsid w:val="00504C11"/>
    <w:rsid w:val="00504D8B"/>
    <w:rsid w:val="00504E53"/>
    <w:rsid w:val="00505082"/>
    <w:rsid w:val="00505C10"/>
    <w:rsid w:val="00506EF9"/>
    <w:rsid w:val="005077FF"/>
    <w:rsid w:val="00507D1A"/>
    <w:rsid w:val="00507D9D"/>
    <w:rsid w:val="00510423"/>
    <w:rsid w:val="00510582"/>
    <w:rsid w:val="0051067F"/>
    <w:rsid w:val="00510AF2"/>
    <w:rsid w:val="00510DA4"/>
    <w:rsid w:val="00510DB0"/>
    <w:rsid w:val="005117B5"/>
    <w:rsid w:val="00511C19"/>
    <w:rsid w:val="00512B7F"/>
    <w:rsid w:val="00512C5D"/>
    <w:rsid w:val="00513312"/>
    <w:rsid w:val="00513922"/>
    <w:rsid w:val="00513959"/>
    <w:rsid w:val="00513B27"/>
    <w:rsid w:val="00513FD6"/>
    <w:rsid w:val="00514CB1"/>
    <w:rsid w:val="00514D1C"/>
    <w:rsid w:val="00514F07"/>
    <w:rsid w:val="00514F17"/>
    <w:rsid w:val="005154FB"/>
    <w:rsid w:val="00516055"/>
    <w:rsid w:val="005162C4"/>
    <w:rsid w:val="00516693"/>
    <w:rsid w:val="00516961"/>
    <w:rsid w:val="00516CA7"/>
    <w:rsid w:val="005170E2"/>
    <w:rsid w:val="005200A7"/>
    <w:rsid w:val="0052019C"/>
    <w:rsid w:val="0052062C"/>
    <w:rsid w:val="00520D9B"/>
    <w:rsid w:val="00520EAD"/>
    <w:rsid w:val="0052154C"/>
    <w:rsid w:val="00521FF1"/>
    <w:rsid w:val="005221B9"/>
    <w:rsid w:val="005222F6"/>
    <w:rsid w:val="0052269C"/>
    <w:rsid w:val="005229C9"/>
    <w:rsid w:val="00522B7D"/>
    <w:rsid w:val="00522C4D"/>
    <w:rsid w:val="00522C70"/>
    <w:rsid w:val="00522F22"/>
    <w:rsid w:val="005231B9"/>
    <w:rsid w:val="005238B3"/>
    <w:rsid w:val="005238EF"/>
    <w:rsid w:val="00523DED"/>
    <w:rsid w:val="0052424F"/>
    <w:rsid w:val="0052446C"/>
    <w:rsid w:val="00524577"/>
    <w:rsid w:val="00524615"/>
    <w:rsid w:val="00524BCB"/>
    <w:rsid w:val="00524CB6"/>
    <w:rsid w:val="005252E6"/>
    <w:rsid w:val="005253E1"/>
    <w:rsid w:val="00525674"/>
    <w:rsid w:val="005257B2"/>
    <w:rsid w:val="005259C4"/>
    <w:rsid w:val="00525FAC"/>
    <w:rsid w:val="00525FDA"/>
    <w:rsid w:val="00526736"/>
    <w:rsid w:val="0052682C"/>
    <w:rsid w:val="0052795A"/>
    <w:rsid w:val="00527975"/>
    <w:rsid w:val="0053102C"/>
    <w:rsid w:val="00531688"/>
    <w:rsid w:val="00532569"/>
    <w:rsid w:val="00532762"/>
    <w:rsid w:val="00533072"/>
    <w:rsid w:val="00533396"/>
    <w:rsid w:val="00534370"/>
    <w:rsid w:val="00534A00"/>
    <w:rsid w:val="00534B44"/>
    <w:rsid w:val="00534FFD"/>
    <w:rsid w:val="00535666"/>
    <w:rsid w:val="005356CA"/>
    <w:rsid w:val="005357DD"/>
    <w:rsid w:val="00535E6F"/>
    <w:rsid w:val="00537728"/>
    <w:rsid w:val="00540B1B"/>
    <w:rsid w:val="00540F46"/>
    <w:rsid w:val="00541692"/>
    <w:rsid w:val="00541950"/>
    <w:rsid w:val="00541E79"/>
    <w:rsid w:val="00541EC9"/>
    <w:rsid w:val="005428E9"/>
    <w:rsid w:val="00542A1B"/>
    <w:rsid w:val="0054377D"/>
    <w:rsid w:val="00543ACB"/>
    <w:rsid w:val="00543B6B"/>
    <w:rsid w:val="00543CFD"/>
    <w:rsid w:val="00543E6F"/>
    <w:rsid w:val="005449F8"/>
    <w:rsid w:val="00545412"/>
    <w:rsid w:val="00545B04"/>
    <w:rsid w:val="00545BC9"/>
    <w:rsid w:val="00545DB0"/>
    <w:rsid w:val="00545DF1"/>
    <w:rsid w:val="00545F5B"/>
    <w:rsid w:val="00546107"/>
    <w:rsid w:val="00546F80"/>
    <w:rsid w:val="00547164"/>
    <w:rsid w:val="0054727A"/>
    <w:rsid w:val="005474D2"/>
    <w:rsid w:val="0054752C"/>
    <w:rsid w:val="0054782E"/>
    <w:rsid w:val="005504D6"/>
    <w:rsid w:val="0055077D"/>
    <w:rsid w:val="00550855"/>
    <w:rsid w:val="00550BBF"/>
    <w:rsid w:val="005512B6"/>
    <w:rsid w:val="00552042"/>
    <w:rsid w:val="0055243C"/>
    <w:rsid w:val="00552666"/>
    <w:rsid w:val="0055274B"/>
    <w:rsid w:val="005527D1"/>
    <w:rsid w:val="00552946"/>
    <w:rsid w:val="00553027"/>
    <w:rsid w:val="0055308F"/>
    <w:rsid w:val="0055316F"/>
    <w:rsid w:val="005532B2"/>
    <w:rsid w:val="00553535"/>
    <w:rsid w:val="005537FD"/>
    <w:rsid w:val="00553E93"/>
    <w:rsid w:val="005550F5"/>
    <w:rsid w:val="0055566C"/>
    <w:rsid w:val="00555808"/>
    <w:rsid w:val="00555BE5"/>
    <w:rsid w:val="00555FD4"/>
    <w:rsid w:val="00556D38"/>
    <w:rsid w:val="0055715C"/>
    <w:rsid w:val="00557190"/>
    <w:rsid w:val="0055794D"/>
    <w:rsid w:val="00557B0A"/>
    <w:rsid w:val="005604AC"/>
    <w:rsid w:val="0056052A"/>
    <w:rsid w:val="00560917"/>
    <w:rsid w:val="00561552"/>
    <w:rsid w:val="0056160C"/>
    <w:rsid w:val="005616CF"/>
    <w:rsid w:val="00561753"/>
    <w:rsid w:val="005618B8"/>
    <w:rsid w:val="005626FE"/>
    <w:rsid w:val="00562846"/>
    <w:rsid w:val="00562A86"/>
    <w:rsid w:val="00562E27"/>
    <w:rsid w:val="00562EA9"/>
    <w:rsid w:val="00562ED5"/>
    <w:rsid w:val="00563140"/>
    <w:rsid w:val="0056341A"/>
    <w:rsid w:val="0056474F"/>
    <w:rsid w:val="0056477C"/>
    <w:rsid w:val="00564F68"/>
    <w:rsid w:val="00565374"/>
    <w:rsid w:val="00565428"/>
    <w:rsid w:val="00565597"/>
    <w:rsid w:val="00565A4C"/>
    <w:rsid w:val="00565C66"/>
    <w:rsid w:val="00566451"/>
    <w:rsid w:val="0056652B"/>
    <w:rsid w:val="00566C54"/>
    <w:rsid w:val="00566C72"/>
    <w:rsid w:val="005670F5"/>
    <w:rsid w:val="00567247"/>
    <w:rsid w:val="005675B7"/>
    <w:rsid w:val="00567FD6"/>
    <w:rsid w:val="005706C4"/>
    <w:rsid w:val="005711E1"/>
    <w:rsid w:val="005711E5"/>
    <w:rsid w:val="0057158A"/>
    <w:rsid w:val="005718D1"/>
    <w:rsid w:val="0057197F"/>
    <w:rsid w:val="00571AAB"/>
    <w:rsid w:val="005723E2"/>
    <w:rsid w:val="00572481"/>
    <w:rsid w:val="00572F16"/>
    <w:rsid w:val="00572F3D"/>
    <w:rsid w:val="00573197"/>
    <w:rsid w:val="0057337E"/>
    <w:rsid w:val="00573499"/>
    <w:rsid w:val="005739D6"/>
    <w:rsid w:val="00573AF9"/>
    <w:rsid w:val="00573B94"/>
    <w:rsid w:val="00573D65"/>
    <w:rsid w:val="00574E0D"/>
    <w:rsid w:val="005753E3"/>
    <w:rsid w:val="00575416"/>
    <w:rsid w:val="005758AE"/>
    <w:rsid w:val="00575ABF"/>
    <w:rsid w:val="00575AD3"/>
    <w:rsid w:val="00576179"/>
    <w:rsid w:val="00576CEE"/>
    <w:rsid w:val="00577216"/>
    <w:rsid w:val="005774CA"/>
    <w:rsid w:val="005776C1"/>
    <w:rsid w:val="005803D2"/>
    <w:rsid w:val="00581B9F"/>
    <w:rsid w:val="00581E0C"/>
    <w:rsid w:val="005820FF"/>
    <w:rsid w:val="00582C3C"/>
    <w:rsid w:val="00582D10"/>
    <w:rsid w:val="005830CD"/>
    <w:rsid w:val="00583617"/>
    <w:rsid w:val="00583C8A"/>
    <w:rsid w:val="00583D7E"/>
    <w:rsid w:val="00583E0B"/>
    <w:rsid w:val="0058417D"/>
    <w:rsid w:val="0058428B"/>
    <w:rsid w:val="00584596"/>
    <w:rsid w:val="00584E58"/>
    <w:rsid w:val="00585B6D"/>
    <w:rsid w:val="00585F44"/>
    <w:rsid w:val="005867EF"/>
    <w:rsid w:val="00586AD7"/>
    <w:rsid w:val="00586B2F"/>
    <w:rsid w:val="005870C1"/>
    <w:rsid w:val="00587D27"/>
    <w:rsid w:val="005900B3"/>
    <w:rsid w:val="00590351"/>
    <w:rsid w:val="0059067A"/>
    <w:rsid w:val="00590776"/>
    <w:rsid w:val="0059087D"/>
    <w:rsid w:val="005915AF"/>
    <w:rsid w:val="005918D0"/>
    <w:rsid w:val="0059208B"/>
    <w:rsid w:val="005920AA"/>
    <w:rsid w:val="0059227B"/>
    <w:rsid w:val="00592AA7"/>
    <w:rsid w:val="00592C7E"/>
    <w:rsid w:val="00592EAC"/>
    <w:rsid w:val="005932DB"/>
    <w:rsid w:val="00593343"/>
    <w:rsid w:val="0059341C"/>
    <w:rsid w:val="00593A43"/>
    <w:rsid w:val="00593AC2"/>
    <w:rsid w:val="005943ED"/>
    <w:rsid w:val="00594464"/>
    <w:rsid w:val="005948C9"/>
    <w:rsid w:val="00594EFC"/>
    <w:rsid w:val="005953BF"/>
    <w:rsid w:val="005955F5"/>
    <w:rsid w:val="00596141"/>
    <w:rsid w:val="0059663E"/>
    <w:rsid w:val="00596871"/>
    <w:rsid w:val="005968B6"/>
    <w:rsid w:val="005969DF"/>
    <w:rsid w:val="00596B15"/>
    <w:rsid w:val="005975EF"/>
    <w:rsid w:val="005977B5"/>
    <w:rsid w:val="00597C4D"/>
    <w:rsid w:val="00597E76"/>
    <w:rsid w:val="005A0377"/>
    <w:rsid w:val="005A03C8"/>
    <w:rsid w:val="005A08D1"/>
    <w:rsid w:val="005A09B1"/>
    <w:rsid w:val="005A0DF1"/>
    <w:rsid w:val="005A0EB1"/>
    <w:rsid w:val="005A16BE"/>
    <w:rsid w:val="005A1893"/>
    <w:rsid w:val="005A227A"/>
    <w:rsid w:val="005A40EA"/>
    <w:rsid w:val="005A4327"/>
    <w:rsid w:val="005A48D8"/>
    <w:rsid w:val="005A4A43"/>
    <w:rsid w:val="005A4D76"/>
    <w:rsid w:val="005A4E9D"/>
    <w:rsid w:val="005A5374"/>
    <w:rsid w:val="005A6699"/>
    <w:rsid w:val="005A680D"/>
    <w:rsid w:val="005A7260"/>
    <w:rsid w:val="005A7BEB"/>
    <w:rsid w:val="005B00D4"/>
    <w:rsid w:val="005B0566"/>
    <w:rsid w:val="005B0ACD"/>
    <w:rsid w:val="005B0B39"/>
    <w:rsid w:val="005B13C6"/>
    <w:rsid w:val="005B175D"/>
    <w:rsid w:val="005B2391"/>
    <w:rsid w:val="005B2984"/>
    <w:rsid w:val="005B4089"/>
    <w:rsid w:val="005B477D"/>
    <w:rsid w:val="005B4840"/>
    <w:rsid w:val="005B49DB"/>
    <w:rsid w:val="005B4F20"/>
    <w:rsid w:val="005B57F6"/>
    <w:rsid w:val="005B604D"/>
    <w:rsid w:val="005B630D"/>
    <w:rsid w:val="005B68C9"/>
    <w:rsid w:val="005B76F8"/>
    <w:rsid w:val="005B7DB7"/>
    <w:rsid w:val="005B7FA7"/>
    <w:rsid w:val="005C048A"/>
    <w:rsid w:val="005C06F9"/>
    <w:rsid w:val="005C0FEF"/>
    <w:rsid w:val="005C118C"/>
    <w:rsid w:val="005C13FB"/>
    <w:rsid w:val="005C171B"/>
    <w:rsid w:val="005C2359"/>
    <w:rsid w:val="005C262F"/>
    <w:rsid w:val="005C27C7"/>
    <w:rsid w:val="005C2D39"/>
    <w:rsid w:val="005C2E0E"/>
    <w:rsid w:val="005C2E42"/>
    <w:rsid w:val="005C3237"/>
    <w:rsid w:val="005C33B9"/>
    <w:rsid w:val="005C36AA"/>
    <w:rsid w:val="005C3FB7"/>
    <w:rsid w:val="005C412E"/>
    <w:rsid w:val="005C4B23"/>
    <w:rsid w:val="005C4C6A"/>
    <w:rsid w:val="005C566E"/>
    <w:rsid w:val="005C57D7"/>
    <w:rsid w:val="005C5963"/>
    <w:rsid w:val="005C66BB"/>
    <w:rsid w:val="005C69CD"/>
    <w:rsid w:val="005C6FFB"/>
    <w:rsid w:val="005C799C"/>
    <w:rsid w:val="005D0224"/>
    <w:rsid w:val="005D0262"/>
    <w:rsid w:val="005D03B5"/>
    <w:rsid w:val="005D0ADE"/>
    <w:rsid w:val="005D0D45"/>
    <w:rsid w:val="005D0EA8"/>
    <w:rsid w:val="005D12C6"/>
    <w:rsid w:val="005D1C1C"/>
    <w:rsid w:val="005D1DDE"/>
    <w:rsid w:val="005D26D1"/>
    <w:rsid w:val="005D2903"/>
    <w:rsid w:val="005D2F97"/>
    <w:rsid w:val="005D34E4"/>
    <w:rsid w:val="005D3D60"/>
    <w:rsid w:val="005D408B"/>
    <w:rsid w:val="005D4141"/>
    <w:rsid w:val="005D4219"/>
    <w:rsid w:val="005D46E9"/>
    <w:rsid w:val="005D48DD"/>
    <w:rsid w:val="005D4E26"/>
    <w:rsid w:val="005D4E5B"/>
    <w:rsid w:val="005D554F"/>
    <w:rsid w:val="005D6032"/>
    <w:rsid w:val="005D62AA"/>
    <w:rsid w:val="005D62C7"/>
    <w:rsid w:val="005D676A"/>
    <w:rsid w:val="005D684E"/>
    <w:rsid w:val="005D6B5A"/>
    <w:rsid w:val="005D7366"/>
    <w:rsid w:val="005D7656"/>
    <w:rsid w:val="005D76D0"/>
    <w:rsid w:val="005D7901"/>
    <w:rsid w:val="005D7AAD"/>
    <w:rsid w:val="005E03A2"/>
    <w:rsid w:val="005E0405"/>
    <w:rsid w:val="005E05F3"/>
    <w:rsid w:val="005E0971"/>
    <w:rsid w:val="005E0C36"/>
    <w:rsid w:val="005E1059"/>
    <w:rsid w:val="005E126B"/>
    <w:rsid w:val="005E1606"/>
    <w:rsid w:val="005E16DB"/>
    <w:rsid w:val="005E2030"/>
    <w:rsid w:val="005E248D"/>
    <w:rsid w:val="005E2B88"/>
    <w:rsid w:val="005E2CF9"/>
    <w:rsid w:val="005E3562"/>
    <w:rsid w:val="005E3D6B"/>
    <w:rsid w:val="005E442B"/>
    <w:rsid w:val="005E4B1D"/>
    <w:rsid w:val="005E4EEF"/>
    <w:rsid w:val="005E521A"/>
    <w:rsid w:val="005E530C"/>
    <w:rsid w:val="005E5855"/>
    <w:rsid w:val="005E5A3B"/>
    <w:rsid w:val="005E5C90"/>
    <w:rsid w:val="005E5E86"/>
    <w:rsid w:val="005E6631"/>
    <w:rsid w:val="005E6707"/>
    <w:rsid w:val="005E6C06"/>
    <w:rsid w:val="005E6D26"/>
    <w:rsid w:val="005E6F5B"/>
    <w:rsid w:val="005E6F9A"/>
    <w:rsid w:val="005E71DB"/>
    <w:rsid w:val="005E74AA"/>
    <w:rsid w:val="005E7CF6"/>
    <w:rsid w:val="005F0468"/>
    <w:rsid w:val="005F0D4A"/>
    <w:rsid w:val="005F0FE0"/>
    <w:rsid w:val="005F1304"/>
    <w:rsid w:val="005F171F"/>
    <w:rsid w:val="005F17AD"/>
    <w:rsid w:val="005F1ADC"/>
    <w:rsid w:val="005F1E5D"/>
    <w:rsid w:val="005F2008"/>
    <w:rsid w:val="005F2AFF"/>
    <w:rsid w:val="005F4A01"/>
    <w:rsid w:val="005F4E6E"/>
    <w:rsid w:val="005F5083"/>
    <w:rsid w:val="005F5111"/>
    <w:rsid w:val="005F5312"/>
    <w:rsid w:val="005F59F1"/>
    <w:rsid w:val="005F5BCD"/>
    <w:rsid w:val="005F6B15"/>
    <w:rsid w:val="005F7431"/>
    <w:rsid w:val="005F7605"/>
    <w:rsid w:val="005F7785"/>
    <w:rsid w:val="005F7B90"/>
    <w:rsid w:val="005F7D8C"/>
    <w:rsid w:val="0060009B"/>
    <w:rsid w:val="006004F5"/>
    <w:rsid w:val="00600C3A"/>
    <w:rsid w:val="00600F1D"/>
    <w:rsid w:val="0060179D"/>
    <w:rsid w:val="00601950"/>
    <w:rsid w:val="006019A8"/>
    <w:rsid w:val="00601A1F"/>
    <w:rsid w:val="00601AFA"/>
    <w:rsid w:val="00601DBE"/>
    <w:rsid w:val="00602BC4"/>
    <w:rsid w:val="00602D96"/>
    <w:rsid w:val="00603228"/>
    <w:rsid w:val="006033AD"/>
    <w:rsid w:val="00603644"/>
    <w:rsid w:val="00603C47"/>
    <w:rsid w:val="00603CA1"/>
    <w:rsid w:val="00604499"/>
    <w:rsid w:val="00604E28"/>
    <w:rsid w:val="00604E6E"/>
    <w:rsid w:val="00604EC7"/>
    <w:rsid w:val="0060623A"/>
    <w:rsid w:val="0060633B"/>
    <w:rsid w:val="006066E2"/>
    <w:rsid w:val="00606798"/>
    <w:rsid w:val="006067D0"/>
    <w:rsid w:val="006069E7"/>
    <w:rsid w:val="00606D25"/>
    <w:rsid w:val="00606DC1"/>
    <w:rsid w:val="00607201"/>
    <w:rsid w:val="006076F9"/>
    <w:rsid w:val="00607705"/>
    <w:rsid w:val="006101C9"/>
    <w:rsid w:val="0061030A"/>
    <w:rsid w:val="006103F2"/>
    <w:rsid w:val="0061058F"/>
    <w:rsid w:val="006109A7"/>
    <w:rsid w:val="00610C2B"/>
    <w:rsid w:val="00610CFD"/>
    <w:rsid w:val="00610E6A"/>
    <w:rsid w:val="006113FC"/>
    <w:rsid w:val="00611D42"/>
    <w:rsid w:val="0061227F"/>
    <w:rsid w:val="006122F0"/>
    <w:rsid w:val="00612BDC"/>
    <w:rsid w:val="00612D3F"/>
    <w:rsid w:val="00612EB5"/>
    <w:rsid w:val="00612F3C"/>
    <w:rsid w:val="00614048"/>
    <w:rsid w:val="006142DC"/>
    <w:rsid w:val="0061455D"/>
    <w:rsid w:val="00614866"/>
    <w:rsid w:val="006148DF"/>
    <w:rsid w:val="00614B2D"/>
    <w:rsid w:val="006152DD"/>
    <w:rsid w:val="0061540A"/>
    <w:rsid w:val="00615620"/>
    <w:rsid w:val="00615687"/>
    <w:rsid w:val="006156E6"/>
    <w:rsid w:val="006162AC"/>
    <w:rsid w:val="0061644B"/>
    <w:rsid w:val="006167F8"/>
    <w:rsid w:val="00616B81"/>
    <w:rsid w:val="00616F44"/>
    <w:rsid w:val="006170D9"/>
    <w:rsid w:val="00621354"/>
    <w:rsid w:val="006215B7"/>
    <w:rsid w:val="006219A5"/>
    <w:rsid w:val="00622298"/>
    <w:rsid w:val="00622447"/>
    <w:rsid w:val="00622BE2"/>
    <w:rsid w:val="00622CB9"/>
    <w:rsid w:val="00622F2C"/>
    <w:rsid w:val="00622F31"/>
    <w:rsid w:val="00623051"/>
    <w:rsid w:val="006230A9"/>
    <w:rsid w:val="0062327D"/>
    <w:rsid w:val="006235BF"/>
    <w:rsid w:val="00623782"/>
    <w:rsid w:val="00623C5A"/>
    <w:rsid w:val="006254E0"/>
    <w:rsid w:val="0062563A"/>
    <w:rsid w:val="00625B3A"/>
    <w:rsid w:val="00625E27"/>
    <w:rsid w:val="00625F69"/>
    <w:rsid w:val="0062640C"/>
    <w:rsid w:val="0062751F"/>
    <w:rsid w:val="00627906"/>
    <w:rsid w:val="006279F7"/>
    <w:rsid w:val="00627D8A"/>
    <w:rsid w:val="00627DEB"/>
    <w:rsid w:val="00630E9D"/>
    <w:rsid w:val="0063116A"/>
    <w:rsid w:val="00631A29"/>
    <w:rsid w:val="006328E0"/>
    <w:rsid w:val="00632AC3"/>
    <w:rsid w:val="00632DE7"/>
    <w:rsid w:val="006331FF"/>
    <w:rsid w:val="006341D8"/>
    <w:rsid w:val="00634634"/>
    <w:rsid w:val="00634B18"/>
    <w:rsid w:val="006354B6"/>
    <w:rsid w:val="00635552"/>
    <w:rsid w:val="0063574C"/>
    <w:rsid w:val="00635B53"/>
    <w:rsid w:val="00635EEB"/>
    <w:rsid w:val="00636811"/>
    <w:rsid w:val="00636869"/>
    <w:rsid w:val="00636BE0"/>
    <w:rsid w:val="00636FE2"/>
    <w:rsid w:val="006370E6"/>
    <w:rsid w:val="006373EC"/>
    <w:rsid w:val="006375CD"/>
    <w:rsid w:val="00637BE2"/>
    <w:rsid w:val="00637C4E"/>
    <w:rsid w:val="00637C97"/>
    <w:rsid w:val="00637E86"/>
    <w:rsid w:val="00637EF3"/>
    <w:rsid w:val="00640067"/>
    <w:rsid w:val="00640119"/>
    <w:rsid w:val="00640868"/>
    <w:rsid w:val="00640A91"/>
    <w:rsid w:val="00640F43"/>
    <w:rsid w:val="00641952"/>
    <w:rsid w:val="00641BCF"/>
    <w:rsid w:val="00641EA2"/>
    <w:rsid w:val="0064230B"/>
    <w:rsid w:val="00642470"/>
    <w:rsid w:val="006424A0"/>
    <w:rsid w:val="00642500"/>
    <w:rsid w:val="0064554A"/>
    <w:rsid w:val="00646511"/>
    <w:rsid w:val="00646948"/>
    <w:rsid w:val="006469F3"/>
    <w:rsid w:val="00646CBF"/>
    <w:rsid w:val="00647370"/>
    <w:rsid w:val="006506F6"/>
    <w:rsid w:val="00650707"/>
    <w:rsid w:val="006511DA"/>
    <w:rsid w:val="00651258"/>
    <w:rsid w:val="006516D3"/>
    <w:rsid w:val="00651AAA"/>
    <w:rsid w:val="006522D9"/>
    <w:rsid w:val="00652587"/>
    <w:rsid w:val="00652C6D"/>
    <w:rsid w:val="0065356C"/>
    <w:rsid w:val="00653D0C"/>
    <w:rsid w:val="006546D6"/>
    <w:rsid w:val="00654C29"/>
    <w:rsid w:val="0065508C"/>
    <w:rsid w:val="00656A64"/>
    <w:rsid w:val="00656B76"/>
    <w:rsid w:val="00656DE4"/>
    <w:rsid w:val="00657208"/>
    <w:rsid w:val="006574F1"/>
    <w:rsid w:val="00657948"/>
    <w:rsid w:val="0066054A"/>
    <w:rsid w:val="006620BB"/>
    <w:rsid w:val="006628AB"/>
    <w:rsid w:val="00662C5F"/>
    <w:rsid w:val="00662C64"/>
    <w:rsid w:val="00662DDC"/>
    <w:rsid w:val="00663181"/>
    <w:rsid w:val="006633B2"/>
    <w:rsid w:val="00663753"/>
    <w:rsid w:val="00663DFE"/>
    <w:rsid w:val="006641CB"/>
    <w:rsid w:val="006653E2"/>
    <w:rsid w:val="006656DC"/>
    <w:rsid w:val="00665AAD"/>
    <w:rsid w:val="00665D67"/>
    <w:rsid w:val="00666D89"/>
    <w:rsid w:val="00666F5C"/>
    <w:rsid w:val="006679DA"/>
    <w:rsid w:val="00667C94"/>
    <w:rsid w:val="00667E74"/>
    <w:rsid w:val="006700C0"/>
    <w:rsid w:val="00670443"/>
    <w:rsid w:val="00670510"/>
    <w:rsid w:val="006709C5"/>
    <w:rsid w:val="00671099"/>
    <w:rsid w:val="00671362"/>
    <w:rsid w:val="0067146A"/>
    <w:rsid w:val="006715AC"/>
    <w:rsid w:val="00671A03"/>
    <w:rsid w:val="00672344"/>
    <w:rsid w:val="0067240D"/>
    <w:rsid w:val="006724D1"/>
    <w:rsid w:val="006728B0"/>
    <w:rsid w:val="00672D5F"/>
    <w:rsid w:val="00672F35"/>
    <w:rsid w:val="00672FB2"/>
    <w:rsid w:val="00673118"/>
    <w:rsid w:val="00673210"/>
    <w:rsid w:val="006736EF"/>
    <w:rsid w:val="00674783"/>
    <w:rsid w:val="006747D1"/>
    <w:rsid w:val="0067485E"/>
    <w:rsid w:val="00674AD4"/>
    <w:rsid w:val="00674BEC"/>
    <w:rsid w:val="00674D3F"/>
    <w:rsid w:val="00674F55"/>
    <w:rsid w:val="00675155"/>
    <w:rsid w:val="006756AC"/>
    <w:rsid w:val="0067586D"/>
    <w:rsid w:val="00675E78"/>
    <w:rsid w:val="006763B3"/>
    <w:rsid w:val="00676D74"/>
    <w:rsid w:val="00676DA5"/>
    <w:rsid w:val="006773C2"/>
    <w:rsid w:val="006777D1"/>
    <w:rsid w:val="006778AC"/>
    <w:rsid w:val="00677AB1"/>
    <w:rsid w:val="006802BB"/>
    <w:rsid w:val="006808BD"/>
    <w:rsid w:val="0068095D"/>
    <w:rsid w:val="00680DCE"/>
    <w:rsid w:val="00680FA8"/>
    <w:rsid w:val="0068177B"/>
    <w:rsid w:val="00681A8F"/>
    <w:rsid w:val="006826E2"/>
    <w:rsid w:val="00683C39"/>
    <w:rsid w:val="00683D4E"/>
    <w:rsid w:val="00683F98"/>
    <w:rsid w:val="006844A1"/>
    <w:rsid w:val="006844D2"/>
    <w:rsid w:val="00684803"/>
    <w:rsid w:val="0068589F"/>
    <w:rsid w:val="00685F23"/>
    <w:rsid w:val="00686415"/>
    <w:rsid w:val="00686748"/>
    <w:rsid w:val="00686896"/>
    <w:rsid w:val="00690051"/>
    <w:rsid w:val="00690712"/>
    <w:rsid w:val="006908B6"/>
    <w:rsid w:val="0069091D"/>
    <w:rsid w:val="00690A9C"/>
    <w:rsid w:val="0069110E"/>
    <w:rsid w:val="0069115A"/>
    <w:rsid w:val="00691B33"/>
    <w:rsid w:val="00691ECF"/>
    <w:rsid w:val="006925B9"/>
    <w:rsid w:val="00692FA8"/>
    <w:rsid w:val="006937A7"/>
    <w:rsid w:val="00693948"/>
    <w:rsid w:val="0069396C"/>
    <w:rsid w:val="00693B21"/>
    <w:rsid w:val="00693ED2"/>
    <w:rsid w:val="00694025"/>
    <w:rsid w:val="0069410A"/>
    <w:rsid w:val="006941F5"/>
    <w:rsid w:val="006942A3"/>
    <w:rsid w:val="006945C8"/>
    <w:rsid w:val="00694C4B"/>
    <w:rsid w:val="00695115"/>
    <w:rsid w:val="00695239"/>
    <w:rsid w:val="00695ACB"/>
    <w:rsid w:val="00695B9C"/>
    <w:rsid w:val="0069637A"/>
    <w:rsid w:val="00696659"/>
    <w:rsid w:val="0069691F"/>
    <w:rsid w:val="00696E51"/>
    <w:rsid w:val="00696F2B"/>
    <w:rsid w:val="00697863"/>
    <w:rsid w:val="006978DE"/>
    <w:rsid w:val="00697CD0"/>
    <w:rsid w:val="00697D20"/>
    <w:rsid w:val="006A0321"/>
    <w:rsid w:val="006A0856"/>
    <w:rsid w:val="006A1459"/>
    <w:rsid w:val="006A17A1"/>
    <w:rsid w:val="006A17FD"/>
    <w:rsid w:val="006A1B4E"/>
    <w:rsid w:val="006A1DEC"/>
    <w:rsid w:val="006A203A"/>
    <w:rsid w:val="006A2AA0"/>
    <w:rsid w:val="006A2C47"/>
    <w:rsid w:val="006A30DB"/>
    <w:rsid w:val="006A316E"/>
    <w:rsid w:val="006A317F"/>
    <w:rsid w:val="006A3645"/>
    <w:rsid w:val="006A3749"/>
    <w:rsid w:val="006A3C8B"/>
    <w:rsid w:val="006A44C0"/>
    <w:rsid w:val="006A4924"/>
    <w:rsid w:val="006A49D2"/>
    <w:rsid w:val="006A4A5E"/>
    <w:rsid w:val="006A4EEA"/>
    <w:rsid w:val="006A5010"/>
    <w:rsid w:val="006A5081"/>
    <w:rsid w:val="006A517E"/>
    <w:rsid w:val="006A5523"/>
    <w:rsid w:val="006A5550"/>
    <w:rsid w:val="006A5A66"/>
    <w:rsid w:val="006A5D22"/>
    <w:rsid w:val="006A5F18"/>
    <w:rsid w:val="006A60AA"/>
    <w:rsid w:val="006A63F7"/>
    <w:rsid w:val="006A66C5"/>
    <w:rsid w:val="006A6833"/>
    <w:rsid w:val="006A6972"/>
    <w:rsid w:val="006A6B3D"/>
    <w:rsid w:val="006A6FFD"/>
    <w:rsid w:val="006A71AD"/>
    <w:rsid w:val="006A7904"/>
    <w:rsid w:val="006A795F"/>
    <w:rsid w:val="006A7FB5"/>
    <w:rsid w:val="006B0371"/>
    <w:rsid w:val="006B0539"/>
    <w:rsid w:val="006B0D17"/>
    <w:rsid w:val="006B0F27"/>
    <w:rsid w:val="006B1049"/>
    <w:rsid w:val="006B1C4B"/>
    <w:rsid w:val="006B2102"/>
    <w:rsid w:val="006B2466"/>
    <w:rsid w:val="006B2868"/>
    <w:rsid w:val="006B2BD6"/>
    <w:rsid w:val="006B2ED8"/>
    <w:rsid w:val="006B2F13"/>
    <w:rsid w:val="006B3453"/>
    <w:rsid w:val="006B3538"/>
    <w:rsid w:val="006B3711"/>
    <w:rsid w:val="006B3FDB"/>
    <w:rsid w:val="006B40B0"/>
    <w:rsid w:val="006B46ED"/>
    <w:rsid w:val="006B490F"/>
    <w:rsid w:val="006B4C8B"/>
    <w:rsid w:val="006B50DC"/>
    <w:rsid w:val="006B5606"/>
    <w:rsid w:val="006B58DA"/>
    <w:rsid w:val="006B5923"/>
    <w:rsid w:val="006B5D9D"/>
    <w:rsid w:val="006B6014"/>
    <w:rsid w:val="006B70F6"/>
    <w:rsid w:val="006B727D"/>
    <w:rsid w:val="006B7B9E"/>
    <w:rsid w:val="006B7CDE"/>
    <w:rsid w:val="006C0BF9"/>
    <w:rsid w:val="006C11D2"/>
    <w:rsid w:val="006C155C"/>
    <w:rsid w:val="006C1569"/>
    <w:rsid w:val="006C1DE3"/>
    <w:rsid w:val="006C1E02"/>
    <w:rsid w:val="006C269F"/>
    <w:rsid w:val="006C2E4F"/>
    <w:rsid w:val="006C4633"/>
    <w:rsid w:val="006C470D"/>
    <w:rsid w:val="006C4FAF"/>
    <w:rsid w:val="006C54FE"/>
    <w:rsid w:val="006C58B4"/>
    <w:rsid w:val="006C5AC2"/>
    <w:rsid w:val="006C5CDE"/>
    <w:rsid w:val="006C6683"/>
    <w:rsid w:val="006C69F0"/>
    <w:rsid w:val="006C7937"/>
    <w:rsid w:val="006C7E4C"/>
    <w:rsid w:val="006D023F"/>
    <w:rsid w:val="006D0338"/>
    <w:rsid w:val="006D046A"/>
    <w:rsid w:val="006D0616"/>
    <w:rsid w:val="006D0979"/>
    <w:rsid w:val="006D0BC6"/>
    <w:rsid w:val="006D0CA0"/>
    <w:rsid w:val="006D1B77"/>
    <w:rsid w:val="006D1E4D"/>
    <w:rsid w:val="006D2995"/>
    <w:rsid w:val="006D2F6D"/>
    <w:rsid w:val="006D3598"/>
    <w:rsid w:val="006D3A55"/>
    <w:rsid w:val="006D4786"/>
    <w:rsid w:val="006D48AE"/>
    <w:rsid w:val="006D563B"/>
    <w:rsid w:val="006D5917"/>
    <w:rsid w:val="006D5F75"/>
    <w:rsid w:val="006D615D"/>
    <w:rsid w:val="006D6601"/>
    <w:rsid w:val="006D6960"/>
    <w:rsid w:val="006D6FBE"/>
    <w:rsid w:val="006D7610"/>
    <w:rsid w:val="006D7782"/>
    <w:rsid w:val="006D7DEA"/>
    <w:rsid w:val="006D7EC3"/>
    <w:rsid w:val="006D7FEB"/>
    <w:rsid w:val="006E0BC6"/>
    <w:rsid w:val="006E1104"/>
    <w:rsid w:val="006E1113"/>
    <w:rsid w:val="006E17E6"/>
    <w:rsid w:val="006E199A"/>
    <w:rsid w:val="006E2115"/>
    <w:rsid w:val="006E2335"/>
    <w:rsid w:val="006E34D5"/>
    <w:rsid w:val="006E36A4"/>
    <w:rsid w:val="006E3E1A"/>
    <w:rsid w:val="006E4500"/>
    <w:rsid w:val="006E4739"/>
    <w:rsid w:val="006E5109"/>
    <w:rsid w:val="006E5360"/>
    <w:rsid w:val="006E588B"/>
    <w:rsid w:val="006E5C06"/>
    <w:rsid w:val="006E6032"/>
    <w:rsid w:val="006E64B2"/>
    <w:rsid w:val="006E66F2"/>
    <w:rsid w:val="006E672D"/>
    <w:rsid w:val="006E785C"/>
    <w:rsid w:val="006E7DB1"/>
    <w:rsid w:val="006F0AD8"/>
    <w:rsid w:val="006F0CD1"/>
    <w:rsid w:val="006F0FF9"/>
    <w:rsid w:val="006F16C2"/>
    <w:rsid w:val="006F1DB3"/>
    <w:rsid w:val="006F22D6"/>
    <w:rsid w:val="006F246B"/>
    <w:rsid w:val="006F24FD"/>
    <w:rsid w:val="006F250A"/>
    <w:rsid w:val="006F25E9"/>
    <w:rsid w:val="006F28FC"/>
    <w:rsid w:val="006F2A0D"/>
    <w:rsid w:val="006F3680"/>
    <w:rsid w:val="006F4106"/>
    <w:rsid w:val="006F43B2"/>
    <w:rsid w:val="006F4A94"/>
    <w:rsid w:val="006F4EA0"/>
    <w:rsid w:val="006F55EC"/>
    <w:rsid w:val="006F561B"/>
    <w:rsid w:val="006F56F2"/>
    <w:rsid w:val="006F5C0D"/>
    <w:rsid w:val="006F6025"/>
    <w:rsid w:val="006F69F6"/>
    <w:rsid w:val="006F6D5C"/>
    <w:rsid w:val="006F6F42"/>
    <w:rsid w:val="006F6FC2"/>
    <w:rsid w:val="006F7789"/>
    <w:rsid w:val="00700186"/>
    <w:rsid w:val="007004CF"/>
    <w:rsid w:val="00700503"/>
    <w:rsid w:val="00700605"/>
    <w:rsid w:val="00700725"/>
    <w:rsid w:val="00700A3A"/>
    <w:rsid w:val="00701192"/>
    <w:rsid w:val="00702471"/>
    <w:rsid w:val="007029B3"/>
    <w:rsid w:val="007030F4"/>
    <w:rsid w:val="00703245"/>
    <w:rsid w:val="00703A24"/>
    <w:rsid w:val="00703BE3"/>
    <w:rsid w:val="00703EAA"/>
    <w:rsid w:val="00704033"/>
    <w:rsid w:val="00704CBD"/>
    <w:rsid w:val="00706047"/>
    <w:rsid w:val="0070662B"/>
    <w:rsid w:val="00706C6B"/>
    <w:rsid w:val="00707454"/>
    <w:rsid w:val="00707531"/>
    <w:rsid w:val="00707E22"/>
    <w:rsid w:val="0071024B"/>
    <w:rsid w:val="007109D4"/>
    <w:rsid w:val="00710C47"/>
    <w:rsid w:val="00710F43"/>
    <w:rsid w:val="00711326"/>
    <w:rsid w:val="0071136C"/>
    <w:rsid w:val="00711A17"/>
    <w:rsid w:val="00711EBB"/>
    <w:rsid w:val="007126CE"/>
    <w:rsid w:val="0071275A"/>
    <w:rsid w:val="007128F6"/>
    <w:rsid w:val="00712B72"/>
    <w:rsid w:val="00712BB2"/>
    <w:rsid w:val="00712E9D"/>
    <w:rsid w:val="00713777"/>
    <w:rsid w:val="007137B5"/>
    <w:rsid w:val="00713A02"/>
    <w:rsid w:val="0071420E"/>
    <w:rsid w:val="007143E3"/>
    <w:rsid w:val="007146BB"/>
    <w:rsid w:val="0071477B"/>
    <w:rsid w:val="00714BA7"/>
    <w:rsid w:val="00714BB9"/>
    <w:rsid w:val="007156DD"/>
    <w:rsid w:val="00715745"/>
    <w:rsid w:val="00715F35"/>
    <w:rsid w:val="00716BF7"/>
    <w:rsid w:val="00716E2A"/>
    <w:rsid w:val="00716ED6"/>
    <w:rsid w:val="007174EA"/>
    <w:rsid w:val="00717667"/>
    <w:rsid w:val="00717670"/>
    <w:rsid w:val="00717FB5"/>
    <w:rsid w:val="00720282"/>
    <w:rsid w:val="0072035C"/>
    <w:rsid w:val="00720D2D"/>
    <w:rsid w:val="00721220"/>
    <w:rsid w:val="007214DC"/>
    <w:rsid w:val="007216AF"/>
    <w:rsid w:val="007217BD"/>
    <w:rsid w:val="007217E1"/>
    <w:rsid w:val="00721F56"/>
    <w:rsid w:val="00723045"/>
    <w:rsid w:val="0072359A"/>
    <w:rsid w:val="007235D5"/>
    <w:rsid w:val="007236FF"/>
    <w:rsid w:val="00723747"/>
    <w:rsid w:val="00723B79"/>
    <w:rsid w:val="0072403D"/>
    <w:rsid w:val="007246C3"/>
    <w:rsid w:val="00724B12"/>
    <w:rsid w:val="00724D06"/>
    <w:rsid w:val="00725129"/>
    <w:rsid w:val="00725335"/>
    <w:rsid w:val="007255B7"/>
    <w:rsid w:val="0072576B"/>
    <w:rsid w:val="00725F80"/>
    <w:rsid w:val="0072624C"/>
    <w:rsid w:val="0072634F"/>
    <w:rsid w:val="00726A5B"/>
    <w:rsid w:val="0072749C"/>
    <w:rsid w:val="007276B4"/>
    <w:rsid w:val="0072773A"/>
    <w:rsid w:val="00727909"/>
    <w:rsid w:val="00727CDD"/>
    <w:rsid w:val="007300EC"/>
    <w:rsid w:val="00730608"/>
    <w:rsid w:val="00730610"/>
    <w:rsid w:val="007306B4"/>
    <w:rsid w:val="0073073A"/>
    <w:rsid w:val="00730850"/>
    <w:rsid w:val="00731376"/>
    <w:rsid w:val="00732282"/>
    <w:rsid w:val="0073232E"/>
    <w:rsid w:val="007323C6"/>
    <w:rsid w:val="00732489"/>
    <w:rsid w:val="0073294C"/>
    <w:rsid w:val="00732B02"/>
    <w:rsid w:val="00732E23"/>
    <w:rsid w:val="00733042"/>
    <w:rsid w:val="00733A15"/>
    <w:rsid w:val="00733BF8"/>
    <w:rsid w:val="00733E38"/>
    <w:rsid w:val="007351EF"/>
    <w:rsid w:val="00735638"/>
    <w:rsid w:val="00735A9E"/>
    <w:rsid w:val="00735D76"/>
    <w:rsid w:val="00735E05"/>
    <w:rsid w:val="00736459"/>
    <w:rsid w:val="0073662D"/>
    <w:rsid w:val="00737358"/>
    <w:rsid w:val="00737AC2"/>
    <w:rsid w:val="0074036D"/>
    <w:rsid w:val="007404E1"/>
    <w:rsid w:val="0074170D"/>
    <w:rsid w:val="00741CE1"/>
    <w:rsid w:val="00741FF9"/>
    <w:rsid w:val="00741FFE"/>
    <w:rsid w:val="0074271C"/>
    <w:rsid w:val="00742A34"/>
    <w:rsid w:val="00743AB0"/>
    <w:rsid w:val="00743BE1"/>
    <w:rsid w:val="00743C67"/>
    <w:rsid w:val="007446A3"/>
    <w:rsid w:val="00744A89"/>
    <w:rsid w:val="00746293"/>
    <w:rsid w:val="00747978"/>
    <w:rsid w:val="007501FE"/>
    <w:rsid w:val="007505A1"/>
    <w:rsid w:val="00750633"/>
    <w:rsid w:val="00750A8D"/>
    <w:rsid w:val="00750ADC"/>
    <w:rsid w:val="007512D5"/>
    <w:rsid w:val="0075178D"/>
    <w:rsid w:val="00751974"/>
    <w:rsid w:val="0075236F"/>
    <w:rsid w:val="00752724"/>
    <w:rsid w:val="00752BB6"/>
    <w:rsid w:val="00753068"/>
    <w:rsid w:val="00753315"/>
    <w:rsid w:val="00753603"/>
    <w:rsid w:val="00753A51"/>
    <w:rsid w:val="00753ADC"/>
    <w:rsid w:val="007542D9"/>
    <w:rsid w:val="00754311"/>
    <w:rsid w:val="0075477A"/>
    <w:rsid w:val="00754784"/>
    <w:rsid w:val="0075484C"/>
    <w:rsid w:val="0075486B"/>
    <w:rsid w:val="00755622"/>
    <w:rsid w:val="007557DC"/>
    <w:rsid w:val="00755CC9"/>
    <w:rsid w:val="00755EB4"/>
    <w:rsid w:val="00755FB5"/>
    <w:rsid w:val="00756066"/>
    <w:rsid w:val="007560A5"/>
    <w:rsid w:val="00756282"/>
    <w:rsid w:val="00756BFF"/>
    <w:rsid w:val="0076017C"/>
    <w:rsid w:val="007603E0"/>
    <w:rsid w:val="007604C4"/>
    <w:rsid w:val="00760BE8"/>
    <w:rsid w:val="007611E3"/>
    <w:rsid w:val="00761725"/>
    <w:rsid w:val="0076199E"/>
    <w:rsid w:val="00761D4D"/>
    <w:rsid w:val="00761E1E"/>
    <w:rsid w:val="00761E5E"/>
    <w:rsid w:val="00761E94"/>
    <w:rsid w:val="00762319"/>
    <w:rsid w:val="00762534"/>
    <w:rsid w:val="007628D2"/>
    <w:rsid w:val="00762E8B"/>
    <w:rsid w:val="007637B3"/>
    <w:rsid w:val="007638A4"/>
    <w:rsid w:val="00763B96"/>
    <w:rsid w:val="007642E0"/>
    <w:rsid w:val="0076462F"/>
    <w:rsid w:val="007647E5"/>
    <w:rsid w:val="00764AAF"/>
    <w:rsid w:val="0076522F"/>
    <w:rsid w:val="0076538B"/>
    <w:rsid w:val="00765BDC"/>
    <w:rsid w:val="00765D50"/>
    <w:rsid w:val="00765FC3"/>
    <w:rsid w:val="0076611B"/>
    <w:rsid w:val="007661E3"/>
    <w:rsid w:val="007662FD"/>
    <w:rsid w:val="007665DE"/>
    <w:rsid w:val="007667F4"/>
    <w:rsid w:val="00767016"/>
    <w:rsid w:val="00767A9F"/>
    <w:rsid w:val="00767C93"/>
    <w:rsid w:val="00767CED"/>
    <w:rsid w:val="00770018"/>
    <w:rsid w:val="007700B3"/>
    <w:rsid w:val="0077046B"/>
    <w:rsid w:val="00770525"/>
    <w:rsid w:val="00770710"/>
    <w:rsid w:val="00770BF7"/>
    <w:rsid w:val="00770D46"/>
    <w:rsid w:val="00770E15"/>
    <w:rsid w:val="0077283E"/>
    <w:rsid w:val="00772C00"/>
    <w:rsid w:val="0077322B"/>
    <w:rsid w:val="00774297"/>
    <w:rsid w:val="00774AA7"/>
    <w:rsid w:val="00774F3B"/>
    <w:rsid w:val="007753B7"/>
    <w:rsid w:val="00776197"/>
    <w:rsid w:val="007765ED"/>
    <w:rsid w:val="007800D7"/>
    <w:rsid w:val="00780AA8"/>
    <w:rsid w:val="00780F45"/>
    <w:rsid w:val="00780F62"/>
    <w:rsid w:val="00781188"/>
    <w:rsid w:val="007813CD"/>
    <w:rsid w:val="0078148B"/>
    <w:rsid w:val="00781E04"/>
    <w:rsid w:val="00782697"/>
    <w:rsid w:val="007826B6"/>
    <w:rsid w:val="00782D5C"/>
    <w:rsid w:val="00782F4C"/>
    <w:rsid w:val="007831B0"/>
    <w:rsid w:val="00783779"/>
    <w:rsid w:val="00783BCB"/>
    <w:rsid w:val="00783DFD"/>
    <w:rsid w:val="00784D28"/>
    <w:rsid w:val="007850DE"/>
    <w:rsid w:val="0078533E"/>
    <w:rsid w:val="00785435"/>
    <w:rsid w:val="00785562"/>
    <w:rsid w:val="00785909"/>
    <w:rsid w:val="007860EE"/>
    <w:rsid w:val="007869C0"/>
    <w:rsid w:val="00786D73"/>
    <w:rsid w:val="00787202"/>
    <w:rsid w:val="007873EE"/>
    <w:rsid w:val="007874C2"/>
    <w:rsid w:val="0079117A"/>
    <w:rsid w:val="00791F67"/>
    <w:rsid w:val="00792AA8"/>
    <w:rsid w:val="00792D06"/>
    <w:rsid w:val="00793CA1"/>
    <w:rsid w:val="00793DD7"/>
    <w:rsid w:val="007958CF"/>
    <w:rsid w:val="00795AE6"/>
    <w:rsid w:val="00795E8A"/>
    <w:rsid w:val="00795F77"/>
    <w:rsid w:val="00796078"/>
    <w:rsid w:val="00796B80"/>
    <w:rsid w:val="00796CC0"/>
    <w:rsid w:val="00796E85"/>
    <w:rsid w:val="00797FCC"/>
    <w:rsid w:val="007A05A1"/>
    <w:rsid w:val="007A067C"/>
    <w:rsid w:val="007A124D"/>
    <w:rsid w:val="007A2013"/>
    <w:rsid w:val="007A22E9"/>
    <w:rsid w:val="007A253D"/>
    <w:rsid w:val="007A26ED"/>
    <w:rsid w:val="007A28B5"/>
    <w:rsid w:val="007A297C"/>
    <w:rsid w:val="007A2E96"/>
    <w:rsid w:val="007A325F"/>
    <w:rsid w:val="007A32E6"/>
    <w:rsid w:val="007A347B"/>
    <w:rsid w:val="007A3B1A"/>
    <w:rsid w:val="007A4030"/>
    <w:rsid w:val="007A43A0"/>
    <w:rsid w:val="007A4B50"/>
    <w:rsid w:val="007A51BA"/>
    <w:rsid w:val="007A5382"/>
    <w:rsid w:val="007A55E4"/>
    <w:rsid w:val="007A5CA5"/>
    <w:rsid w:val="007A6020"/>
    <w:rsid w:val="007A63E8"/>
    <w:rsid w:val="007A657C"/>
    <w:rsid w:val="007A681A"/>
    <w:rsid w:val="007A6B7E"/>
    <w:rsid w:val="007A7197"/>
    <w:rsid w:val="007A78FC"/>
    <w:rsid w:val="007B0811"/>
    <w:rsid w:val="007B0AE0"/>
    <w:rsid w:val="007B0C2B"/>
    <w:rsid w:val="007B126E"/>
    <w:rsid w:val="007B13B3"/>
    <w:rsid w:val="007B1513"/>
    <w:rsid w:val="007B1923"/>
    <w:rsid w:val="007B1AD2"/>
    <w:rsid w:val="007B1D8E"/>
    <w:rsid w:val="007B1EFA"/>
    <w:rsid w:val="007B24CF"/>
    <w:rsid w:val="007B2520"/>
    <w:rsid w:val="007B3362"/>
    <w:rsid w:val="007B3474"/>
    <w:rsid w:val="007B3712"/>
    <w:rsid w:val="007B3ECC"/>
    <w:rsid w:val="007B3FB9"/>
    <w:rsid w:val="007B436D"/>
    <w:rsid w:val="007B4F23"/>
    <w:rsid w:val="007B5409"/>
    <w:rsid w:val="007B58A4"/>
    <w:rsid w:val="007B5D48"/>
    <w:rsid w:val="007B5DB5"/>
    <w:rsid w:val="007B60C6"/>
    <w:rsid w:val="007B6672"/>
    <w:rsid w:val="007B6845"/>
    <w:rsid w:val="007B6879"/>
    <w:rsid w:val="007B6882"/>
    <w:rsid w:val="007B6D2A"/>
    <w:rsid w:val="007B75AE"/>
    <w:rsid w:val="007B7780"/>
    <w:rsid w:val="007B7D41"/>
    <w:rsid w:val="007C0299"/>
    <w:rsid w:val="007C02E4"/>
    <w:rsid w:val="007C066A"/>
    <w:rsid w:val="007C0CA9"/>
    <w:rsid w:val="007C1281"/>
    <w:rsid w:val="007C1689"/>
    <w:rsid w:val="007C1C07"/>
    <w:rsid w:val="007C1C86"/>
    <w:rsid w:val="007C24C7"/>
    <w:rsid w:val="007C255A"/>
    <w:rsid w:val="007C2726"/>
    <w:rsid w:val="007C3035"/>
    <w:rsid w:val="007C379A"/>
    <w:rsid w:val="007C3970"/>
    <w:rsid w:val="007C3DA2"/>
    <w:rsid w:val="007C3DF5"/>
    <w:rsid w:val="007C4044"/>
    <w:rsid w:val="007C4C37"/>
    <w:rsid w:val="007C4C80"/>
    <w:rsid w:val="007C5266"/>
    <w:rsid w:val="007C526B"/>
    <w:rsid w:val="007C52A8"/>
    <w:rsid w:val="007C58C6"/>
    <w:rsid w:val="007C5A44"/>
    <w:rsid w:val="007C5E7A"/>
    <w:rsid w:val="007C6338"/>
    <w:rsid w:val="007C63CF"/>
    <w:rsid w:val="007C640F"/>
    <w:rsid w:val="007C65E9"/>
    <w:rsid w:val="007C681E"/>
    <w:rsid w:val="007C6A4C"/>
    <w:rsid w:val="007C6C6C"/>
    <w:rsid w:val="007C6E4B"/>
    <w:rsid w:val="007C7083"/>
    <w:rsid w:val="007C73EC"/>
    <w:rsid w:val="007C74C5"/>
    <w:rsid w:val="007C7F97"/>
    <w:rsid w:val="007D044D"/>
    <w:rsid w:val="007D0491"/>
    <w:rsid w:val="007D0FD0"/>
    <w:rsid w:val="007D1050"/>
    <w:rsid w:val="007D17B1"/>
    <w:rsid w:val="007D1B31"/>
    <w:rsid w:val="007D1F08"/>
    <w:rsid w:val="007D3070"/>
    <w:rsid w:val="007D4557"/>
    <w:rsid w:val="007D4A7A"/>
    <w:rsid w:val="007D4EB5"/>
    <w:rsid w:val="007D51C5"/>
    <w:rsid w:val="007D56F7"/>
    <w:rsid w:val="007D5B5E"/>
    <w:rsid w:val="007D5C6D"/>
    <w:rsid w:val="007D5D35"/>
    <w:rsid w:val="007D6156"/>
    <w:rsid w:val="007D61DD"/>
    <w:rsid w:val="007D68E5"/>
    <w:rsid w:val="007D70B7"/>
    <w:rsid w:val="007D7E9D"/>
    <w:rsid w:val="007E0211"/>
    <w:rsid w:val="007E0535"/>
    <w:rsid w:val="007E08C2"/>
    <w:rsid w:val="007E0AB7"/>
    <w:rsid w:val="007E0BE8"/>
    <w:rsid w:val="007E151C"/>
    <w:rsid w:val="007E1C4C"/>
    <w:rsid w:val="007E21B9"/>
    <w:rsid w:val="007E2D0D"/>
    <w:rsid w:val="007E2FCB"/>
    <w:rsid w:val="007E32FA"/>
    <w:rsid w:val="007E34AF"/>
    <w:rsid w:val="007E3FDD"/>
    <w:rsid w:val="007E472A"/>
    <w:rsid w:val="007E4735"/>
    <w:rsid w:val="007E47A6"/>
    <w:rsid w:val="007E52AF"/>
    <w:rsid w:val="007E52F5"/>
    <w:rsid w:val="007E55E2"/>
    <w:rsid w:val="007E5681"/>
    <w:rsid w:val="007E57F5"/>
    <w:rsid w:val="007E5A85"/>
    <w:rsid w:val="007E5AE8"/>
    <w:rsid w:val="007E5E30"/>
    <w:rsid w:val="007E6107"/>
    <w:rsid w:val="007E633A"/>
    <w:rsid w:val="007E6522"/>
    <w:rsid w:val="007E6681"/>
    <w:rsid w:val="007E697F"/>
    <w:rsid w:val="007E6BF8"/>
    <w:rsid w:val="007E6CCA"/>
    <w:rsid w:val="007E71AB"/>
    <w:rsid w:val="007E72AE"/>
    <w:rsid w:val="007F0052"/>
    <w:rsid w:val="007F006C"/>
    <w:rsid w:val="007F0A69"/>
    <w:rsid w:val="007F1503"/>
    <w:rsid w:val="007F1EBA"/>
    <w:rsid w:val="007F2005"/>
    <w:rsid w:val="007F2022"/>
    <w:rsid w:val="007F25A3"/>
    <w:rsid w:val="007F2ADE"/>
    <w:rsid w:val="007F2CA1"/>
    <w:rsid w:val="007F348E"/>
    <w:rsid w:val="007F3B3F"/>
    <w:rsid w:val="007F4FFA"/>
    <w:rsid w:val="007F514E"/>
    <w:rsid w:val="007F57F1"/>
    <w:rsid w:val="007F694E"/>
    <w:rsid w:val="007F726A"/>
    <w:rsid w:val="0080002E"/>
    <w:rsid w:val="008002F8"/>
    <w:rsid w:val="00800747"/>
    <w:rsid w:val="00801104"/>
    <w:rsid w:val="00801124"/>
    <w:rsid w:val="00801695"/>
    <w:rsid w:val="00801D4B"/>
    <w:rsid w:val="0080292C"/>
    <w:rsid w:val="00802A75"/>
    <w:rsid w:val="008037D7"/>
    <w:rsid w:val="008037DE"/>
    <w:rsid w:val="00803CBD"/>
    <w:rsid w:val="00803F2F"/>
    <w:rsid w:val="00804405"/>
    <w:rsid w:val="008044D4"/>
    <w:rsid w:val="0080463E"/>
    <w:rsid w:val="00804980"/>
    <w:rsid w:val="00804C06"/>
    <w:rsid w:val="00805BEB"/>
    <w:rsid w:val="0080686F"/>
    <w:rsid w:val="00806AEF"/>
    <w:rsid w:val="00806C6F"/>
    <w:rsid w:val="00806D02"/>
    <w:rsid w:val="00806D1D"/>
    <w:rsid w:val="00806E4B"/>
    <w:rsid w:val="008104DE"/>
    <w:rsid w:val="00810524"/>
    <w:rsid w:val="00811194"/>
    <w:rsid w:val="00811437"/>
    <w:rsid w:val="008119FF"/>
    <w:rsid w:val="00811B46"/>
    <w:rsid w:val="00811EA9"/>
    <w:rsid w:val="00812256"/>
    <w:rsid w:val="008122B7"/>
    <w:rsid w:val="0081296E"/>
    <w:rsid w:val="00812A43"/>
    <w:rsid w:val="00812DCB"/>
    <w:rsid w:val="00813169"/>
    <w:rsid w:val="008135DB"/>
    <w:rsid w:val="00813EB2"/>
    <w:rsid w:val="0081425D"/>
    <w:rsid w:val="008148A1"/>
    <w:rsid w:val="008163B2"/>
    <w:rsid w:val="00816426"/>
    <w:rsid w:val="00817135"/>
    <w:rsid w:val="0081723D"/>
    <w:rsid w:val="008173AA"/>
    <w:rsid w:val="00817B70"/>
    <w:rsid w:val="00820308"/>
    <w:rsid w:val="00820613"/>
    <w:rsid w:val="00820D7D"/>
    <w:rsid w:val="00821061"/>
    <w:rsid w:val="00821491"/>
    <w:rsid w:val="008214AA"/>
    <w:rsid w:val="00821723"/>
    <w:rsid w:val="00821836"/>
    <w:rsid w:val="0082197A"/>
    <w:rsid w:val="00821C74"/>
    <w:rsid w:val="0082236A"/>
    <w:rsid w:val="0082295A"/>
    <w:rsid w:val="00822B27"/>
    <w:rsid w:val="00822EE1"/>
    <w:rsid w:val="008230B6"/>
    <w:rsid w:val="00823DA4"/>
    <w:rsid w:val="00824049"/>
    <w:rsid w:val="008246E4"/>
    <w:rsid w:val="00824DE1"/>
    <w:rsid w:val="00824E87"/>
    <w:rsid w:val="00825461"/>
    <w:rsid w:val="00825F71"/>
    <w:rsid w:val="0082690F"/>
    <w:rsid w:val="00826B7D"/>
    <w:rsid w:val="00826C86"/>
    <w:rsid w:val="00826EE7"/>
    <w:rsid w:val="008271FC"/>
    <w:rsid w:val="008272B7"/>
    <w:rsid w:val="008276F3"/>
    <w:rsid w:val="00827867"/>
    <w:rsid w:val="00827D89"/>
    <w:rsid w:val="00827DFF"/>
    <w:rsid w:val="00830590"/>
    <w:rsid w:val="0083174F"/>
    <w:rsid w:val="00831A04"/>
    <w:rsid w:val="00831DBC"/>
    <w:rsid w:val="00831EEC"/>
    <w:rsid w:val="0083259E"/>
    <w:rsid w:val="0083274C"/>
    <w:rsid w:val="00832ACF"/>
    <w:rsid w:val="008331EC"/>
    <w:rsid w:val="008332EC"/>
    <w:rsid w:val="008332EE"/>
    <w:rsid w:val="0083331C"/>
    <w:rsid w:val="008334EF"/>
    <w:rsid w:val="00833743"/>
    <w:rsid w:val="008338A6"/>
    <w:rsid w:val="00833CF4"/>
    <w:rsid w:val="0083436C"/>
    <w:rsid w:val="00834B0D"/>
    <w:rsid w:val="00835024"/>
    <w:rsid w:val="00835225"/>
    <w:rsid w:val="008352A4"/>
    <w:rsid w:val="00835756"/>
    <w:rsid w:val="00835814"/>
    <w:rsid w:val="00836044"/>
    <w:rsid w:val="00836345"/>
    <w:rsid w:val="00836C20"/>
    <w:rsid w:val="0083709E"/>
    <w:rsid w:val="008371EF"/>
    <w:rsid w:val="008374B0"/>
    <w:rsid w:val="00837804"/>
    <w:rsid w:val="00840462"/>
    <w:rsid w:val="008406A1"/>
    <w:rsid w:val="00840809"/>
    <w:rsid w:val="008411B0"/>
    <w:rsid w:val="008416F1"/>
    <w:rsid w:val="00841F3C"/>
    <w:rsid w:val="008423C1"/>
    <w:rsid w:val="0084283D"/>
    <w:rsid w:val="00842E72"/>
    <w:rsid w:val="00842FB7"/>
    <w:rsid w:val="00843154"/>
    <w:rsid w:val="0084325C"/>
    <w:rsid w:val="00843EE4"/>
    <w:rsid w:val="00844613"/>
    <w:rsid w:val="00844E07"/>
    <w:rsid w:val="0084537C"/>
    <w:rsid w:val="00845535"/>
    <w:rsid w:val="008455C7"/>
    <w:rsid w:val="00845D0D"/>
    <w:rsid w:val="00846296"/>
    <w:rsid w:val="00846450"/>
    <w:rsid w:val="008464D2"/>
    <w:rsid w:val="00846A3F"/>
    <w:rsid w:val="008471A1"/>
    <w:rsid w:val="008506C9"/>
    <w:rsid w:val="00850827"/>
    <w:rsid w:val="00850A4F"/>
    <w:rsid w:val="0085103F"/>
    <w:rsid w:val="008514FE"/>
    <w:rsid w:val="00851728"/>
    <w:rsid w:val="0085208E"/>
    <w:rsid w:val="0085214D"/>
    <w:rsid w:val="008523E9"/>
    <w:rsid w:val="00852543"/>
    <w:rsid w:val="00852824"/>
    <w:rsid w:val="00852A46"/>
    <w:rsid w:val="00852C21"/>
    <w:rsid w:val="00852EB9"/>
    <w:rsid w:val="00853201"/>
    <w:rsid w:val="0085339D"/>
    <w:rsid w:val="00853D5D"/>
    <w:rsid w:val="00853F18"/>
    <w:rsid w:val="008542A4"/>
    <w:rsid w:val="0085433A"/>
    <w:rsid w:val="008543C8"/>
    <w:rsid w:val="008543EE"/>
    <w:rsid w:val="00854891"/>
    <w:rsid w:val="008549FE"/>
    <w:rsid w:val="0085541E"/>
    <w:rsid w:val="00855AC5"/>
    <w:rsid w:val="00856405"/>
    <w:rsid w:val="00856639"/>
    <w:rsid w:val="008566EA"/>
    <w:rsid w:val="008567C6"/>
    <w:rsid w:val="0085689E"/>
    <w:rsid w:val="0085725E"/>
    <w:rsid w:val="008573D1"/>
    <w:rsid w:val="008574BE"/>
    <w:rsid w:val="0085751C"/>
    <w:rsid w:val="0085782A"/>
    <w:rsid w:val="008602DC"/>
    <w:rsid w:val="00860432"/>
    <w:rsid w:val="00860768"/>
    <w:rsid w:val="008609BF"/>
    <w:rsid w:val="00860EBA"/>
    <w:rsid w:val="008616DA"/>
    <w:rsid w:val="008617F7"/>
    <w:rsid w:val="00861D58"/>
    <w:rsid w:val="0086211C"/>
    <w:rsid w:val="00862234"/>
    <w:rsid w:val="00862DED"/>
    <w:rsid w:val="00862F2B"/>
    <w:rsid w:val="00862F9C"/>
    <w:rsid w:val="00863308"/>
    <w:rsid w:val="0086408D"/>
    <w:rsid w:val="008648F1"/>
    <w:rsid w:val="008649C8"/>
    <w:rsid w:val="00864A3D"/>
    <w:rsid w:val="00864F5D"/>
    <w:rsid w:val="00865083"/>
    <w:rsid w:val="00865A7E"/>
    <w:rsid w:val="00865B56"/>
    <w:rsid w:val="00865C03"/>
    <w:rsid w:val="00865CB2"/>
    <w:rsid w:val="0086621C"/>
    <w:rsid w:val="00866EF1"/>
    <w:rsid w:val="008679CE"/>
    <w:rsid w:val="00867FD9"/>
    <w:rsid w:val="008703AC"/>
    <w:rsid w:val="00870856"/>
    <w:rsid w:val="008709A4"/>
    <w:rsid w:val="00870A95"/>
    <w:rsid w:val="00870B9D"/>
    <w:rsid w:val="00870D64"/>
    <w:rsid w:val="00871D82"/>
    <w:rsid w:val="00871E15"/>
    <w:rsid w:val="00872AA8"/>
    <w:rsid w:val="00873198"/>
    <w:rsid w:val="008731B4"/>
    <w:rsid w:val="0087332D"/>
    <w:rsid w:val="00873534"/>
    <w:rsid w:val="00873DF2"/>
    <w:rsid w:val="0087412F"/>
    <w:rsid w:val="008742CA"/>
    <w:rsid w:val="008744D5"/>
    <w:rsid w:val="008751CE"/>
    <w:rsid w:val="008757C8"/>
    <w:rsid w:val="00875A7A"/>
    <w:rsid w:val="00875BEC"/>
    <w:rsid w:val="00875D47"/>
    <w:rsid w:val="00876948"/>
    <w:rsid w:val="008771BE"/>
    <w:rsid w:val="00877AB1"/>
    <w:rsid w:val="008802A7"/>
    <w:rsid w:val="00880442"/>
    <w:rsid w:val="00880818"/>
    <w:rsid w:val="0088096D"/>
    <w:rsid w:val="00880A21"/>
    <w:rsid w:val="008811F4"/>
    <w:rsid w:val="0088186A"/>
    <w:rsid w:val="00881DFF"/>
    <w:rsid w:val="0088209A"/>
    <w:rsid w:val="0088250D"/>
    <w:rsid w:val="00882949"/>
    <w:rsid w:val="0088338D"/>
    <w:rsid w:val="008834C3"/>
    <w:rsid w:val="0088362B"/>
    <w:rsid w:val="00883767"/>
    <w:rsid w:val="008839CE"/>
    <w:rsid w:val="00883C1E"/>
    <w:rsid w:val="008841B7"/>
    <w:rsid w:val="008846D5"/>
    <w:rsid w:val="00884764"/>
    <w:rsid w:val="00884967"/>
    <w:rsid w:val="008858D7"/>
    <w:rsid w:val="008859E3"/>
    <w:rsid w:val="00885C27"/>
    <w:rsid w:val="00885E62"/>
    <w:rsid w:val="00886765"/>
    <w:rsid w:val="008867B2"/>
    <w:rsid w:val="008869B3"/>
    <w:rsid w:val="00886BF3"/>
    <w:rsid w:val="00887110"/>
    <w:rsid w:val="0088773C"/>
    <w:rsid w:val="00887969"/>
    <w:rsid w:val="00887BCD"/>
    <w:rsid w:val="00887F73"/>
    <w:rsid w:val="0089033B"/>
    <w:rsid w:val="008908B0"/>
    <w:rsid w:val="008909E5"/>
    <w:rsid w:val="00890C52"/>
    <w:rsid w:val="00890DEC"/>
    <w:rsid w:val="00891127"/>
    <w:rsid w:val="00891423"/>
    <w:rsid w:val="008917D5"/>
    <w:rsid w:val="008927BA"/>
    <w:rsid w:val="00892E9D"/>
    <w:rsid w:val="00892EB5"/>
    <w:rsid w:val="00893995"/>
    <w:rsid w:val="008940FD"/>
    <w:rsid w:val="00894F8F"/>
    <w:rsid w:val="008955FD"/>
    <w:rsid w:val="0089615C"/>
    <w:rsid w:val="00896376"/>
    <w:rsid w:val="00896828"/>
    <w:rsid w:val="00897F49"/>
    <w:rsid w:val="00897FE7"/>
    <w:rsid w:val="008A0456"/>
    <w:rsid w:val="008A0569"/>
    <w:rsid w:val="008A070C"/>
    <w:rsid w:val="008A077B"/>
    <w:rsid w:val="008A0DAE"/>
    <w:rsid w:val="008A1036"/>
    <w:rsid w:val="008A1164"/>
    <w:rsid w:val="008A1C67"/>
    <w:rsid w:val="008A1FAC"/>
    <w:rsid w:val="008A2486"/>
    <w:rsid w:val="008A2696"/>
    <w:rsid w:val="008A26BE"/>
    <w:rsid w:val="008A2C19"/>
    <w:rsid w:val="008A2C2D"/>
    <w:rsid w:val="008A362C"/>
    <w:rsid w:val="008A3C3F"/>
    <w:rsid w:val="008A3D6D"/>
    <w:rsid w:val="008A3D75"/>
    <w:rsid w:val="008A499E"/>
    <w:rsid w:val="008A5430"/>
    <w:rsid w:val="008A5667"/>
    <w:rsid w:val="008A59C8"/>
    <w:rsid w:val="008A5DCF"/>
    <w:rsid w:val="008A5E6A"/>
    <w:rsid w:val="008A6938"/>
    <w:rsid w:val="008A6C4C"/>
    <w:rsid w:val="008A7205"/>
    <w:rsid w:val="008A7754"/>
    <w:rsid w:val="008A7FEB"/>
    <w:rsid w:val="008B0171"/>
    <w:rsid w:val="008B09D4"/>
    <w:rsid w:val="008B14FC"/>
    <w:rsid w:val="008B1832"/>
    <w:rsid w:val="008B1C4C"/>
    <w:rsid w:val="008B2299"/>
    <w:rsid w:val="008B2EA3"/>
    <w:rsid w:val="008B3420"/>
    <w:rsid w:val="008B425C"/>
    <w:rsid w:val="008B4320"/>
    <w:rsid w:val="008B44D7"/>
    <w:rsid w:val="008B462A"/>
    <w:rsid w:val="008B4631"/>
    <w:rsid w:val="008B46BE"/>
    <w:rsid w:val="008B48A2"/>
    <w:rsid w:val="008B4974"/>
    <w:rsid w:val="008B57E7"/>
    <w:rsid w:val="008B5E87"/>
    <w:rsid w:val="008B61C7"/>
    <w:rsid w:val="008B62DD"/>
    <w:rsid w:val="008B645E"/>
    <w:rsid w:val="008B65D6"/>
    <w:rsid w:val="008B665D"/>
    <w:rsid w:val="008B713A"/>
    <w:rsid w:val="008B7625"/>
    <w:rsid w:val="008B7B94"/>
    <w:rsid w:val="008C0060"/>
    <w:rsid w:val="008C054A"/>
    <w:rsid w:val="008C06B7"/>
    <w:rsid w:val="008C075E"/>
    <w:rsid w:val="008C1723"/>
    <w:rsid w:val="008C1A57"/>
    <w:rsid w:val="008C1F56"/>
    <w:rsid w:val="008C246E"/>
    <w:rsid w:val="008C3244"/>
    <w:rsid w:val="008C3751"/>
    <w:rsid w:val="008C3B89"/>
    <w:rsid w:val="008C3FF0"/>
    <w:rsid w:val="008C40A2"/>
    <w:rsid w:val="008C4473"/>
    <w:rsid w:val="008C4474"/>
    <w:rsid w:val="008C4997"/>
    <w:rsid w:val="008C4E0C"/>
    <w:rsid w:val="008C4FDD"/>
    <w:rsid w:val="008C5102"/>
    <w:rsid w:val="008C597E"/>
    <w:rsid w:val="008C5E2F"/>
    <w:rsid w:val="008C5EFD"/>
    <w:rsid w:val="008C6127"/>
    <w:rsid w:val="008C617A"/>
    <w:rsid w:val="008C6C2B"/>
    <w:rsid w:val="008C7B77"/>
    <w:rsid w:val="008D09D4"/>
    <w:rsid w:val="008D0C72"/>
    <w:rsid w:val="008D0E08"/>
    <w:rsid w:val="008D1266"/>
    <w:rsid w:val="008D2062"/>
    <w:rsid w:val="008D3019"/>
    <w:rsid w:val="008D32D7"/>
    <w:rsid w:val="008D3BFC"/>
    <w:rsid w:val="008D3FE7"/>
    <w:rsid w:val="008D456D"/>
    <w:rsid w:val="008D4A06"/>
    <w:rsid w:val="008D4D08"/>
    <w:rsid w:val="008D4DA7"/>
    <w:rsid w:val="008D4EF7"/>
    <w:rsid w:val="008D51C9"/>
    <w:rsid w:val="008D61A5"/>
    <w:rsid w:val="008D64C0"/>
    <w:rsid w:val="008D6963"/>
    <w:rsid w:val="008D6971"/>
    <w:rsid w:val="008D69E6"/>
    <w:rsid w:val="008D6D0E"/>
    <w:rsid w:val="008D7643"/>
    <w:rsid w:val="008D7F88"/>
    <w:rsid w:val="008E114F"/>
    <w:rsid w:val="008E1438"/>
    <w:rsid w:val="008E14FA"/>
    <w:rsid w:val="008E2025"/>
    <w:rsid w:val="008E2093"/>
    <w:rsid w:val="008E284C"/>
    <w:rsid w:val="008E29A1"/>
    <w:rsid w:val="008E29F5"/>
    <w:rsid w:val="008E2B90"/>
    <w:rsid w:val="008E2F02"/>
    <w:rsid w:val="008E312D"/>
    <w:rsid w:val="008E355E"/>
    <w:rsid w:val="008E3D3B"/>
    <w:rsid w:val="008E404D"/>
    <w:rsid w:val="008E42DF"/>
    <w:rsid w:val="008E462E"/>
    <w:rsid w:val="008E46F2"/>
    <w:rsid w:val="008E537F"/>
    <w:rsid w:val="008E5393"/>
    <w:rsid w:val="008E5E0F"/>
    <w:rsid w:val="008E647E"/>
    <w:rsid w:val="008E688B"/>
    <w:rsid w:val="008E6C95"/>
    <w:rsid w:val="008E707D"/>
    <w:rsid w:val="008E74BA"/>
    <w:rsid w:val="008E7D27"/>
    <w:rsid w:val="008F0AE7"/>
    <w:rsid w:val="008F0DA9"/>
    <w:rsid w:val="008F1310"/>
    <w:rsid w:val="008F14D0"/>
    <w:rsid w:val="008F1627"/>
    <w:rsid w:val="008F19E0"/>
    <w:rsid w:val="008F1DDC"/>
    <w:rsid w:val="008F20D1"/>
    <w:rsid w:val="008F288E"/>
    <w:rsid w:val="008F2B67"/>
    <w:rsid w:val="008F31C6"/>
    <w:rsid w:val="008F32BF"/>
    <w:rsid w:val="008F3337"/>
    <w:rsid w:val="008F3421"/>
    <w:rsid w:val="008F4B93"/>
    <w:rsid w:val="008F4E0F"/>
    <w:rsid w:val="008F4E16"/>
    <w:rsid w:val="008F51D2"/>
    <w:rsid w:val="008F59FF"/>
    <w:rsid w:val="008F5BA0"/>
    <w:rsid w:val="008F5CE4"/>
    <w:rsid w:val="008F641D"/>
    <w:rsid w:val="008F6B51"/>
    <w:rsid w:val="008F72DB"/>
    <w:rsid w:val="008F78DB"/>
    <w:rsid w:val="008F7D3C"/>
    <w:rsid w:val="00900B22"/>
    <w:rsid w:val="00900C3E"/>
    <w:rsid w:val="00901052"/>
    <w:rsid w:val="00901362"/>
    <w:rsid w:val="00901A4B"/>
    <w:rsid w:val="00902414"/>
    <w:rsid w:val="0090245A"/>
    <w:rsid w:val="0090260B"/>
    <w:rsid w:val="00902C42"/>
    <w:rsid w:val="009036A2"/>
    <w:rsid w:val="00903F1D"/>
    <w:rsid w:val="00903F7B"/>
    <w:rsid w:val="009043A6"/>
    <w:rsid w:val="00904A3E"/>
    <w:rsid w:val="0090518C"/>
    <w:rsid w:val="00905943"/>
    <w:rsid w:val="00905BB5"/>
    <w:rsid w:val="00905FD9"/>
    <w:rsid w:val="009061B6"/>
    <w:rsid w:val="0090630F"/>
    <w:rsid w:val="009064D1"/>
    <w:rsid w:val="009064FC"/>
    <w:rsid w:val="00906B0F"/>
    <w:rsid w:val="009070BD"/>
    <w:rsid w:val="009075E8"/>
    <w:rsid w:val="00910186"/>
    <w:rsid w:val="0091025E"/>
    <w:rsid w:val="00910340"/>
    <w:rsid w:val="0091098E"/>
    <w:rsid w:val="00911118"/>
    <w:rsid w:val="00911221"/>
    <w:rsid w:val="009117A1"/>
    <w:rsid w:val="00911D89"/>
    <w:rsid w:val="009123A7"/>
    <w:rsid w:val="00912741"/>
    <w:rsid w:val="0091277A"/>
    <w:rsid w:val="00912EA2"/>
    <w:rsid w:val="0091317B"/>
    <w:rsid w:val="009134FA"/>
    <w:rsid w:val="0091377B"/>
    <w:rsid w:val="0091390F"/>
    <w:rsid w:val="00913948"/>
    <w:rsid w:val="00913C29"/>
    <w:rsid w:val="00913C5D"/>
    <w:rsid w:val="0091459B"/>
    <w:rsid w:val="009147B6"/>
    <w:rsid w:val="00914AC1"/>
    <w:rsid w:val="00914D0E"/>
    <w:rsid w:val="009153B6"/>
    <w:rsid w:val="00915590"/>
    <w:rsid w:val="009155A0"/>
    <w:rsid w:val="009155D9"/>
    <w:rsid w:val="009158C4"/>
    <w:rsid w:val="0091695F"/>
    <w:rsid w:val="00920461"/>
    <w:rsid w:val="009205D5"/>
    <w:rsid w:val="00920771"/>
    <w:rsid w:val="00920973"/>
    <w:rsid w:val="00920A61"/>
    <w:rsid w:val="00920B76"/>
    <w:rsid w:val="00920EFB"/>
    <w:rsid w:val="00921DB9"/>
    <w:rsid w:val="009225F5"/>
    <w:rsid w:val="009228AA"/>
    <w:rsid w:val="00923135"/>
    <w:rsid w:val="009235BD"/>
    <w:rsid w:val="009235FC"/>
    <w:rsid w:val="00923758"/>
    <w:rsid w:val="00923DBF"/>
    <w:rsid w:val="00923E1D"/>
    <w:rsid w:val="00923F86"/>
    <w:rsid w:val="00924130"/>
    <w:rsid w:val="00925384"/>
    <w:rsid w:val="0092593E"/>
    <w:rsid w:val="00926012"/>
    <w:rsid w:val="00926099"/>
    <w:rsid w:val="009260A9"/>
    <w:rsid w:val="00926479"/>
    <w:rsid w:val="0092682A"/>
    <w:rsid w:val="009272E9"/>
    <w:rsid w:val="0092742B"/>
    <w:rsid w:val="00927526"/>
    <w:rsid w:val="00927527"/>
    <w:rsid w:val="00927682"/>
    <w:rsid w:val="00927D62"/>
    <w:rsid w:val="00927D7C"/>
    <w:rsid w:val="00927FEA"/>
    <w:rsid w:val="00930407"/>
    <w:rsid w:val="00931B9E"/>
    <w:rsid w:val="009327BB"/>
    <w:rsid w:val="00932D38"/>
    <w:rsid w:val="00932DE3"/>
    <w:rsid w:val="00933046"/>
    <w:rsid w:val="0093312B"/>
    <w:rsid w:val="009331C3"/>
    <w:rsid w:val="00933561"/>
    <w:rsid w:val="009336AC"/>
    <w:rsid w:val="00933923"/>
    <w:rsid w:val="00933DF8"/>
    <w:rsid w:val="0093401D"/>
    <w:rsid w:val="009341C6"/>
    <w:rsid w:val="009345F2"/>
    <w:rsid w:val="0093475F"/>
    <w:rsid w:val="0093476A"/>
    <w:rsid w:val="0093495E"/>
    <w:rsid w:val="009349A3"/>
    <w:rsid w:val="00934BB1"/>
    <w:rsid w:val="00934D63"/>
    <w:rsid w:val="00934E4F"/>
    <w:rsid w:val="009357B5"/>
    <w:rsid w:val="00935907"/>
    <w:rsid w:val="00935C03"/>
    <w:rsid w:val="00935E1F"/>
    <w:rsid w:val="00936604"/>
    <w:rsid w:val="00936F24"/>
    <w:rsid w:val="00937E94"/>
    <w:rsid w:val="00940079"/>
    <w:rsid w:val="00940179"/>
    <w:rsid w:val="0094072A"/>
    <w:rsid w:val="0094082A"/>
    <w:rsid w:val="00940945"/>
    <w:rsid w:val="009409F4"/>
    <w:rsid w:val="00940AFB"/>
    <w:rsid w:val="0094179F"/>
    <w:rsid w:val="00941CFA"/>
    <w:rsid w:val="009420DA"/>
    <w:rsid w:val="00942234"/>
    <w:rsid w:val="00942345"/>
    <w:rsid w:val="0094289B"/>
    <w:rsid w:val="00942ECF"/>
    <w:rsid w:val="00942EDE"/>
    <w:rsid w:val="0094312E"/>
    <w:rsid w:val="00943555"/>
    <w:rsid w:val="009437C7"/>
    <w:rsid w:val="0094381B"/>
    <w:rsid w:val="0094402C"/>
    <w:rsid w:val="0094455D"/>
    <w:rsid w:val="009447B1"/>
    <w:rsid w:val="00944E89"/>
    <w:rsid w:val="00945341"/>
    <w:rsid w:val="009453FF"/>
    <w:rsid w:val="0094566B"/>
    <w:rsid w:val="00945884"/>
    <w:rsid w:val="009458F5"/>
    <w:rsid w:val="00945A75"/>
    <w:rsid w:val="009463B7"/>
    <w:rsid w:val="00946A72"/>
    <w:rsid w:val="00946CB0"/>
    <w:rsid w:val="00946EA1"/>
    <w:rsid w:val="00946F79"/>
    <w:rsid w:val="00947759"/>
    <w:rsid w:val="009478D5"/>
    <w:rsid w:val="009505C5"/>
    <w:rsid w:val="00950CD5"/>
    <w:rsid w:val="00950D68"/>
    <w:rsid w:val="00951619"/>
    <w:rsid w:val="009518E7"/>
    <w:rsid w:val="00951D6A"/>
    <w:rsid w:val="00951EBB"/>
    <w:rsid w:val="0095220B"/>
    <w:rsid w:val="0095262A"/>
    <w:rsid w:val="0095283D"/>
    <w:rsid w:val="00952E1E"/>
    <w:rsid w:val="00952F58"/>
    <w:rsid w:val="00953128"/>
    <w:rsid w:val="00953375"/>
    <w:rsid w:val="009533DC"/>
    <w:rsid w:val="00953551"/>
    <w:rsid w:val="00953D50"/>
    <w:rsid w:val="00953F73"/>
    <w:rsid w:val="00953FA0"/>
    <w:rsid w:val="00954077"/>
    <w:rsid w:val="009541F7"/>
    <w:rsid w:val="009545C6"/>
    <w:rsid w:val="0095469A"/>
    <w:rsid w:val="009546A0"/>
    <w:rsid w:val="009549FB"/>
    <w:rsid w:val="00954A30"/>
    <w:rsid w:val="00954B09"/>
    <w:rsid w:val="00954C28"/>
    <w:rsid w:val="00954F2E"/>
    <w:rsid w:val="0095581E"/>
    <w:rsid w:val="0095611F"/>
    <w:rsid w:val="009561F6"/>
    <w:rsid w:val="009562A5"/>
    <w:rsid w:val="0095697B"/>
    <w:rsid w:val="009572B5"/>
    <w:rsid w:val="00957365"/>
    <w:rsid w:val="0095767A"/>
    <w:rsid w:val="00957A18"/>
    <w:rsid w:val="00957D35"/>
    <w:rsid w:val="00957F3E"/>
    <w:rsid w:val="009600D9"/>
    <w:rsid w:val="00960627"/>
    <w:rsid w:val="00960CCE"/>
    <w:rsid w:val="00960FDA"/>
    <w:rsid w:val="00961A3C"/>
    <w:rsid w:val="0096209E"/>
    <w:rsid w:val="009622B2"/>
    <w:rsid w:val="0096259A"/>
    <w:rsid w:val="00962923"/>
    <w:rsid w:val="00962C5E"/>
    <w:rsid w:val="00962FE8"/>
    <w:rsid w:val="009635C7"/>
    <w:rsid w:val="0096372F"/>
    <w:rsid w:val="009638A8"/>
    <w:rsid w:val="009640F2"/>
    <w:rsid w:val="009642EF"/>
    <w:rsid w:val="0096438A"/>
    <w:rsid w:val="00964406"/>
    <w:rsid w:val="0096485D"/>
    <w:rsid w:val="009651A5"/>
    <w:rsid w:val="0096529D"/>
    <w:rsid w:val="009654E8"/>
    <w:rsid w:val="0096560A"/>
    <w:rsid w:val="0096598A"/>
    <w:rsid w:val="00965A21"/>
    <w:rsid w:val="00965A23"/>
    <w:rsid w:val="00965FE1"/>
    <w:rsid w:val="00966480"/>
    <w:rsid w:val="00966509"/>
    <w:rsid w:val="00966E0F"/>
    <w:rsid w:val="0096708D"/>
    <w:rsid w:val="00967510"/>
    <w:rsid w:val="00967675"/>
    <w:rsid w:val="00967724"/>
    <w:rsid w:val="00967ABA"/>
    <w:rsid w:val="00967E0F"/>
    <w:rsid w:val="00967E18"/>
    <w:rsid w:val="00967FD0"/>
    <w:rsid w:val="0097011D"/>
    <w:rsid w:val="0097017B"/>
    <w:rsid w:val="009707DD"/>
    <w:rsid w:val="00970CFB"/>
    <w:rsid w:val="00971007"/>
    <w:rsid w:val="00971214"/>
    <w:rsid w:val="009713CC"/>
    <w:rsid w:val="0097159F"/>
    <w:rsid w:val="00971648"/>
    <w:rsid w:val="00971796"/>
    <w:rsid w:val="009718C6"/>
    <w:rsid w:val="009718E6"/>
    <w:rsid w:val="00971D01"/>
    <w:rsid w:val="00972CE3"/>
    <w:rsid w:val="00973056"/>
    <w:rsid w:val="009730B2"/>
    <w:rsid w:val="0097338B"/>
    <w:rsid w:val="00973AEE"/>
    <w:rsid w:val="00974AA4"/>
    <w:rsid w:val="00974AC0"/>
    <w:rsid w:val="00974AD6"/>
    <w:rsid w:val="00974B2D"/>
    <w:rsid w:val="00974CED"/>
    <w:rsid w:val="00975006"/>
    <w:rsid w:val="00975324"/>
    <w:rsid w:val="00976165"/>
    <w:rsid w:val="009765F0"/>
    <w:rsid w:val="00976668"/>
    <w:rsid w:val="00976974"/>
    <w:rsid w:val="00976E8F"/>
    <w:rsid w:val="00977370"/>
    <w:rsid w:val="00980343"/>
    <w:rsid w:val="00980A15"/>
    <w:rsid w:val="00980A28"/>
    <w:rsid w:val="00980EBE"/>
    <w:rsid w:val="00981452"/>
    <w:rsid w:val="0098148B"/>
    <w:rsid w:val="00981C67"/>
    <w:rsid w:val="00981DA3"/>
    <w:rsid w:val="00982987"/>
    <w:rsid w:val="00982AE9"/>
    <w:rsid w:val="0098327F"/>
    <w:rsid w:val="009838BB"/>
    <w:rsid w:val="00984106"/>
    <w:rsid w:val="00984B33"/>
    <w:rsid w:val="00984E24"/>
    <w:rsid w:val="009858BF"/>
    <w:rsid w:val="00985968"/>
    <w:rsid w:val="00985A02"/>
    <w:rsid w:val="009860BE"/>
    <w:rsid w:val="0098610A"/>
    <w:rsid w:val="00986150"/>
    <w:rsid w:val="00986434"/>
    <w:rsid w:val="009865E3"/>
    <w:rsid w:val="009869EB"/>
    <w:rsid w:val="00986DD2"/>
    <w:rsid w:val="00987989"/>
    <w:rsid w:val="00987BD9"/>
    <w:rsid w:val="00990229"/>
    <w:rsid w:val="0099062C"/>
    <w:rsid w:val="009907D2"/>
    <w:rsid w:val="009908E6"/>
    <w:rsid w:val="00990A07"/>
    <w:rsid w:val="0099192F"/>
    <w:rsid w:val="00991A39"/>
    <w:rsid w:val="00991CED"/>
    <w:rsid w:val="00991DE6"/>
    <w:rsid w:val="009925A5"/>
    <w:rsid w:val="00992832"/>
    <w:rsid w:val="00992E3C"/>
    <w:rsid w:val="0099343C"/>
    <w:rsid w:val="009937A9"/>
    <w:rsid w:val="00993DF2"/>
    <w:rsid w:val="00993F0F"/>
    <w:rsid w:val="009941EE"/>
    <w:rsid w:val="009945A7"/>
    <w:rsid w:val="009948BA"/>
    <w:rsid w:val="0099533B"/>
    <w:rsid w:val="00995A73"/>
    <w:rsid w:val="0099661A"/>
    <w:rsid w:val="0099668A"/>
    <w:rsid w:val="009966C9"/>
    <w:rsid w:val="00996A43"/>
    <w:rsid w:val="009970F6"/>
    <w:rsid w:val="00997302"/>
    <w:rsid w:val="00997F0C"/>
    <w:rsid w:val="009A05D7"/>
    <w:rsid w:val="009A0A99"/>
    <w:rsid w:val="009A0ED7"/>
    <w:rsid w:val="009A1144"/>
    <w:rsid w:val="009A17AC"/>
    <w:rsid w:val="009A2239"/>
    <w:rsid w:val="009A22D6"/>
    <w:rsid w:val="009A3DF1"/>
    <w:rsid w:val="009A5358"/>
    <w:rsid w:val="009A5B7A"/>
    <w:rsid w:val="009A5C68"/>
    <w:rsid w:val="009A65E7"/>
    <w:rsid w:val="009A661C"/>
    <w:rsid w:val="009A665A"/>
    <w:rsid w:val="009A6950"/>
    <w:rsid w:val="009A6957"/>
    <w:rsid w:val="009A6AEE"/>
    <w:rsid w:val="009A6F56"/>
    <w:rsid w:val="009A7139"/>
    <w:rsid w:val="009A7AB2"/>
    <w:rsid w:val="009A7E3B"/>
    <w:rsid w:val="009B014E"/>
    <w:rsid w:val="009B0509"/>
    <w:rsid w:val="009B064B"/>
    <w:rsid w:val="009B0B01"/>
    <w:rsid w:val="009B1310"/>
    <w:rsid w:val="009B151D"/>
    <w:rsid w:val="009B21AD"/>
    <w:rsid w:val="009B2395"/>
    <w:rsid w:val="009B3422"/>
    <w:rsid w:val="009B3805"/>
    <w:rsid w:val="009B3B60"/>
    <w:rsid w:val="009B3D1E"/>
    <w:rsid w:val="009B3D9A"/>
    <w:rsid w:val="009B3EA0"/>
    <w:rsid w:val="009B3EA1"/>
    <w:rsid w:val="009B41A5"/>
    <w:rsid w:val="009B4B99"/>
    <w:rsid w:val="009B55CC"/>
    <w:rsid w:val="009B5BFF"/>
    <w:rsid w:val="009B62A9"/>
    <w:rsid w:val="009B6373"/>
    <w:rsid w:val="009B65D0"/>
    <w:rsid w:val="009B676C"/>
    <w:rsid w:val="009B6B47"/>
    <w:rsid w:val="009B6DAD"/>
    <w:rsid w:val="009B6F06"/>
    <w:rsid w:val="009B70D4"/>
    <w:rsid w:val="009B72B5"/>
    <w:rsid w:val="009B7899"/>
    <w:rsid w:val="009B7AA8"/>
    <w:rsid w:val="009B7AF8"/>
    <w:rsid w:val="009B7F19"/>
    <w:rsid w:val="009C009F"/>
    <w:rsid w:val="009C01CB"/>
    <w:rsid w:val="009C0FEE"/>
    <w:rsid w:val="009C1484"/>
    <w:rsid w:val="009C15A0"/>
    <w:rsid w:val="009C16BC"/>
    <w:rsid w:val="009C1954"/>
    <w:rsid w:val="009C2060"/>
    <w:rsid w:val="009C2916"/>
    <w:rsid w:val="009C2947"/>
    <w:rsid w:val="009C2A64"/>
    <w:rsid w:val="009C2A95"/>
    <w:rsid w:val="009C2CC6"/>
    <w:rsid w:val="009C2D5A"/>
    <w:rsid w:val="009C359E"/>
    <w:rsid w:val="009C460F"/>
    <w:rsid w:val="009C46D0"/>
    <w:rsid w:val="009C4905"/>
    <w:rsid w:val="009C4CA8"/>
    <w:rsid w:val="009C5009"/>
    <w:rsid w:val="009C5AC0"/>
    <w:rsid w:val="009C6CB6"/>
    <w:rsid w:val="009C6D69"/>
    <w:rsid w:val="009C73A1"/>
    <w:rsid w:val="009C75B5"/>
    <w:rsid w:val="009C7EBA"/>
    <w:rsid w:val="009D0179"/>
    <w:rsid w:val="009D0ED8"/>
    <w:rsid w:val="009D1519"/>
    <w:rsid w:val="009D18EB"/>
    <w:rsid w:val="009D1A91"/>
    <w:rsid w:val="009D1EB6"/>
    <w:rsid w:val="009D2174"/>
    <w:rsid w:val="009D22CB"/>
    <w:rsid w:val="009D2D82"/>
    <w:rsid w:val="009D2F9B"/>
    <w:rsid w:val="009D317B"/>
    <w:rsid w:val="009D3212"/>
    <w:rsid w:val="009D344E"/>
    <w:rsid w:val="009D359E"/>
    <w:rsid w:val="009D3BC1"/>
    <w:rsid w:val="009D3CAE"/>
    <w:rsid w:val="009D3F4D"/>
    <w:rsid w:val="009D405B"/>
    <w:rsid w:val="009D43F1"/>
    <w:rsid w:val="009D4841"/>
    <w:rsid w:val="009D4E49"/>
    <w:rsid w:val="009D530B"/>
    <w:rsid w:val="009D56D9"/>
    <w:rsid w:val="009D5B6F"/>
    <w:rsid w:val="009D605F"/>
    <w:rsid w:val="009D70C2"/>
    <w:rsid w:val="009D763A"/>
    <w:rsid w:val="009D799A"/>
    <w:rsid w:val="009D7BEF"/>
    <w:rsid w:val="009E0369"/>
    <w:rsid w:val="009E06C5"/>
    <w:rsid w:val="009E06DB"/>
    <w:rsid w:val="009E0A7F"/>
    <w:rsid w:val="009E0B9C"/>
    <w:rsid w:val="009E1C32"/>
    <w:rsid w:val="009E1E25"/>
    <w:rsid w:val="009E1E92"/>
    <w:rsid w:val="009E2402"/>
    <w:rsid w:val="009E25C0"/>
    <w:rsid w:val="009E262B"/>
    <w:rsid w:val="009E2642"/>
    <w:rsid w:val="009E2CEE"/>
    <w:rsid w:val="009E2EB5"/>
    <w:rsid w:val="009E314D"/>
    <w:rsid w:val="009E322E"/>
    <w:rsid w:val="009E39F8"/>
    <w:rsid w:val="009E3F3D"/>
    <w:rsid w:val="009E409D"/>
    <w:rsid w:val="009E40FE"/>
    <w:rsid w:val="009E44ED"/>
    <w:rsid w:val="009E4B0F"/>
    <w:rsid w:val="009E512D"/>
    <w:rsid w:val="009E5183"/>
    <w:rsid w:val="009E5288"/>
    <w:rsid w:val="009E58F3"/>
    <w:rsid w:val="009E59A3"/>
    <w:rsid w:val="009E59BD"/>
    <w:rsid w:val="009E73FD"/>
    <w:rsid w:val="009F0BF6"/>
    <w:rsid w:val="009F110E"/>
    <w:rsid w:val="009F1B3B"/>
    <w:rsid w:val="009F2E81"/>
    <w:rsid w:val="009F2FBA"/>
    <w:rsid w:val="009F30CF"/>
    <w:rsid w:val="009F31E7"/>
    <w:rsid w:val="009F3232"/>
    <w:rsid w:val="009F356B"/>
    <w:rsid w:val="009F3734"/>
    <w:rsid w:val="009F3AB0"/>
    <w:rsid w:val="009F3AF9"/>
    <w:rsid w:val="009F3D23"/>
    <w:rsid w:val="009F3DDA"/>
    <w:rsid w:val="009F3DFB"/>
    <w:rsid w:val="009F3E6F"/>
    <w:rsid w:val="009F4235"/>
    <w:rsid w:val="009F49DB"/>
    <w:rsid w:val="009F521E"/>
    <w:rsid w:val="009F530A"/>
    <w:rsid w:val="009F569D"/>
    <w:rsid w:val="009F5AED"/>
    <w:rsid w:val="009F5F35"/>
    <w:rsid w:val="009F6CC6"/>
    <w:rsid w:val="009F6F1E"/>
    <w:rsid w:val="009F7241"/>
    <w:rsid w:val="009F7C2E"/>
    <w:rsid w:val="009F7C5D"/>
    <w:rsid w:val="009F7F63"/>
    <w:rsid w:val="00A00C60"/>
    <w:rsid w:val="00A00F37"/>
    <w:rsid w:val="00A015C2"/>
    <w:rsid w:val="00A018F4"/>
    <w:rsid w:val="00A01EF0"/>
    <w:rsid w:val="00A02582"/>
    <w:rsid w:val="00A02A19"/>
    <w:rsid w:val="00A02B00"/>
    <w:rsid w:val="00A0342A"/>
    <w:rsid w:val="00A0385A"/>
    <w:rsid w:val="00A03B4B"/>
    <w:rsid w:val="00A04609"/>
    <w:rsid w:val="00A04873"/>
    <w:rsid w:val="00A04B02"/>
    <w:rsid w:val="00A04CC1"/>
    <w:rsid w:val="00A05997"/>
    <w:rsid w:val="00A0655E"/>
    <w:rsid w:val="00A06C11"/>
    <w:rsid w:val="00A06D58"/>
    <w:rsid w:val="00A06D8A"/>
    <w:rsid w:val="00A073EE"/>
    <w:rsid w:val="00A0773C"/>
    <w:rsid w:val="00A07BE7"/>
    <w:rsid w:val="00A100DB"/>
    <w:rsid w:val="00A10B38"/>
    <w:rsid w:val="00A10EE0"/>
    <w:rsid w:val="00A10F75"/>
    <w:rsid w:val="00A111B6"/>
    <w:rsid w:val="00A111DA"/>
    <w:rsid w:val="00A11B41"/>
    <w:rsid w:val="00A11D3B"/>
    <w:rsid w:val="00A12047"/>
    <w:rsid w:val="00A120C6"/>
    <w:rsid w:val="00A12477"/>
    <w:rsid w:val="00A12494"/>
    <w:rsid w:val="00A1292C"/>
    <w:rsid w:val="00A12EE0"/>
    <w:rsid w:val="00A13AC9"/>
    <w:rsid w:val="00A13B1D"/>
    <w:rsid w:val="00A1461F"/>
    <w:rsid w:val="00A14871"/>
    <w:rsid w:val="00A14A16"/>
    <w:rsid w:val="00A14BF9"/>
    <w:rsid w:val="00A15014"/>
    <w:rsid w:val="00A152B8"/>
    <w:rsid w:val="00A156FE"/>
    <w:rsid w:val="00A15A6C"/>
    <w:rsid w:val="00A15C08"/>
    <w:rsid w:val="00A161BE"/>
    <w:rsid w:val="00A163B9"/>
    <w:rsid w:val="00A16B02"/>
    <w:rsid w:val="00A16C3A"/>
    <w:rsid w:val="00A16EC3"/>
    <w:rsid w:val="00A1701D"/>
    <w:rsid w:val="00A17111"/>
    <w:rsid w:val="00A17286"/>
    <w:rsid w:val="00A1738F"/>
    <w:rsid w:val="00A17703"/>
    <w:rsid w:val="00A17937"/>
    <w:rsid w:val="00A17944"/>
    <w:rsid w:val="00A17A0A"/>
    <w:rsid w:val="00A20131"/>
    <w:rsid w:val="00A205B0"/>
    <w:rsid w:val="00A208A4"/>
    <w:rsid w:val="00A218F6"/>
    <w:rsid w:val="00A21ACC"/>
    <w:rsid w:val="00A21EDC"/>
    <w:rsid w:val="00A2243D"/>
    <w:rsid w:val="00A226B7"/>
    <w:rsid w:val="00A226CA"/>
    <w:rsid w:val="00A22EB9"/>
    <w:rsid w:val="00A231A3"/>
    <w:rsid w:val="00A23518"/>
    <w:rsid w:val="00A2489C"/>
    <w:rsid w:val="00A24963"/>
    <w:rsid w:val="00A24F63"/>
    <w:rsid w:val="00A25415"/>
    <w:rsid w:val="00A25F29"/>
    <w:rsid w:val="00A25F9E"/>
    <w:rsid w:val="00A264D6"/>
    <w:rsid w:val="00A268DC"/>
    <w:rsid w:val="00A268EF"/>
    <w:rsid w:val="00A2701F"/>
    <w:rsid w:val="00A27520"/>
    <w:rsid w:val="00A27914"/>
    <w:rsid w:val="00A301D0"/>
    <w:rsid w:val="00A303F6"/>
    <w:rsid w:val="00A30799"/>
    <w:rsid w:val="00A30967"/>
    <w:rsid w:val="00A316E6"/>
    <w:rsid w:val="00A31870"/>
    <w:rsid w:val="00A31A99"/>
    <w:rsid w:val="00A31C07"/>
    <w:rsid w:val="00A31C53"/>
    <w:rsid w:val="00A3204E"/>
    <w:rsid w:val="00A322AA"/>
    <w:rsid w:val="00A3246C"/>
    <w:rsid w:val="00A32DC0"/>
    <w:rsid w:val="00A32F9F"/>
    <w:rsid w:val="00A33E55"/>
    <w:rsid w:val="00A342C5"/>
    <w:rsid w:val="00A3453D"/>
    <w:rsid w:val="00A34791"/>
    <w:rsid w:val="00A34CFC"/>
    <w:rsid w:val="00A34F95"/>
    <w:rsid w:val="00A35B1E"/>
    <w:rsid w:val="00A35E92"/>
    <w:rsid w:val="00A3624D"/>
    <w:rsid w:val="00A36494"/>
    <w:rsid w:val="00A36617"/>
    <w:rsid w:val="00A373F7"/>
    <w:rsid w:val="00A37A6B"/>
    <w:rsid w:val="00A37D28"/>
    <w:rsid w:val="00A40760"/>
    <w:rsid w:val="00A40A8A"/>
    <w:rsid w:val="00A40D8D"/>
    <w:rsid w:val="00A40F4F"/>
    <w:rsid w:val="00A418CD"/>
    <w:rsid w:val="00A42044"/>
    <w:rsid w:val="00A42419"/>
    <w:rsid w:val="00A42BF6"/>
    <w:rsid w:val="00A42D30"/>
    <w:rsid w:val="00A42E0F"/>
    <w:rsid w:val="00A433EF"/>
    <w:rsid w:val="00A434B5"/>
    <w:rsid w:val="00A435EF"/>
    <w:rsid w:val="00A4399E"/>
    <w:rsid w:val="00A4441B"/>
    <w:rsid w:val="00A452AE"/>
    <w:rsid w:val="00A45310"/>
    <w:rsid w:val="00A457F4"/>
    <w:rsid w:val="00A45E88"/>
    <w:rsid w:val="00A45E8D"/>
    <w:rsid w:val="00A45ED7"/>
    <w:rsid w:val="00A45EDE"/>
    <w:rsid w:val="00A46613"/>
    <w:rsid w:val="00A467F7"/>
    <w:rsid w:val="00A4695E"/>
    <w:rsid w:val="00A50673"/>
    <w:rsid w:val="00A50B73"/>
    <w:rsid w:val="00A5164D"/>
    <w:rsid w:val="00A51BE8"/>
    <w:rsid w:val="00A52223"/>
    <w:rsid w:val="00A52647"/>
    <w:rsid w:val="00A5281E"/>
    <w:rsid w:val="00A52CCC"/>
    <w:rsid w:val="00A52F79"/>
    <w:rsid w:val="00A52F82"/>
    <w:rsid w:val="00A538B3"/>
    <w:rsid w:val="00A53FD1"/>
    <w:rsid w:val="00A54092"/>
    <w:rsid w:val="00A5416B"/>
    <w:rsid w:val="00A5417B"/>
    <w:rsid w:val="00A541D1"/>
    <w:rsid w:val="00A541D8"/>
    <w:rsid w:val="00A55114"/>
    <w:rsid w:val="00A55745"/>
    <w:rsid w:val="00A55AF4"/>
    <w:rsid w:val="00A55EE5"/>
    <w:rsid w:val="00A56165"/>
    <w:rsid w:val="00A5645E"/>
    <w:rsid w:val="00A56680"/>
    <w:rsid w:val="00A56C19"/>
    <w:rsid w:val="00A56F7D"/>
    <w:rsid w:val="00A57396"/>
    <w:rsid w:val="00A57587"/>
    <w:rsid w:val="00A57653"/>
    <w:rsid w:val="00A57A7E"/>
    <w:rsid w:val="00A60B42"/>
    <w:rsid w:val="00A60DF6"/>
    <w:rsid w:val="00A60E1D"/>
    <w:rsid w:val="00A612FA"/>
    <w:rsid w:val="00A6149F"/>
    <w:rsid w:val="00A6160D"/>
    <w:rsid w:val="00A61879"/>
    <w:rsid w:val="00A61913"/>
    <w:rsid w:val="00A61C79"/>
    <w:rsid w:val="00A61F7A"/>
    <w:rsid w:val="00A6263C"/>
    <w:rsid w:val="00A629AC"/>
    <w:rsid w:val="00A6300F"/>
    <w:rsid w:val="00A63170"/>
    <w:rsid w:val="00A636DF"/>
    <w:rsid w:val="00A63A63"/>
    <w:rsid w:val="00A63A9B"/>
    <w:rsid w:val="00A63E8A"/>
    <w:rsid w:val="00A63EAC"/>
    <w:rsid w:val="00A640B1"/>
    <w:rsid w:val="00A642CF"/>
    <w:rsid w:val="00A6479A"/>
    <w:rsid w:val="00A64C01"/>
    <w:rsid w:val="00A64D52"/>
    <w:rsid w:val="00A64FD6"/>
    <w:rsid w:val="00A6577E"/>
    <w:rsid w:val="00A65BF3"/>
    <w:rsid w:val="00A660DE"/>
    <w:rsid w:val="00A66499"/>
    <w:rsid w:val="00A66F5D"/>
    <w:rsid w:val="00A67350"/>
    <w:rsid w:val="00A67490"/>
    <w:rsid w:val="00A67899"/>
    <w:rsid w:val="00A67C48"/>
    <w:rsid w:val="00A67CA7"/>
    <w:rsid w:val="00A70584"/>
    <w:rsid w:val="00A706BA"/>
    <w:rsid w:val="00A7086E"/>
    <w:rsid w:val="00A70D31"/>
    <w:rsid w:val="00A711CA"/>
    <w:rsid w:val="00A715AA"/>
    <w:rsid w:val="00A71899"/>
    <w:rsid w:val="00A71DA8"/>
    <w:rsid w:val="00A71F75"/>
    <w:rsid w:val="00A71FB4"/>
    <w:rsid w:val="00A72242"/>
    <w:rsid w:val="00A72E92"/>
    <w:rsid w:val="00A736D9"/>
    <w:rsid w:val="00A73B59"/>
    <w:rsid w:val="00A73BF1"/>
    <w:rsid w:val="00A73C31"/>
    <w:rsid w:val="00A743DE"/>
    <w:rsid w:val="00A749A0"/>
    <w:rsid w:val="00A74B39"/>
    <w:rsid w:val="00A74E8D"/>
    <w:rsid w:val="00A751FF"/>
    <w:rsid w:val="00A75F6F"/>
    <w:rsid w:val="00A76F6F"/>
    <w:rsid w:val="00A77267"/>
    <w:rsid w:val="00A77F2B"/>
    <w:rsid w:val="00A80344"/>
    <w:rsid w:val="00A80356"/>
    <w:rsid w:val="00A81459"/>
    <w:rsid w:val="00A81731"/>
    <w:rsid w:val="00A81D79"/>
    <w:rsid w:val="00A820CB"/>
    <w:rsid w:val="00A8226B"/>
    <w:rsid w:val="00A825ED"/>
    <w:rsid w:val="00A82701"/>
    <w:rsid w:val="00A83B8B"/>
    <w:rsid w:val="00A8450C"/>
    <w:rsid w:val="00A8466D"/>
    <w:rsid w:val="00A85028"/>
    <w:rsid w:val="00A8509E"/>
    <w:rsid w:val="00A85428"/>
    <w:rsid w:val="00A859EF"/>
    <w:rsid w:val="00A86251"/>
    <w:rsid w:val="00A868A0"/>
    <w:rsid w:val="00A869BF"/>
    <w:rsid w:val="00A8728B"/>
    <w:rsid w:val="00A87754"/>
    <w:rsid w:val="00A87A91"/>
    <w:rsid w:val="00A900BE"/>
    <w:rsid w:val="00A9016E"/>
    <w:rsid w:val="00A9050B"/>
    <w:rsid w:val="00A909A2"/>
    <w:rsid w:val="00A91278"/>
    <w:rsid w:val="00A913ED"/>
    <w:rsid w:val="00A91406"/>
    <w:rsid w:val="00A91A1C"/>
    <w:rsid w:val="00A91E03"/>
    <w:rsid w:val="00A921C9"/>
    <w:rsid w:val="00A921D1"/>
    <w:rsid w:val="00A923CD"/>
    <w:rsid w:val="00A92B7E"/>
    <w:rsid w:val="00A92EA4"/>
    <w:rsid w:val="00A92F73"/>
    <w:rsid w:val="00A9334D"/>
    <w:rsid w:val="00A93972"/>
    <w:rsid w:val="00A93F07"/>
    <w:rsid w:val="00A9474F"/>
    <w:rsid w:val="00A947E5"/>
    <w:rsid w:val="00A95140"/>
    <w:rsid w:val="00A951DE"/>
    <w:rsid w:val="00A95201"/>
    <w:rsid w:val="00A95355"/>
    <w:rsid w:val="00A957E8"/>
    <w:rsid w:val="00A95C60"/>
    <w:rsid w:val="00A960FA"/>
    <w:rsid w:val="00A96BC7"/>
    <w:rsid w:val="00A96C35"/>
    <w:rsid w:val="00AA03B1"/>
    <w:rsid w:val="00AA0799"/>
    <w:rsid w:val="00AA07D0"/>
    <w:rsid w:val="00AA12C1"/>
    <w:rsid w:val="00AA165A"/>
    <w:rsid w:val="00AA21EB"/>
    <w:rsid w:val="00AA22CA"/>
    <w:rsid w:val="00AA2309"/>
    <w:rsid w:val="00AA2449"/>
    <w:rsid w:val="00AA309B"/>
    <w:rsid w:val="00AA3CA9"/>
    <w:rsid w:val="00AA3CCB"/>
    <w:rsid w:val="00AA4025"/>
    <w:rsid w:val="00AA4083"/>
    <w:rsid w:val="00AA44DC"/>
    <w:rsid w:val="00AA4C7D"/>
    <w:rsid w:val="00AA4D43"/>
    <w:rsid w:val="00AA6913"/>
    <w:rsid w:val="00AA6FB9"/>
    <w:rsid w:val="00AA73B7"/>
    <w:rsid w:val="00AA75BA"/>
    <w:rsid w:val="00AA77FA"/>
    <w:rsid w:val="00AB0411"/>
    <w:rsid w:val="00AB05B1"/>
    <w:rsid w:val="00AB1368"/>
    <w:rsid w:val="00AB179A"/>
    <w:rsid w:val="00AB1D50"/>
    <w:rsid w:val="00AB205D"/>
    <w:rsid w:val="00AB21BD"/>
    <w:rsid w:val="00AB2715"/>
    <w:rsid w:val="00AB29F0"/>
    <w:rsid w:val="00AB2C31"/>
    <w:rsid w:val="00AB2D28"/>
    <w:rsid w:val="00AB2F16"/>
    <w:rsid w:val="00AB3169"/>
    <w:rsid w:val="00AB32D3"/>
    <w:rsid w:val="00AB3432"/>
    <w:rsid w:val="00AB3A5D"/>
    <w:rsid w:val="00AB42D5"/>
    <w:rsid w:val="00AB480D"/>
    <w:rsid w:val="00AB4B98"/>
    <w:rsid w:val="00AB4FA7"/>
    <w:rsid w:val="00AB53E3"/>
    <w:rsid w:val="00AB55F4"/>
    <w:rsid w:val="00AB5702"/>
    <w:rsid w:val="00AB5A43"/>
    <w:rsid w:val="00AB60A5"/>
    <w:rsid w:val="00AB60B0"/>
    <w:rsid w:val="00AB651F"/>
    <w:rsid w:val="00AB65D6"/>
    <w:rsid w:val="00AB6B04"/>
    <w:rsid w:val="00AB6E52"/>
    <w:rsid w:val="00AB6E88"/>
    <w:rsid w:val="00AB6F6E"/>
    <w:rsid w:val="00AB72CA"/>
    <w:rsid w:val="00AC091B"/>
    <w:rsid w:val="00AC0C96"/>
    <w:rsid w:val="00AC161D"/>
    <w:rsid w:val="00AC1FB9"/>
    <w:rsid w:val="00AC29F6"/>
    <w:rsid w:val="00AC2B19"/>
    <w:rsid w:val="00AC3619"/>
    <w:rsid w:val="00AC3A24"/>
    <w:rsid w:val="00AC3B6D"/>
    <w:rsid w:val="00AC3CE8"/>
    <w:rsid w:val="00AC49A1"/>
    <w:rsid w:val="00AC4D96"/>
    <w:rsid w:val="00AC51AA"/>
    <w:rsid w:val="00AC572C"/>
    <w:rsid w:val="00AC5DEB"/>
    <w:rsid w:val="00AC72E1"/>
    <w:rsid w:val="00AC751E"/>
    <w:rsid w:val="00AC78AF"/>
    <w:rsid w:val="00AC7E6F"/>
    <w:rsid w:val="00AD027F"/>
    <w:rsid w:val="00AD11BB"/>
    <w:rsid w:val="00AD1459"/>
    <w:rsid w:val="00AD18AF"/>
    <w:rsid w:val="00AD1B98"/>
    <w:rsid w:val="00AD21CD"/>
    <w:rsid w:val="00AD25EC"/>
    <w:rsid w:val="00AD27EF"/>
    <w:rsid w:val="00AD28AF"/>
    <w:rsid w:val="00AD2D30"/>
    <w:rsid w:val="00AD356A"/>
    <w:rsid w:val="00AD379F"/>
    <w:rsid w:val="00AD380B"/>
    <w:rsid w:val="00AD3E89"/>
    <w:rsid w:val="00AD3F0D"/>
    <w:rsid w:val="00AD3F57"/>
    <w:rsid w:val="00AD3F6A"/>
    <w:rsid w:val="00AD43FD"/>
    <w:rsid w:val="00AD4EF4"/>
    <w:rsid w:val="00AD5730"/>
    <w:rsid w:val="00AD5787"/>
    <w:rsid w:val="00AD5902"/>
    <w:rsid w:val="00AD6949"/>
    <w:rsid w:val="00AD69C8"/>
    <w:rsid w:val="00AD6CBE"/>
    <w:rsid w:val="00AD6D41"/>
    <w:rsid w:val="00AD6D6B"/>
    <w:rsid w:val="00AD6EF1"/>
    <w:rsid w:val="00AD7F3D"/>
    <w:rsid w:val="00AE0291"/>
    <w:rsid w:val="00AE05EC"/>
    <w:rsid w:val="00AE0848"/>
    <w:rsid w:val="00AE13B6"/>
    <w:rsid w:val="00AE154A"/>
    <w:rsid w:val="00AE1BD9"/>
    <w:rsid w:val="00AE201E"/>
    <w:rsid w:val="00AE2A16"/>
    <w:rsid w:val="00AE2AF3"/>
    <w:rsid w:val="00AE2E5B"/>
    <w:rsid w:val="00AE318E"/>
    <w:rsid w:val="00AE3D18"/>
    <w:rsid w:val="00AE4131"/>
    <w:rsid w:val="00AE48D4"/>
    <w:rsid w:val="00AE4D29"/>
    <w:rsid w:val="00AE5245"/>
    <w:rsid w:val="00AE5533"/>
    <w:rsid w:val="00AE56C8"/>
    <w:rsid w:val="00AE5952"/>
    <w:rsid w:val="00AE5D64"/>
    <w:rsid w:val="00AE5FAF"/>
    <w:rsid w:val="00AE612A"/>
    <w:rsid w:val="00AE61C8"/>
    <w:rsid w:val="00AE6D47"/>
    <w:rsid w:val="00AE77C0"/>
    <w:rsid w:val="00AE798F"/>
    <w:rsid w:val="00AF198F"/>
    <w:rsid w:val="00AF1A25"/>
    <w:rsid w:val="00AF1F74"/>
    <w:rsid w:val="00AF2362"/>
    <w:rsid w:val="00AF2CBF"/>
    <w:rsid w:val="00AF3560"/>
    <w:rsid w:val="00AF3DCB"/>
    <w:rsid w:val="00AF3F91"/>
    <w:rsid w:val="00AF3FF7"/>
    <w:rsid w:val="00AF4068"/>
    <w:rsid w:val="00AF4231"/>
    <w:rsid w:val="00AF4862"/>
    <w:rsid w:val="00AF4888"/>
    <w:rsid w:val="00AF4C05"/>
    <w:rsid w:val="00AF4D70"/>
    <w:rsid w:val="00AF5047"/>
    <w:rsid w:val="00AF55A6"/>
    <w:rsid w:val="00AF5770"/>
    <w:rsid w:val="00AF5A8E"/>
    <w:rsid w:val="00AF63D5"/>
    <w:rsid w:val="00AF658D"/>
    <w:rsid w:val="00AF65CF"/>
    <w:rsid w:val="00AF660F"/>
    <w:rsid w:val="00AF69E8"/>
    <w:rsid w:val="00AF6D9C"/>
    <w:rsid w:val="00AF7701"/>
    <w:rsid w:val="00AF78B0"/>
    <w:rsid w:val="00AF7906"/>
    <w:rsid w:val="00AF7B6F"/>
    <w:rsid w:val="00B016F3"/>
    <w:rsid w:val="00B0174A"/>
    <w:rsid w:val="00B01847"/>
    <w:rsid w:val="00B025C9"/>
    <w:rsid w:val="00B02E20"/>
    <w:rsid w:val="00B02E29"/>
    <w:rsid w:val="00B03398"/>
    <w:rsid w:val="00B03F81"/>
    <w:rsid w:val="00B042B2"/>
    <w:rsid w:val="00B043E2"/>
    <w:rsid w:val="00B04F0E"/>
    <w:rsid w:val="00B0504F"/>
    <w:rsid w:val="00B05192"/>
    <w:rsid w:val="00B057AC"/>
    <w:rsid w:val="00B05A3F"/>
    <w:rsid w:val="00B05BFF"/>
    <w:rsid w:val="00B05D7E"/>
    <w:rsid w:val="00B06764"/>
    <w:rsid w:val="00B067D9"/>
    <w:rsid w:val="00B067FE"/>
    <w:rsid w:val="00B06816"/>
    <w:rsid w:val="00B06847"/>
    <w:rsid w:val="00B06D48"/>
    <w:rsid w:val="00B06E63"/>
    <w:rsid w:val="00B076A8"/>
    <w:rsid w:val="00B076E0"/>
    <w:rsid w:val="00B079FC"/>
    <w:rsid w:val="00B07C48"/>
    <w:rsid w:val="00B07EC3"/>
    <w:rsid w:val="00B1044C"/>
    <w:rsid w:val="00B10641"/>
    <w:rsid w:val="00B10A77"/>
    <w:rsid w:val="00B10CD8"/>
    <w:rsid w:val="00B10F4A"/>
    <w:rsid w:val="00B11239"/>
    <w:rsid w:val="00B124A8"/>
    <w:rsid w:val="00B127EE"/>
    <w:rsid w:val="00B1301F"/>
    <w:rsid w:val="00B130E1"/>
    <w:rsid w:val="00B132E3"/>
    <w:rsid w:val="00B13499"/>
    <w:rsid w:val="00B137B0"/>
    <w:rsid w:val="00B13952"/>
    <w:rsid w:val="00B144F8"/>
    <w:rsid w:val="00B145AF"/>
    <w:rsid w:val="00B147AF"/>
    <w:rsid w:val="00B14BA4"/>
    <w:rsid w:val="00B14D91"/>
    <w:rsid w:val="00B14F9E"/>
    <w:rsid w:val="00B150C4"/>
    <w:rsid w:val="00B153BF"/>
    <w:rsid w:val="00B15DCB"/>
    <w:rsid w:val="00B16B4A"/>
    <w:rsid w:val="00B1772F"/>
    <w:rsid w:val="00B2039E"/>
    <w:rsid w:val="00B208EB"/>
    <w:rsid w:val="00B209B2"/>
    <w:rsid w:val="00B21486"/>
    <w:rsid w:val="00B21535"/>
    <w:rsid w:val="00B2192D"/>
    <w:rsid w:val="00B21E3E"/>
    <w:rsid w:val="00B22202"/>
    <w:rsid w:val="00B2240B"/>
    <w:rsid w:val="00B226B3"/>
    <w:rsid w:val="00B227FE"/>
    <w:rsid w:val="00B22BF3"/>
    <w:rsid w:val="00B22D86"/>
    <w:rsid w:val="00B23378"/>
    <w:rsid w:val="00B23966"/>
    <w:rsid w:val="00B241B7"/>
    <w:rsid w:val="00B24456"/>
    <w:rsid w:val="00B25307"/>
    <w:rsid w:val="00B25CB1"/>
    <w:rsid w:val="00B25EE4"/>
    <w:rsid w:val="00B26292"/>
    <w:rsid w:val="00B265A0"/>
    <w:rsid w:val="00B267F1"/>
    <w:rsid w:val="00B268B4"/>
    <w:rsid w:val="00B26C4B"/>
    <w:rsid w:val="00B26EC7"/>
    <w:rsid w:val="00B26FA1"/>
    <w:rsid w:val="00B270EB"/>
    <w:rsid w:val="00B27607"/>
    <w:rsid w:val="00B27954"/>
    <w:rsid w:val="00B27AB7"/>
    <w:rsid w:val="00B27B38"/>
    <w:rsid w:val="00B27BBC"/>
    <w:rsid w:val="00B27DC3"/>
    <w:rsid w:val="00B27E6F"/>
    <w:rsid w:val="00B3097D"/>
    <w:rsid w:val="00B309B0"/>
    <w:rsid w:val="00B30D6C"/>
    <w:rsid w:val="00B30E2A"/>
    <w:rsid w:val="00B31048"/>
    <w:rsid w:val="00B31995"/>
    <w:rsid w:val="00B3221D"/>
    <w:rsid w:val="00B32517"/>
    <w:rsid w:val="00B3298C"/>
    <w:rsid w:val="00B32B5F"/>
    <w:rsid w:val="00B32D6E"/>
    <w:rsid w:val="00B3376A"/>
    <w:rsid w:val="00B337D7"/>
    <w:rsid w:val="00B3390D"/>
    <w:rsid w:val="00B33974"/>
    <w:rsid w:val="00B33978"/>
    <w:rsid w:val="00B33BB5"/>
    <w:rsid w:val="00B342E5"/>
    <w:rsid w:val="00B34642"/>
    <w:rsid w:val="00B346AC"/>
    <w:rsid w:val="00B346CC"/>
    <w:rsid w:val="00B34CE1"/>
    <w:rsid w:val="00B34DEA"/>
    <w:rsid w:val="00B35013"/>
    <w:rsid w:val="00B3533B"/>
    <w:rsid w:val="00B3592C"/>
    <w:rsid w:val="00B36591"/>
    <w:rsid w:val="00B366DC"/>
    <w:rsid w:val="00B36C0C"/>
    <w:rsid w:val="00B36C24"/>
    <w:rsid w:val="00B36EBB"/>
    <w:rsid w:val="00B36FB6"/>
    <w:rsid w:val="00B3726C"/>
    <w:rsid w:val="00B378D0"/>
    <w:rsid w:val="00B37BA4"/>
    <w:rsid w:val="00B37D9F"/>
    <w:rsid w:val="00B40187"/>
    <w:rsid w:val="00B402E4"/>
    <w:rsid w:val="00B407AE"/>
    <w:rsid w:val="00B408B5"/>
    <w:rsid w:val="00B414D1"/>
    <w:rsid w:val="00B41CB9"/>
    <w:rsid w:val="00B41E28"/>
    <w:rsid w:val="00B42501"/>
    <w:rsid w:val="00B432D3"/>
    <w:rsid w:val="00B43946"/>
    <w:rsid w:val="00B43A94"/>
    <w:rsid w:val="00B43AE5"/>
    <w:rsid w:val="00B43C49"/>
    <w:rsid w:val="00B4471C"/>
    <w:rsid w:val="00B448BE"/>
    <w:rsid w:val="00B44A2C"/>
    <w:rsid w:val="00B44AFC"/>
    <w:rsid w:val="00B44B18"/>
    <w:rsid w:val="00B455E0"/>
    <w:rsid w:val="00B4568A"/>
    <w:rsid w:val="00B45DE3"/>
    <w:rsid w:val="00B461BC"/>
    <w:rsid w:val="00B46B74"/>
    <w:rsid w:val="00B474AA"/>
    <w:rsid w:val="00B47615"/>
    <w:rsid w:val="00B47927"/>
    <w:rsid w:val="00B47978"/>
    <w:rsid w:val="00B5082D"/>
    <w:rsid w:val="00B50FFF"/>
    <w:rsid w:val="00B510BF"/>
    <w:rsid w:val="00B511CC"/>
    <w:rsid w:val="00B51241"/>
    <w:rsid w:val="00B51564"/>
    <w:rsid w:val="00B51AB1"/>
    <w:rsid w:val="00B51B30"/>
    <w:rsid w:val="00B51C49"/>
    <w:rsid w:val="00B51DF9"/>
    <w:rsid w:val="00B51FC9"/>
    <w:rsid w:val="00B51FF1"/>
    <w:rsid w:val="00B5210C"/>
    <w:rsid w:val="00B52ACA"/>
    <w:rsid w:val="00B52B0C"/>
    <w:rsid w:val="00B52BFA"/>
    <w:rsid w:val="00B530D8"/>
    <w:rsid w:val="00B53B4B"/>
    <w:rsid w:val="00B544F9"/>
    <w:rsid w:val="00B5509A"/>
    <w:rsid w:val="00B560CD"/>
    <w:rsid w:val="00B562A9"/>
    <w:rsid w:val="00B56C22"/>
    <w:rsid w:val="00B57174"/>
    <w:rsid w:val="00B57466"/>
    <w:rsid w:val="00B57A2E"/>
    <w:rsid w:val="00B57E62"/>
    <w:rsid w:val="00B602C3"/>
    <w:rsid w:val="00B6045C"/>
    <w:rsid w:val="00B60E6B"/>
    <w:rsid w:val="00B60EE7"/>
    <w:rsid w:val="00B61199"/>
    <w:rsid w:val="00B6208B"/>
    <w:rsid w:val="00B62379"/>
    <w:rsid w:val="00B625A4"/>
    <w:rsid w:val="00B625CF"/>
    <w:rsid w:val="00B62A5C"/>
    <w:rsid w:val="00B62CCF"/>
    <w:rsid w:val="00B62E22"/>
    <w:rsid w:val="00B6339E"/>
    <w:rsid w:val="00B64699"/>
    <w:rsid w:val="00B64842"/>
    <w:rsid w:val="00B657F2"/>
    <w:rsid w:val="00B65A9D"/>
    <w:rsid w:val="00B65B11"/>
    <w:rsid w:val="00B65BF1"/>
    <w:rsid w:val="00B6631B"/>
    <w:rsid w:val="00B669B8"/>
    <w:rsid w:val="00B6789A"/>
    <w:rsid w:val="00B67AFE"/>
    <w:rsid w:val="00B67CA7"/>
    <w:rsid w:val="00B67FCE"/>
    <w:rsid w:val="00B704CC"/>
    <w:rsid w:val="00B706AE"/>
    <w:rsid w:val="00B70E37"/>
    <w:rsid w:val="00B7100A"/>
    <w:rsid w:val="00B71204"/>
    <w:rsid w:val="00B713FC"/>
    <w:rsid w:val="00B71811"/>
    <w:rsid w:val="00B71A49"/>
    <w:rsid w:val="00B71CF0"/>
    <w:rsid w:val="00B71DC3"/>
    <w:rsid w:val="00B721CC"/>
    <w:rsid w:val="00B725A6"/>
    <w:rsid w:val="00B725F5"/>
    <w:rsid w:val="00B725F6"/>
    <w:rsid w:val="00B72CFA"/>
    <w:rsid w:val="00B72DB4"/>
    <w:rsid w:val="00B72F35"/>
    <w:rsid w:val="00B730F8"/>
    <w:rsid w:val="00B733B2"/>
    <w:rsid w:val="00B74147"/>
    <w:rsid w:val="00B74213"/>
    <w:rsid w:val="00B745A2"/>
    <w:rsid w:val="00B74743"/>
    <w:rsid w:val="00B74E67"/>
    <w:rsid w:val="00B7541C"/>
    <w:rsid w:val="00B758B9"/>
    <w:rsid w:val="00B75A3F"/>
    <w:rsid w:val="00B75CFC"/>
    <w:rsid w:val="00B76206"/>
    <w:rsid w:val="00B762B5"/>
    <w:rsid w:val="00B76462"/>
    <w:rsid w:val="00B7652A"/>
    <w:rsid w:val="00B76640"/>
    <w:rsid w:val="00B76AED"/>
    <w:rsid w:val="00B76CBA"/>
    <w:rsid w:val="00B77017"/>
    <w:rsid w:val="00B771AA"/>
    <w:rsid w:val="00B77330"/>
    <w:rsid w:val="00B774A3"/>
    <w:rsid w:val="00B801F6"/>
    <w:rsid w:val="00B81439"/>
    <w:rsid w:val="00B81916"/>
    <w:rsid w:val="00B81933"/>
    <w:rsid w:val="00B81C4D"/>
    <w:rsid w:val="00B82553"/>
    <w:rsid w:val="00B828E1"/>
    <w:rsid w:val="00B82BC2"/>
    <w:rsid w:val="00B82E0E"/>
    <w:rsid w:val="00B832CB"/>
    <w:rsid w:val="00B83388"/>
    <w:rsid w:val="00B83A22"/>
    <w:rsid w:val="00B84411"/>
    <w:rsid w:val="00B8457E"/>
    <w:rsid w:val="00B84C3A"/>
    <w:rsid w:val="00B84E0A"/>
    <w:rsid w:val="00B851EC"/>
    <w:rsid w:val="00B854AF"/>
    <w:rsid w:val="00B85834"/>
    <w:rsid w:val="00B85BC0"/>
    <w:rsid w:val="00B87200"/>
    <w:rsid w:val="00B8735F"/>
    <w:rsid w:val="00B87B52"/>
    <w:rsid w:val="00B87DBB"/>
    <w:rsid w:val="00B901E5"/>
    <w:rsid w:val="00B9026D"/>
    <w:rsid w:val="00B90BD1"/>
    <w:rsid w:val="00B90FF7"/>
    <w:rsid w:val="00B91B65"/>
    <w:rsid w:val="00B921AE"/>
    <w:rsid w:val="00B92FA7"/>
    <w:rsid w:val="00B9303A"/>
    <w:rsid w:val="00B9324E"/>
    <w:rsid w:val="00B9358E"/>
    <w:rsid w:val="00B93618"/>
    <w:rsid w:val="00B936ED"/>
    <w:rsid w:val="00B93705"/>
    <w:rsid w:val="00B937E6"/>
    <w:rsid w:val="00B937FB"/>
    <w:rsid w:val="00B93B25"/>
    <w:rsid w:val="00B93CF3"/>
    <w:rsid w:val="00B93F55"/>
    <w:rsid w:val="00B941A7"/>
    <w:rsid w:val="00B943A9"/>
    <w:rsid w:val="00B947F1"/>
    <w:rsid w:val="00B94B91"/>
    <w:rsid w:val="00B94E42"/>
    <w:rsid w:val="00B951F7"/>
    <w:rsid w:val="00B953F2"/>
    <w:rsid w:val="00B95749"/>
    <w:rsid w:val="00B96006"/>
    <w:rsid w:val="00B96AC7"/>
    <w:rsid w:val="00B96DA0"/>
    <w:rsid w:val="00B97491"/>
    <w:rsid w:val="00B97FA8"/>
    <w:rsid w:val="00B97FDF"/>
    <w:rsid w:val="00BA038F"/>
    <w:rsid w:val="00BA0421"/>
    <w:rsid w:val="00BA0442"/>
    <w:rsid w:val="00BA0685"/>
    <w:rsid w:val="00BA0887"/>
    <w:rsid w:val="00BA0A81"/>
    <w:rsid w:val="00BA0BF2"/>
    <w:rsid w:val="00BA0BFC"/>
    <w:rsid w:val="00BA1076"/>
    <w:rsid w:val="00BA138E"/>
    <w:rsid w:val="00BA1BD6"/>
    <w:rsid w:val="00BA1DD9"/>
    <w:rsid w:val="00BA25FB"/>
    <w:rsid w:val="00BA2DA1"/>
    <w:rsid w:val="00BA2F48"/>
    <w:rsid w:val="00BA3EEF"/>
    <w:rsid w:val="00BA4184"/>
    <w:rsid w:val="00BA4425"/>
    <w:rsid w:val="00BA49DF"/>
    <w:rsid w:val="00BA4CFA"/>
    <w:rsid w:val="00BA4D21"/>
    <w:rsid w:val="00BA4D44"/>
    <w:rsid w:val="00BA53FD"/>
    <w:rsid w:val="00BA5BD6"/>
    <w:rsid w:val="00BA63EE"/>
    <w:rsid w:val="00BA671B"/>
    <w:rsid w:val="00BA6EA6"/>
    <w:rsid w:val="00BA73F4"/>
    <w:rsid w:val="00BA7699"/>
    <w:rsid w:val="00BA7E21"/>
    <w:rsid w:val="00BB0354"/>
    <w:rsid w:val="00BB08C9"/>
    <w:rsid w:val="00BB10E7"/>
    <w:rsid w:val="00BB12C1"/>
    <w:rsid w:val="00BB188F"/>
    <w:rsid w:val="00BB2795"/>
    <w:rsid w:val="00BB2998"/>
    <w:rsid w:val="00BB2F54"/>
    <w:rsid w:val="00BB3815"/>
    <w:rsid w:val="00BB3889"/>
    <w:rsid w:val="00BB444C"/>
    <w:rsid w:val="00BB458F"/>
    <w:rsid w:val="00BB4BF5"/>
    <w:rsid w:val="00BB4C24"/>
    <w:rsid w:val="00BB4D52"/>
    <w:rsid w:val="00BB4D8E"/>
    <w:rsid w:val="00BB540E"/>
    <w:rsid w:val="00BB58A9"/>
    <w:rsid w:val="00BB5B91"/>
    <w:rsid w:val="00BB6205"/>
    <w:rsid w:val="00BB62C2"/>
    <w:rsid w:val="00BB6657"/>
    <w:rsid w:val="00BB6AFF"/>
    <w:rsid w:val="00BB6D59"/>
    <w:rsid w:val="00BB6FBD"/>
    <w:rsid w:val="00BB752C"/>
    <w:rsid w:val="00BB7FE8"/>
    <w:rsid w:val="00BC0512"/>
    <w:rsid w:val="00BC0555"/>
    <w:rsid w:val="00BC11EA"/>
    <w:rsid w:val="00BC1326"/>
    <w:rsid w:val="00BC1B8C"/>
    <w:rsid w:val="00BC21B3"/>
    <w:rsid w:val="00BC232B"/>
    <w:rsid w:val="00BC2706"/>
    <w:rsid w:val="00BC3159"/>
    <w:rsid w:val="00BC4603"/>
    <w:rsid w:val="00BC5615"/>
    <w:rsid w:val="00BC5642"/>
    <w:rsid w:val="00BC5C54"/>
    <w:rsid w:val="00BC6439"/>
    <w:rsid w:val="00BC6723"/>
    <w:rsid w:val="00BC68BC"/>
    <w:rsid w:val="00BC698D"/>
    <w:rsid w:val="00BC6A24"/>
    <w:rsid w:val="00BC6AA6"/>
    <w:rsid w:val="00BC7056"/>
    <w:rsid w:val="00BC7178"/>
    <w:rsid w:val="00BC7D5A"/>
    <w:rsid w:val="00BC7E06"/>
    <w:rsid w:val="00BC7F00"/>
    <w:rsid w:val="00BD0165"/>
    <w:rsid w:val="00BD068B"/>
    <w:rsid w:val="00BD0C7D"/>
    <w:rsid w:val="00BD0E67"/>
    <w:rsid w:val="00BD1288"/>
    <w:rsid w:val="00BD17B3"/>
    <w:rsid w:val="00BD2285"/>
    <w:rsid w:val="00BD236A"/>
    <w:rsid w:val="00BD2647"/>
    <w:rsid w:val="00BD2D0F"/>
    <w:rsid w:val="00BD2E19"/>
    <w:rsid w:val="00BD319D"/>
    <w:rsid w:val="00BD3649"/>
    <w:rsid w:val="00BD36FB"/>
    <w:rsid w:val="00BD392A"/>
    <w:rsid w:val="00BD3933"/>
    <w:rsid w:val="00BD3BCD"/>
    <w:rsid w:val="00BD3BED"/>
    <w:rsid w:val="00BD3F30"/>
    <w:rsid w:val="00BD4239"/>
    <w:rsid w:val="00BD4931"/>
    <w:rsid w:val="00BD4AD7"/>
    <w:rsid w:val="00BD4E1C"/>
    <w:rsid w:val="00BD505F"/>
    <w:rsid w:val="00BD51BD"/>
    <w:rsid w:val="00BD527A"/>
    <w:rsid w:val="00BD5625"/>
    <w:rsid w:val="00BD5656"/>
    <w:rsid w:val="00BD5ACC"/>
    <w:rsid w:val="00BD5AD0"/>
    <w:rsid w:val="00BD5CB4"/>
    <w:rsid w:val="00BD5CEB"/>
    <w:rsid w:val="00BD5DC0"/>
    <w:rsid w:val="00BD6184"/>
    <w:rsid w:val="00BD61C8"/>
    <w:rsid w:val="00BD68D8"/>
    <w:rsid w:val="00BD6DF6"/>
    <w:rsid w:val="00BD7410"/>
    <w:rsid w:val="00BD7720"/>
    <w:rsid w:val="00BD7798"/>
    <w:rsid w:val="00BD7A35"/>
    <w:rsid w:val="00BD7E57"/>
    <w:rsid w:val="00BE041A"/>
    <w:rsid w:val="00BE04DB"/>
    <w:rsid w:val="00BE0D8F"/>
    <w:rsid w:val="00BE0F80"/>
    <w:rsid w:val="00BE1145"/>
    <w:rsid w:val="00BE1A0C"/>
    <w:rsid w:val="00BE1D0E"/>
    <w:rsid w:val="00BE1FAF"/>
    <w:rsid w:val="00BE2106"/>
    <w:rsid w:val="00BE2563"/>
    <w:rsid w:val="00BE263E"/>
    <w:rsid w:val="00BE2F0D"/>
    <w:rsid w:val="00BE3198"/>
    <w:rsid w:val="00BE33DE"/>
    <w:rsid w:val="00BE3509"/>
    <w:rsid w:val="00BE3822"/>
    <w:rsid w:val="00BE3AAB"/>
    <w:rsid w:val="00BE3C39"/>
    <w:rsid w:val="00BE3EAB"/>
    <w:rsid w:val="00BE4602"/>
    <w:rsid w:val="00BE47C0"/>
    <w:rsid w:val="00BE4D40"/>
    <w:rsid w:val="00BE503D"/>
    <w:rsid w:val="00BE5923"/>
    <w:rsid w:val="00BE61E4"/>
    <w:rsid w:val="00BE6383"/>
    <w:rsid w:val="00BE64A1"/>
    <w:rsid w:val="00BE6A33"/>
    <w:rsid w:val="00BE6FB4"/>
    <w:rsid w:val="00BE70A8"/>
    <w:rsid w:val="00BE78FC"/>
    <w:rsid w:val="00BE7C27"/>
    <w:rsid w:val="00BE7EB2"/>
    <w:rsid w:val="00BE7EB8"/>
    <w:rsid w:val="00BE7F0A"/>
    <w:rsid w:val="00BF0259"/>
    <w:rsid w:val="00BF0AD1"/>
    <w:rsid w:val="00BF0B40"/>
    <w:rsid w:val="00BF0FC7"/>
    <w:rsid w:val="00BF1179"/>
    <w:rsid w:val="00BF14DC"/>
    <w:rsid w:val="00BF1A27"/>
    <w:rsid w:val="00BF210B"/>
    <w:rsid w:val="00BF2559"/>
    <w:rsid w:val="00BF285D"/>
    <w:rsid w:val="00BF2972"/>
    <w:rsid w:val="00BF3394"/>
    <w:rsid w:val="00BF3452"/>
    <w:rsid w:val="00BF3964"/>
    <w:rsid w:val="00BF44D2"/>
    <w:rsid w:val="00BF5DD9"/>
    <w:rsid w:val="00BF676F"/>
    <w:rsid w:val="00BF68CD"/>
    <w:rsid w:val="00BF7918"/>
    <w:rsid w:val="00BF7989"/>
    <w:rsid w:val="00BF7AEC"/>
    <w:rsid w:val="00C004E1"/>
    <w:rsid w:val="00C00D53"/>
    <w:rsid w:val="00C00E4F"/>
    <w:rsid w:val="00C01010"/>
    <w:rsid w:val="00C01416"/>
    <w:rsid w:val="00C01872"/>
    <w:rsid w:val="00C01A97"/>
    <w:rsid w:val="00C0205F"/>
    <w:rsid w:val="00C0229F"/>
    <w:rsid w:val="00C02317"/>
    <w:rsid w:val="00C028AF"/>
    <w:rsid w:val="00C02B22"/>
    <w:rsid w:val="00C04D24"/>
    <w:rsid w:val="00C04F78"/>
    <w:rsid w:val="00C05F16"/>
    <w:rsid w:val="00C065BE"/>
    <w:rsid w:val="00C0689C"/>
    <w:rsid w:val="00C075F8"/>
    <w:rsid w:val="00C07615"/>
    <w:rsid w:val="00C07AB8"/>
    <w:rsid w:val="00C07B75"/>
    <w:rsid w:val="00C07DB9"/>
    <w:rsid w:val="00C07F97"/>
    <w:rsid w:val="00C11F78"/>
    <w:rsid w:val="00C122E5"/>
    <w:rsid w:val="00C1271B"/>
    <w:rsid w:val="00C1294E"/>
    <w:rsid w:val="00C13308"/>
    <w:rsid w:val="00C13B6C"/>
    <w:rsid w:val="00C141CC"/>
    <w:rsid w:val="00C1445C"/>
    <w:rsid w:val="00C14E0D"/>
    <w:rsid w:val="00C1544F"/>
    <w:rsid w:val="00C158A8"/>
    <w:rsid w:val="00C15AE6"/>
    <w:rsid w:val="00C167CA"/>
    <w:rsid w:val="00C16DA2"/>
    <w:rsid w:val="00C1701D"/>
    <w:rsid w:val="00C17274"/>
    <w:rsid w:val="00C17AFF"/>
    <w:rsid w:val="00C209D6"/>
    <w:rsid w:val="00C223EB"/>
    <w:rsid w:val="00C22B8D"/>
    <w:rsid w:val="00C22F48"/>
    <w:rsid w:val="00C238C5"/>
    <w:rsid w:val="00C23A4E"/>
    <w:rsid w:val="00C23E37"/>
    <w:rsid w:val="00C23ED4"/>
    <w:rsid w:val="00C23FC6"/>
    <w:rsid w:val="00C244D2"/>
    <w:rsid w:val="00C24891"/>
    <w:rsid w:val="00C24B6E"/>
    <w:rsid w:val="00C24F02"/>
    <w:rsid w:val="00C25425"/>
    <w:rsid w:val="00C25D80"/>
    <w:rsid w:val="00C265F6"/>
    <w:rsid w:val="00C26A64"/>
    <w:rsid w:val="00C26DB3"/>
    <w:rsid w:val="00C2718D"/>
    <w:rsid w:val="00C272C3"/>
    <w:rsid w:val="00C27499"/>
    <w:rsid w:val="00C3009B"/>
    <w:rsid w:val="00C302B5"/>
    <w:rsid w:val="00C306B7"/>
    <w:rsid w:val="00C309B4"/>
    <w:rsid w:val="00C30C63"/>
    <w:rsid w:val="00C31039"/>
    <w:rsid w:val="00C312DC"/>
    <w:rsid w:val="00C3179C"/>
    <w:rsid w:val="00C3180E"/>
    <w:rsid w:val="00C31823"/>
    <w:rsid w:val="00C318FB"/>
    <w:rsid w:val="00C3197B"/>
    <w:rsid w:val="00C31D46"/>
    <w:rsid w:val="00C31EED"/>
    <w:rsid w:val="00C32348"/>
    <w:rsid w:val="00C32C04"/>
    <w:rsid w:val="00C32C89"/>
    <w:rsid w:val="00C33719"/>
    <w:rsid w:val="00C33BA1"/>
    <w:rsid w:val="00C33BC6"/>
    <w:rsid w:val="00C33E35"/>
    <w:rsid w:val="00C340AC"/>
    <w:rsid w:val="00C3509A"/>
    <w:rsid w:val="00C353E9"/>
    <w:rsid w:val="00C35DCD"/>
    <w:rsid w:val="00C3652E"/>
    <w:rsid w:val="00C36629"/>
    <w:rsid w:val="00C369E2"/>
    <w:rsid w:val="00C36AE2"/>
    <w:rsid w:val="00C36B98"/>
    <w:rsid w:val="00C37D15"/>
    <w:rsid w:val="00C37F28"/>
    <w:rsid w:val="00C4040B"/>
    <w:rsid w:val="00C40D90"/>
    <w:rsid w:val="00C40E7D"/>
    <w:rsid w:val="00C40FCF"/>
    <w:rsid w:val="00C41ECE"/>
    <w:rsid w:val="00C41EE3"/>
    <w:rsid w:val="00C42861"/>
    <w:rsid w:val="00C4345F"/>
    <w:rsid w:val="00C43504"/>
    <w:rsid w:val="00C4399D"/>
    <w:rsid w:val="00C43BB5"/>
    <w:rsid w:val="00C43CE9"/>
    <w:rsid w:val="00C44195"/>
    <w:rsid w:val="00C44790"/>
    <w:rsid w:val="00C449E3"/>
    <w:rsid w:val="00C44B78"/>
    <w:rsid w:val="00C44EAA"/>
    <w:rsid w:val="00C44FD1"/>
    <w:rsid w:val="00C452D4"/>
    <w:rsid w:val="00C452E4"/>
    <w:rsid w:val="00C45400"/>
    <w:rsid w:val="00C45470"/>
    <w:rsid w:val="00C45689"/>
    <w:rsid w:val="00C456F3"/>
    <w:rsid w:val="00C45739"/>
    <w:rsid w:val="00C45748"/>
    <w:rsid w:val="00C45A66"/>
    <w:rsid w:val="00C45E86"/>
    <w:rsid w:val="00C468B1"/>
    <w:rsid w:val="00C46F16"/>
    <w:rsid w:val="00C47040"/>
    <w:rsid w:val="00C470CC"/>
    <w:rsid w:val="00C472FD"/>
    <w:rsid w:val="00C474FE"/>
    <w:rsid w:val="00C47565"/>
    <w:rsid w:val="00C47570"/>
    <w:rsid w:val="00C475A4"/>
    <w:rsid w:val="00C47A76"/>
    <w:rsid w:val="00C50A4C"/>
    <w:rsid w:val="00C50B44"/>
    <w:rsid w:val="00C51B01"/>
    <w:rsid w:val="00C5256B"/>
    <w:rsid w:val="00C5298A"/>
    <w:rsid w:val="00C52DBA"/>
    <w:rsid w:val="00C52FC0"/>
    <w:rsid w:val="00C52FE2"/>
    <w:rsid w:val="00C53856"/>
    <w:rsid w:val="00C53D4D"/>
    <w:rsid w:val="00C53DD2"/>
    <w:rsid w:val="00C54009"/>
    <w:rsid w:val="00C54978"/>
    <w:rsid w:val="00C54F1D"/>
    <w:rsid w:val="00C5504A"/>
    <w:rsid w:val="00C55252"/>
    <w:rsid w:val="00C5528A"/>
    <w:rsid w:val="00C55CA6"/>
    <w:rsid w:val="00C56254"/>
    <w:rsid w:val="00C56318"/>
    <w:rsid w:val="00C56348"/>
    <w:rsid w:val="00C564DE"/>
    <w:rsid w:val="00C56C3C"/>
    <w:rsid w:val="00C56EDC"/>
    <w:rsid w:val="00C57012"/>
    <w:rsid w:val="00C57109"/>
    <w:rsid w:val="00C57CD8"/>
    <w:rsid w:val="00C602A9"/>
    <w:rsid w:val="00C6053E"/>
    <w:rsid w:val="00C6095E"/>
    <w:rsid w:val="00C60C29"/>
    <w:rsid w:val="00C60CF3"/>
    <w:rsid w:val="00C60FCB"/>
    <w:rsid w:val="00C61550"/>
    <w:rsid w:val="00C62268"/>
    <w:rsid w:val="00C626B8"/>
    <w:rsid w:val="00C62911"/>
    <w:rsid w:val="00C62D42"/>
    <w:rsid w:val="00C630A8"/>
    <w:rsid w:val="00C63337"/>
    <w:rsid w:val="00C636DF"/>
    <w:rsid w:val="00C63E40"/>
    <w:rsid w:val="00C63F32"/>
    <w:rsid w:val="00C64419"/>
    <w:rsid w:val="00C64554"/>
    <w:rsid w:val="00C64758"/>
    <w:rsid w:val="00C64EC2"/>
    <w:rsid w:val="00C65085"/>
    <w:rsid w:val="00C6522F"/>
    <w:rsid w:val="00C65655"/>
    <w:rsid w:val="00C657BF"/>
    <w:rsid w:val="00C65996"/>
    <w:rsid w:val="00C65A26"/>
    <w:rsid w:val="00C65A88"/>
    <w:rsid w:val="00C65B30"/>
    <w:rsid w:val="00C65C5D"/>
    <w:rsid w:val="00C65EBA"/>
    <w:rsid w:val="00C65F2B"/>
    <w:rsid w:val="00C65FF4"/>
    <w:rsid w:val="00C66033"/>
    <w:rsid w:val="00C664A5"/>
    <w:rsid w:val="00C665FB"/>
    <w:rsid w:val="00C66AF8"/>
    <w:rsid w:val="00C66C2A"/>
    <w:rsid w:val="00C67403"/>
    <w:rsid w:val="00C67CC6"/>
    <w:rsid w:val="00C7025B"/>
    <w:rsid w:val="00C706E0"/>
    <w:rsid w:val="00C70E57"/>
    <w:rsid w:val="00C715E7"/>
    <w:rsid w:val="00C71D23"/>
    <w:rsid w:val="00C7205A"/>
    <w:rsid w:val="00C727EF"/>
    <w:rsid w:val="00C72ADE"/>
    <w:rsid w:val="00C730F2"/>
    <w:rsid w:val="00C731AC"/>
    <w:rsid w:val="00C733AB"/>
    <w:rsid w:val="00C73D18"/>
    <w:rsid w:val="00C7450C"/>
    <w:rsid w:val="00C745C7"/>
    <w:rsid w:val="00C74696"/>
    <w:rsid w:val="00C7484B"/>
    <w:rsid w:val="00C7495A"/>
    <w:rsid w:val="00C74AF1"/>
    <w:rsid w:val="00C74BCC"/>
    <w:rsid w:val="00C74E68"/>
    <w:rsid w:val="00C758DD"/>
    <w:rsid w:val="00C7613C"/>
    <w:rsid w:val="00C76346"/>
    <w:rsid w:val="00C76B1F"/>
    <w:rsid w:val="00C76C93"/>
    <w:rsid w:val="00C77E96"/>
    <w:rsid w:val="00C8021B"/>
    <w:rsid w:val="00C802DB"/>
    <w:rsid w:val="00C8063A"/>
    <w:rsid w:val="00C80860"/>
    <w:rsid w:val="00C80A91"/>
    <w:rsid w:val="00C80B68"/>
    <w:rsid w:val="00C811AD"/>
    <w:rsid w:val="00C8135A"/>
    <w:rsid w:val="00C8177D"/>
    <w:rsid w:val="00C81801"/>
    <w:rsid w:val="00C81DEF"/>
    <w:rsid w:val="00C820A1"/>
    <w:rsid w:val="00C823D1"/>
    <w:rsid w:val="00C82736"/>
    <w:rsid w:val="00C82FB3"/>
    <w:rsid w:val="00C83BB3"/>
    <w:rsid w:val="00C83CFD"/>
    <w:rsid w:val="00C84435"/>
    <w:rsid w:val="00C8457A"/>
    <w:rsid w:val="00C848A9"/>
    <w:rsid w:val="00C848EB"/>
    <w:rsid w:val="00C85503"/>
    <w:rsid w:val="00C855EC"/>
    <w:rsid w:val="00C8560E"/>
    <w:rsid w:val="00C85A87"/>
    <w:rsid w:val="00C86308"/>
    <w:rsid w:val="00C863DA"/>
    <w:rsid w:val="00C86CA2"/>
    <w:rsid w:val="00C86ED2"/>
    <w:rsid w:val="00C8703D"/>
    <w:rsid w:val="00C8774B"/>
    <w:rsid w:val="00C87E93"/>
    <w:rsid w:val="00C91B3E"/>
    <w:rsid w:val="00C91B4A"/>
    <w:rsid w:val="00C92382"/>
    <w:rsid w:val="00C92638"/>
    <w:rsid w:val="00C92A35"/>
    <w:rsid w:val="00C935F3"/>
    <w:rsid w:val="00C94800"/>
    <w:rsid w:val="00C9505F"/>
    <w:rsid w:val="00C951DB"/>
    <w:rsid w:val="00C957BD"/>
    <w:rsid w:val="00C95E8A"/>
    <w:rsid w:val="00C96A97"/>
    <w:rsid w:val="00C96D66"/>
    <w:rsid w:val="00C96D8A"/>
    <w:rsid w:val="00C97C95"/>
    <w:rsid w:val="00C97D55"/>
    <w:rsid w:val="00CA0A11"/>
    <w:rsid w:val="00CA11EB"/>
    <w:rsid w:val="00CA1249"/>
    <w:rsid w:val="00CA18F0"/>
    <w:rsid w:val="00CA2B72"/>
    <w:rsid w:val="00CA32D7"/>
    <w:rsid w:val="00CA37C6"/>
    <w:rsid w:val="00CA39DC"/>
    <w:rsid w:val="00CA3B63"/>
    <w:rsid w:val="00CA3EDE"/>
    <w:rsid w:val="00CA3F96"/>
    <w:rsid w:val="00CA44EC"/>
    <w:rsid w:val="00CA514E"/>
    <w:rsid w:val="00CA55C2"/>
    <w:rsid w:val="00CA57C8"/>
    <w:rsid w:val="00CA5988"/>
    <w:rsid w:val="00CA5B85"/>
    <w:rsid w:val="00CA7FD7"/>
    <w:rsid w:val="00CB051E"/>
    <w:rsid w:val="00CB0585"/>
    <w:rsid w:val="00CB07B3"/>
    <w:rsid w:val="00CB0AB5"/>
    <w:rsid w:val="00CB128C"/>
    <w:rsid w:val="00CB1A86"/>
    <w:rsid w:val="00CB1DB7"/>
    <w:rsid w:val="00CB1ECD"/>
    <w:rsid w:val="00CB245B"/>
    <w:rsid w:val="00CB248E"/>
    <w:rsid w:val="00CB2D26"/>
    <w:rsid w:val="00CB2E30"/>
    <w:rsid w:val="00CB323D"/>
    <w:rsid w:val="00CB358D"/>
    <w:rsid w:val="00CB3F47"/>
    <w:rsid w:val="00CB40EA"/>
    <w:rsid w:val="00CB4335"/>
    <w:rsid w:val="00CB43ED"/>
    <w:rsid w:val="00CB44B8"/>
    <w:rsid w:val="00CB4889"/>
    <w:rsid w:val="00CB49E2"/>
    <w:rsid w:val="00CB57A2"/>
    <w:rsid w:val="00CB60BD"/>
    <w:rsid w:val="00CB6162"/>
    <w:rsid w:val="00CB633A"/>
    <w:rsid w:val="00CB63C6"/>
    <w:rsid w:val="00CB6C59"/>
    <w:rsid w:val="00CB6CB9"/>
    <w:rsid w:val="00CB6D54"/>
    <w:rsid w:val="00CB76B6"/>
    <w:rsid w:val="00CB7990"/>
    <w:rsid w:val="00CB7C2F"/>
    <w:rsid w:val="00CB7C8D"/>
    <w:rsid w:val="00CC060F"/>
    <w:rsid w:val="00CC0756"/>
    <w:rsid w:val="00CC080F"/>
    <w:rsid w:val="00CC1441"/>
    <w:rsid w:val="00CC1DEA"/>
    <w:rsid w:val="00CC2A04"/>
    <w:rsid w:val="00CC324C"/>
    <w:rsid w:val="00CC341D"/>
    <w:rsid w:val="00CC3F24"/>
    <w:rsid w:val="00CC3FF3"/>
    <w:rsid w:val="00CC4343"/>
    <w:rsid w:val="00CC47CB"/>
    <w:rsid w:val="00CC4A4D"/>
    <w:rsid w:val="00CC5240"/>
    <w:rsid w:val="00CC5583"/>
    <w:rsid w:val="00CC5B72"/>
    <w:rsid w:val="00CC5CFF"/>
    <w:rsid w:val="00CC5F07"/>
    <w:rsid w:val="00CC723E"/>
    <w:rsid w:val="00CC79BD"/>
    <w:rsid w:val="00CD00D4"/>
    <w:rsid w:val="00CD052D"/>
    <w:rsid w:val="00CD0738"/>
    <w:rsid w:val="00CD1041"/>
    <w:rsid w:val="00CD129E"/>
    <w:rsid w:val="00CD1869"/>
    <w:rsid w:val="00CD2C75"/>
    <w:rsid w:val="00CD2CD2"/>
    <w:rsid w:val="00CD2DF5"/>
    <w:rsid w:val="00CD2EDF"/>
    <w:rsid w:val="00CD3458"/>
    <w:rsid w:val="00CD3B57"/>
    <w:rsid w:val="00CD3BF7"/>
    <w:rsid w:val="00CD4144"/>
    <w:rsid w:val="00CD4543"/>
    <w:rsid w:val="00CD4963"/>
    <w:rsid w:val="00CD50E9"/>
    <w:rsid w:val="00CD54C5"/>
    <w:rsid w:val="00CD58E6"/>
    <w:rsid w:val="00CD5B97"/>
    <w:rsid w:val="00CD60AF"/>
    <w:rsid w:val="00CD64D4"/>
    <w:rsid w:val="00CD6DC6"/>
    <w:rsid w:val="00CD6E04"/>
    <w:rsid w:val="00CD6FF6"/>
    <w:rsid w:val="00CD730B"/>
    <w:rsid w:val="00CD75AB"/>
    <w:rsid w:val="00CD76D0"/>
    <w:rsid w:val="00CD7857"/>
    <w:rsid w:val="00CD7EF2"/>
    <w:rsid w:val="00CE00DE"/>
    <w:rsid w:val="00CE0310"/>
    <w:rsid w:val="00CE07E1"/>
    <w:rsid w:val="00CE0DEC"/>
    <w:rsid w:val="00CE1031"/>
    <w:rsid w:val="00CE1060"/>
    <w:rsid w:val="00CE41B9"/>
    <w:rsid w:val="00CE43E4"/>
    <w:rsid w:val="00CE46C5"/>
    <w:rsid w:val="00CE4753"/>
    <w:rsid w:val="00CE47C5"/>
    <w:rsid w:val="00CE4B64"/>
    <w:rsid w:val="00CE55FB"/>
    <w:rsid w:val="00CE5D45"/>
    <w:rsid w:val="00CE64A4"/>
    <w:rsid w:val="00CE6AD1"/>
    <w:rsid w:val="00CE7C40"/>
    <w:rsid w:val="00CE7F0A"/>
    <w:rsid w:val="00CE7F8E"/>
    <w:rsid w:val="00CF0788"/>
    <w:rsid w:val="00CF094E"/>
    <w:rsid w:val="00CF0A77"/>
    <w:rsid w:val="00CF11AE"/>
    <w:rsid w:val="00CF133B"/>
    <w:rsid w:val="00CF1CE1"/>
    <w:rsid w:val="00CF1F07"/>
    <w:rsid w:val="00CF2848"/>
    <w:rsid w:val="00CF2BC8"/>
    <w:rsid w:val="00CF32E6"/>
    <w:rsid w:val="00CF3AFA"/>
    <w:rsid w:val="00CF4097"/>
    <w:rsid w:val="00CF4D8D"/>
    <w:rsid w:val="00CF503D"/>
    <w:rsid w:val="00CF547A"/>
    <w:rsid w:val="00CF6324"/>
    <w:rsid w:val="00CF659A"/>
    <w:rsid w:val="00CF6D84"/>
    <w:rsid w:val="00CF6EEA"/>
    <w:rsid w:val="00CF700C"/>
    <w:rsid w:val="00CF70EA"/>
    <w:rsid w:val="00CF710A"/>
    <w:rsid w:val="00CF7180"/>
    <w:rsid w:val="00CF7243"/>
    <w:rsid w:val="00CF7949"/>
    <w:rsid w:val="00CF7AAB"/>
    <w:rsid w:val="00CF7CAC"/>
    <w:rsid w:val="00D0004A"/>
    <w:rsid w:val="00D0181F"/>
    <w:rsid w:val="00D01ED5"/>
    <w:rsid w:val="00D02207"/>
    <w:rsid w:val="00D024CF"/>
    <w:rsid w:val="00D02BBF"/>
    <w:rsid w:val="00D02D96"/>
    <w:rsid w:val="00D02E3E"/>
    <w:rsid w:val="00D0306E"/>
    <w:rsid w:val="00D033DC"/>
    <w:rsid w:val="00D034DC"/>
    <w:rsid w:val="00D03B40"/>
    <w:rsid w:val="00D03B76"/>
    <w:rsid w:val="00D04274"/>
    <w:rsid w:val="00D0464A"/>
    <w:rsid w:val="00D050AE"/>
    <w:rsid w:val="00D05754"/>
    <w:rsid w:val="00D05A17"/>
    <w:rsid w:val="00D05CEB"/>
    <w:rsid w:val="00D05DDA"/>
    <w:rsid w:val="00D05EE3"/>
    <w:rsid w:val="00D061F2"/>
    <w:rsid w:val="00D0735D"/>
    <w:rsid w:val="00D0743D"/>
    <w:rsid w:val="00D0785F"/>
    <w:rsid w:val="00D07E27"/>
    <w:rsid w:val="00D07F47"/>
    <w:rsid w:val="00D10503"/>
    <w:rsid w:val="00D105C1"/>
    <w:rsid w:val="00D10758"/>
    <w:rsid w:val="00D10ACD"/>
    <w:rsid w:val="00D10D89"/>
    <w:rsid w:val="00D10DFF"/>
    <w:rsid w:val="00D10E21"/>
    <w:rsid w:val="00D11790"/>
    <w:rsid w:val="00D11852"/>
    <w:rsid w:val="00D11FB8"/>
    <w:rsid w:val="00D12232"/>
    <w:rsid w:val="00D12783"/>
    <w:rsid w:val="00D12968"/>
    <w:rsid w:val="00D12F5E"/>
    <w:rsid w:val="00D132FA"/>
    <w:rsid w:val="00D1446D"/>
    <w:rsid w:val="00D14849"/>
    <w:rsid w:val="00D15D91"/>
    <w:rsid w:val="00D15DF9"/>
    <w:rsid w:val="00D16113"/>
    <w:rsid w:val="00D16661"/>
    <w:rsid w:val="00D16B96"/>
    <w:rsid w:val="00D1758A"/>
    <w:rsid w:val="00D175C2"/>
    <w:rsid w:val="00D175DF"/>
    <w:rsid w:val="00D176E8"/>
    <w:rsid w:val="00D1784D"/>
    <w:rsid w:val="00D17A64"/>
    <w:rsid w:val="00D17FCC"/>
    <w:rsid w:val="00D17FDC"/>
    <w:rsid w:val="00D20A36"/>
    <w:rsid w:val="00D20F3D"/>
    <w:rsid w:val="00D2108E"/>
    <w:rsid w:val="00D21193"/>
    <w:rsid w:val="00D21577"/>
    <w:rsid w:val="00D215A1"/>
    <w:rsid w:val="00D22351"/>
    <w:rsid w:val="00D22B1E"/>
    <w:rsid w:val="00D22B61"/>
    <w:rsid w:val="00D23CFA"/>
    <w:rsid w:val="00D2582D"/>
    <w:rsid w:val="00D25A05"/>
    <w:rsid w:val="00D25D32"/>
    <w:rsid w:val="00D261C2"/>
    <w:rsid w:val="00D2630D"/>
    <w:rsid w:val="00D26CE3"/>
    <w:rsid w:val="00D274A6"/>
    <w:rsid w:val="00D2753D"/>
    <w:rsid w:val="00D277DB"/>
    <w:rsid w:val="00D27B18"/>
    <w:rsid w:val="00D3077F"/>
    <w:rsid w:val="00D30781"/>
    <w:rsid w:val="00D311B1"/>
    <w:rsid w:val="00D312EE"/>
    <w:rsid w:val="00D31435"/>
    <w:rsid w:val="00D3179B"/>
    <w:rsid w:val="00D31B1F"/>
    <w:rsid w:val="00D31C11"/>
    <w:rsid w:val="00D3227E"/>
    <w:rsid w:val="00D32539"/>
    <w:rsid w:val="00D32728"/>
    <w:rsid w:val="00D32A70"/>
    <w:rsid w:val="00D33477"/>
    <w:rsid w:val="00D335B0"/>
    <w:rsid w:val="00D346DB"/>
    <w:rsid w:val="00D34AB9"/>
    <w:rsid w:val="00D34B54"/>
    <w:rsid w:val="00D34C8C"/>
    <w:rsid w:val="00D34CC3"/>
    <w:rsid w:val="00D34E87"/>
    <w:rsid w:val="00D34F93"/>
    <w:rsid w:val="00D358BE"/>
    <w:rsid w:val="00D35C39"/>
    <w:rsid w:val="00D36273"/>
    <w:rsid w:val="00D36556"/>
    <w:rsid w:val="00D36DE7"/>
    <w:rsid w:val="00D36F14"/>
    <w:rsid w:val="00D3712E"/>
    <w:rsid w:val="00D37726"/>
    <w:rsid w:val="00D37912"/>
    <w:rsid w:val="00D37B03"/>
    <w:rsid w:val="00D37D1D"/>
    <w:rsid w:val="00D4153C"/>
    <w:rsid w:val="00D41B3E"/>
    <w:rsid w:val="00D41FBB"/>
    <w:rsid w:val="00D42783"/>
    <w:rsid w:val="00D42824"/>
    <w:rsid w:val="00D42D51"/>
    <w:rsid w:val="00D42EC0"/>
    <w:rsid w:val="00D42F7F"/>
    <w:rsid w:val="00D4373B"/>
    <w:rsid w:val="00D43B3F"/>
    <w:rsid w:val="00D443CA"/>
    <w:rsid w:val="00D446CE"/>
    <w:rsid w:val="00D44AD2"/>
    <w:rsid w:val="00D44CF3"/>
    <w:rsid w:val="00D454C6"/>
    <w:rsid w:val="00D45ABA"/>
    <w:rsid w:val="00D4675D"/>
    <w:rsid w:val="00D46782"/>
    <w:rsid w:val="00D46811"/>
    <w:rsid w:val="00D46FF7"/>
    <w:rsid w:val="00D47019"/>
    <w:rsid w:val="00D4704D"/>
    <w:rsid w:val="00D47110"/>
    <w:rsid w:val="00D47B82"/>
    <w:rsid w:val="00D47E8F"/>
    <w:rsid w:val="00D503CB"/>
    <w:rsid w:val="00D5040C"/>
    <w:rsid w:val="00D505A7"/>
    <w:rsid w:val="00D50D82"/>
    <w:rsid w:val="00D51148"/>
    <w:rsid w:val="00D5152F"/>
    <w:rsid w:val="00D5166C"/>
    <w:rsid w:val="00D51A45"/>
    <w:rsid w:val="00D5209F"/>
    <w:rsid w:val="00D521CB"/>
    <w:rsid w:val="00D52B35"/>
    <w:rsid w:val="00D52D10"/>
    <w:rsid w:val="00D52DDE"/>
    <w:rsid w:val="00D548F9"/>
    <w:rsid w:val="00D54D42"/>
    <w:rsid w:val="00D550ED"/>
    <w:rsid w:val="00D55545"/>
    <w:rsid w:val="00D555BB"/>
    <w:rsid w:val="00D55873"/>
    <w:rsid w:val="00D55CAB"/>
    <w:rsid w:val="00D55DF6"/>
    <w:rsid w:val="00D563D7"/>
    <w:rsid w:val="00D56681"/>
    <w:rsid w:val="00D56850"/>
    <w:rsid w:val="00D56873"/>
    <w:rsid w:val="00D56B09"/>
    <w:rsid w:val="00D56F60"/>
    <w:rsid w:val="00D57934"/>
    <w:rsid w:val="00D60315"/>
    <w:rsid w:val="00D6077F"/>
    <w:rsid w:val="00D60894"/>
    <w:rsid w:val="00D60AB1"/>
    <w:rsid w:val="00D60F64"/>
    <w:rsid w:val="00D6135D"/>
    <w:rsid w:val="00D61456"/>
    <w:rsid w:val="00D61798"/>
    <w:rsid w:val="00D619A2"/>
    <w:rsid w:val="00D61B7E"/>
    <w:rsid w:val="00D61F60"/>
    <w:rsid w:val="00D62482"/>
    <w:rsid w:val="00D62C64"/>
    <w:rsid w:val="00D62E28"/>
    <w:rsid w:val="00D631FF"/>
    <w:rsid w:val="00D6383A"/>
    <w:rsid w:val="00D639BB"/>
    <w:rsid w:val="00D63BCA"/>
    <w:rsid w:val="00D64097"/>
    <w:rsid w:val="00D64596"/>
    <w:rsid w:val="00D648E5"/>
    <w:rsid w:val="00D6580B"/>
    <w:rsid w:val="00D65EB0"/>
    <w:rsid w:val="00D6632E"/>
    <w:rsid w:val="00D6699C"/>
    <w:rsid w:val="00D66DEA"/>
    <w:rsid w:val="00D6744D"/>
    <w:rsid w:val="00D67D67"/>
    <w:rsid w:val="00D70030"/>
    <w:rsid w:val="00D7040D"/>
    <w:rsid w:val="00D70EEE"/>
    <w:rsid w:val="00D7155C"/>
    <w:rsid w:val="00D71573"/>
    <w:rsid w:val="00D71667"/>
    <w:rsid w:val="00D71757"/>
    <w:rsid w:val="00D7187E"/>
    <w:rsid w:val="00D7195F"/>
    <w:rsid w:val="00D71A8D"/>
    <w:rsid w:val="00D720E1"/>
    <w:rsid w:val="00D72134"/>
    <w:rsid w:val="00D72296"/>
    <w:rsid w:val="00D723CF"/>
    <w:rsid w:val="00D72ED5"/>
    <w:rsid w:val="00D73452"/>
    <w:rsid w:val="00D7354C"/>
    <w:rsid w:val="00D73E48"/>
    <w:rsid w:val="00D73EBB"/>
    <w:rsid w:val="00D74760"/>
    <w:rsid w:val="00D74865"/>
    <w:rsid w:val="00D75A53"/>
    <w:rsid w:val="00D7617D"/>
    <w:rsid w:val="00D76A4C"/>
    <w:rsid w:val="00D76DB1"/>
    <w:rsid w:val="00D76EBD"/>
    <w:rsid w:val="00D76FA7"/>
    <w:rsid w:val="00D770E4"/>
    <w:rsid w:val="00D77120"/>
    <w:rsid w:val="00D774C6"/>
    <w:rsid w:val="00D77AE9"/>
    <w:rsid w:val="00D77E6D"/>
    <w:rsid w:val="00D80B3B"/>
    <w:rsid w:val="00D80F8C"/>
    <w:rsid w:val="00D81209"/>
    <w:rsid w:val="00D81AC4"/>
    <w:rsid w:val="00D821B3"/>
    <w:rsid w:val="00D828BC"/>
    <w:rsid w:val="00D82B42"/>
    <w:rsid w:val="00D82DF3"/>
    <w:rsid w:val="00D84314"/>
    <w:rsid w:val="00D84B80"/>
    <w:rsid w:val="00D860F8"/>
    <w:rsid w:val="00D861B3"/>
    <w:rsid w:val="00D8694B"/>
    <w:rsid w:val="00D87287"/>
    <w:rsid w:val="00D873E0"/>
    <w:rsid w:val="00D87D7C"/>
    <w:rsid w:val="00D9030E"/>
    <w:rsid w:val="00D904EC"/>
    <w:rsid w:val="00D90757"/>
    <w:rsid w:val="00D9078A"/>
    <w:rsid w:val="00D90936"/>
    <w:rsid w:val="00D90A13"/>
    <w:rsid w:val="00D911A4"/>
    <w:rsid w:val="00D915B6"/>
    <w:rsid w:val="00D91761"/>
    <w:rsid w:val="00D91904"/>
    <w:rsid w:val="00D91955"/>
    <w:rsid w:val="00D91A64"/>
    <w:rsid w:val="00D91AD7"/>
    <w:rsid w:val="00D92A22"/>
    <w:rsid w:val="00D92A35"/>
    <w:rsid w:val="00D93885"/>
    <w:rsid w:val="00D94127"/>
    <w:rsid w:val="00D94506"/>
    <w:rsid w:val="00D947EC"/>
    <w:rsid w:val="00D94B81"/>
    <w:rsid w:val="00D94F1F"/>
    <w:rsid w:val="00D9500E"/>
    <w:rsid w:val="00D95125"/>
    <w:rsid w:val="00D95457"/>
    <w:rsid w:val="00D95E4B"/>
    <w:rsid w:val="00D96706"/>
    <w:rsid w:val="00D9773F"/>
    <w:rsid w:val="00D97D08"/>
    <w:rsid w:val="00DA0033"/>
    <w:rsid w:val="00DA041C"/>
    <w:rsid w:val="00DA1067"/>
    <w:rsid w:val="00DA1177"/>
    <w:rsid w:val="00DA12E9"/>
    <w:rsid w:val="00DA13DB"/>
    <w:rsid w:val="00DA17E4"/>
    <w:rsid w:val="00DA19FB"/>
    <w:rsid w:val="00DA24C1"/>
    <w:rsid w:val="00DA24CC"/>
    <w:rsid w:val="00DA2CCD"/>
    <w:rsid w:val="00DA2CDC"/>
    <w:rsid w:val="00DA32E7"/>
    <w:rsid w:val="00DA367D"/>
    <w:rsid w:val="00DA39DB"/>
    <w:rsid w:val="00DA3E08"/>
    <w:rsid w:val="00DA3EAA"/>
    <w:rsid w:val="00DA3EDF"/>
    <w:rsid w:val="00DA4D2D"/>
    <w:rsid w:val="00DA4D48"/>
    <w:rsid w:val="00DA4E5F"/>
    <w:rsid w:val="00DA58A0"/>
    <w:rsid w:val="00DA6A3A"/>
    <w:rsid w:val="00DA6E6F"/>
    <w:rsid w:val="00DA7439"/>
    <w:rsid w:val="00DB03C1"/>
    <w:rsid w:val="00DB08D7"/>
    <w:rsid w:val="00DB09D2"/>
    <w:rsid w:val="00DB09F3"/>
    <w:rsid w:val="00DB0E33"/>
    <w:rsid w:val="00DB0F0C"/>
    <w:rsid w:val="00DB11B7"/>
    <w:rsid w:val="00DB13FA"/>
    <w:rsid w:val="00DB1642"/>
    <w:rsid w:val="00DB1671"/>
    <w:rsid w:val="00DB1E2E"/>
    <w:rsid w:val="00DB200F"/>
    <w:rsid w:val="00DB252E"/>
    <w:rsid w:val="00DB2D03"/>
    <w:rsid w:val="00DB2F1F"/>
    <w:rsid w:val="00DB317B"/>
    <w:rsid w:val="00DB345F"/>
    <w:rsid w:val="00DB3535"/>
    <w:rsid w:val="00DB37C0"/>
    <w:rsid w:val="00DB3D1C"/>
    <w:rsid w:val="00DB4053"/>
    <w:rsid w:val="00DB4316"/>
    <w:rsid w:val="00DB45AE"/>
    <w:rsid w:val="00DB492A"/>
    <w:rsid w:val="00DB4BA2"/>
    <w:rsid w:val="00DB56BA"/>
    <w:rsid w:val="00DB591E"/>
    <w:rsid w:val="00DB5DFE"/>
    <w:rsid w:val="00DB63DB"/>
    <w:rsid w:val="00DB6870"/>
    <w:rsid w:val="00DB6A2B"/>
    <w:rsid w:val="00DB6EAB"/>
    <w:rsid w:val="00DB710E"/>
    <w:rsid w:val="00DB7365"/>
    <w:rsid w:val="00DB7520"/>
    <w:rsid w:val="00DB78C7"/>
    <w:rsid w:val="00DB7932"/>
    <w:rsid w:val="00DC0534"/>
    <w:rsid w:val="00DC0D95"/>
    <w:rsid w:val="00DC1014"/>
    <w:rsid w:val="00DC11EA"/>
    <w:rsid w:val="00DC1CFF"/>
    <w:rsid w:val="00DC1F49"/>
    <w:rsid w:val="00DC1F9C"/>
    <w:rsid w:val="00DC20BF"/>
    <w:rsid w:val="00DC24C3"/>
    <w:rsid w:val="00DC286F"/>
    <w:rsid w:val="00DC3343"/>
    <w:rsid w:val="00DC3411"/>
    <w:rsid w:val="00DC375F"/>
    <w:rsid w:val="00DC391B"/>
    <w:rsid w:val="00DC3992"/>
    <w:rsid w:val="00DC3BDA"/>
    <w:rsid w:val="00DC4141"/>
    <w:rsid w:val="00DC428F"/>
    <w:rsid w:val="00DC4A42"/>
    <w:rsid w:val="00DC4A58"/>
    <w:rsid w:val="00DC4AAE"/>
    <w:rsid w:val="00DC4FA0"/>
    <w:rsid w:val="00DC5855"/>
    <w:rsid w:val="00DC589C"/>
    <w:rsid w:val="00DC5AE2"/>
    <w:rsid w:val="00DC65A8"/>
    <w:rsid w:val="00DC6B10"/>
    <w:rsid w:val="00DC6C77"/>
    <w:rsid w:val="00DC6FEC"/>
    <w:rsid w:val="00DC744D"/>
    <w:rsid w:val="00DC7A53"/>
    <w:rsid w:val="00DD0525"/>
    <w:rsid w:val="00DD05B6"/>
    <w:rsid w:val="00DD061B"/>
    <w:rsid w:val="00DD0FE7"/>
    <w:rsid w:val="00DD1181"/>
    <w:rsid w:val="00DD12C6"/>
    <w:rsid w:val="00DD141A"/>
    <w:rsid w:val="00DD1516"/>
    <w:rsid w:val="00DD17DC"/>
    <w:rsid w:val="00DD1C3F"/>
    <w:rsid w:val="00DD1C58"/>
    <w:rsid w:val="00DD1F38"/>
    <w:rsid w:val="00DD1FD2"/>
    <w:rsid w:val="00DD204A"/>
    <w:rsid w:val="00DD237C"/>
    <w:rsid w:val="00DD2676"/>
    <w:rsid w:val="00DD29FB"/>
    <w:rsid w:val="00DD2A22"/>
    <w:rsid w:val="00DD2F34"/>
    <w:rsid w:val="00DD312E"/>
    <w:rsid w:val="00DD33FC"/>
    <w:rsid w:val="00DD35E3"/>
    <w:rsid w:val="00DD3651"/>
    <w:rsid w:val="00DD38B8"/>
    <w:rsid w:val="00DD3ACD"/>
    <w:rsid w:val="00DD3CFD"/>
    <w:rsid w:val="00DD3F23"/>
    <w:rsid w:val="00DD4138"/>
    <w:rsid w:val="00DD4396"/>
    <w:rsid w:val="00DD4D13"/>
    <w:rsid w:val="00DD4FEC"/>
    <w:rsid w:val="00DD5B77"/>
    <w:rsid w:val="00DD617F"/>
    <w:rsid w:val="00DD651B"/>
    <w:rsid w:val="00DD66BD"/>
    <w:rsid w:val="00DD66F6"/>
    <w:rsid w:val="00DD6A02"/>
    <w:rsid w:val="00DD72D3"/>
    <w:rsid w:val="00DD7AF8"/>
    <w:rsid w:val="00DE01D5"/>
    <w:rsid w:val="00DE0634"/>
    <w:rsid w:val="00DE0B1C"/>
    <w:rsid w:val="00DE0BA3"/>
    <w:rsid w:val="00DE0C2D"/>
    <w:rsid w:val="00DE11B7"/>
    <w:rsid w:val="00DE1701"/>
    <w:rsid w:val="00DE1FB4"/>
    <w:rsid w:val="00DE3609"/>
    <w:rsid w:val="00DE3D01"/>
    <w:rsid w:val="00DE3E29"/>
    <w:rsid w:val="00DE3E59"/>
    <w:rsid w:val="00DE4016"/>
    <w:rsid w:val="00DE48D8"/>
    <w:rsid w:val="00DE4D83"/>
    <w:rsid w:val="00DE4ED5"/>
    <w:rsid w:val="00DE4FA9"/>
    <w:rsid w:val="00DE4FCD"/>
    <w:rsid w:val="00DE5282"/>
    <w:rsid w:val="00DE564E"/>
    <w:rsid w:val="00DE5DF9"/>
    <w:rsid w:val="00DE5E21"/>
    <w:rsid w:val="00DE5E87"/>
    <w:rsid w:val="00DE5EFD"/>
    <w:rsid w:val="00DE5F67"/>
    <w:rsid w:val="00DE6787"/>
    <w:rsid w:val="00DE6A90"/>
    <w:rsid w:val="00DE6B82"/>
    <w:rsid w:val="00DE6C6D"/>
    <w:rsid w:val="00DE7398"/>
    <w:rsid w:val="00DE7431"/>
    <w:rsid w:val="00DE7434"/>
    <w:rsid w:val="00DE7E84"/>
    <w:rsid w:val="00DF01E8"/>
    <w:rsid w:val="00DF0420"/>
    <w:rsid w:val="00DF05D4"/>
    <w:rsid w:val="00DF099B"/>
    <w:rsid w:val="00DF0BA1"/>
    <w:rsid w:val="00DF0C1F"/>
    <w:rsid w:val="00DF1582"/>
    <w:rsid w:val="00DF1888"/>
    <w:rsid w:val="00DF3673"/>
    <w:rsid w:val="00DF3ABA"/>
    <w:rsid w:val="00DF3BD7"/>
    <w:rsid w:val="00DF3FFB"/>
    <w:rsid w:val="00DF44FB"/>
    <w:rsid w:val="00DF479F"/>
    <w:rsid w:val="00DF4A09"/>
    <w:rsid w:val="00DF510A"/>
    <w:rsid w:val="00DF5888"/>
    <w:rsid w:val="00DF5B27"/>
    <w:rsid w:val="00DF5CC4"/>
    <w:rsid w:val="00DF5EC1"/>
    <w:rsid w:val="00DF6762"/>
    <w:rsid w:val="00DF6B61"/>
    <w:rsid w:val="00DF6C7F"/>
    <w:rsid w:val="00DF6CB8"/>
    <w:rsid w:val="00DF714F"/>
    <w:rsid w:val="00DF7867"/>
    <w:rsid w:val="00DF7EE9"/>
    <w:rsid w:val="00DF7F7F"/>
    <w:rsid w:val="00E0000B"/>
    <w:rsid w:val="00E0014E"/>
    <w:rsid w:val="00E00227"/>
    <w:rsid w:val="00E006A8"/>
    <w:rsid w:val="00E0098F"/>
    <w:rsid w:val="00E00A9F"/>
    <w:rsid w:val="00E00FDD"/>
    <w:rsid w:val="00E01225"/>
    <w:rsid w:val="00E01667"/>
    <w:rsid w:val="00E01AD8"/>
    <w:rsid w:val="00E01EFC"/>
    <w:rsid w:val="00E01F7C"/>
    <w:rsid w:val="00E02AAF"/>
    <w:rsid w:val="00E02BC4"/>
    <w:rsid w:val="00E030D5"/>
    <w:rsid w:val="00E03492"/>
    <w:rsid w:val="00E03BB7"/>
    <w:rsid w:val="00E03F4C"/>
    <w:rsid w:val="00E04344"/>
    <w:rsid w:val="00E04448"/>
    <w:rsid w:val="00E048D7"/>
    <w:rsid w:val="00E04AEA"/>
    <w:rsid w:val="00E05066"/>
    <w:rsid w:val="00E050F6"/>
    <w:rsid w:val="00E05765"/>
    <w:rsid w:val="00E058C7"/>
    <w:rsid w:val="00E05991"/>
    <w:rsid w:val="00E05A1F"/>
    <w:rsid w:val="00E062F4"/>
    <w:rsid w:val="00E0666B"/>
    <w:rsid w:val="00E07010"/>
    <w:rsid w:val="00E100E0"/>
    <w:rsid w:val="00E102BE"/>
    <w:rsid w:val="00E106C1"/>
    <w:rsid w:val="00E107F0"/>
    <w:rsid w:val="00E11225"/>
    <w:rsid w:val="00E1190A"/>
    <w:rsid w:val="00E11A35"/>
    <w:rsid w:val="00E11EAA"/>
    <w:rsid w:val="00E11F22"/>
    <w:rsid w:val="00E11F4C"/>
    <w:rsid w:val="00E12129"/>
    <w:rsid w:val="00E122BB"/>
    <w:rsid w:val="00E124B0"/>
    <w:rsid w:val="00E129F3"/>
    <w:rsid w:val="00E12F5F"/>
    <w:rsid w:val="00E1332D"/>
    <w:rsid w:val="00E136ED"/>
    <w:rsid w:val="00E13C00"/>
    <w:rsid w:val="00E143BC"/>
    <w:rsid w:val="00E14676"/>
    <w:rsid w:val="00E14743"/>
    <w:rsid w:val="00E14BB0"/>
    <w:rsid w:val="00E14EBF"/>
    <w:rsid w:val="00E1579D"/>
    <w:rsid w:val="00E1644C"/>
    <w:rsid w:val="00E17418"/>
    <w:rsid w:val="00E17564"/>
    <w:rsid w:val="00E17591"/>
    <w:rsid w:val="00E17E47"/>
    <w:rsid w:val="00E200E7"/>
    <w:rsid w:val="00E202D8"/>
    <w:rsid w:val="00E202E0"/>
    <w:rsid w:val="00E20E2C"/>
    <w:rsid w:val="00E20EB3"/>
    <w:rsid w:val="00E20F56"/>
    <w:rsid w:val="00E21452"/>
    <w:rsid w:val="00E215ED"/>
    <w:rsid w:val="00E21702"/>
    <w:rsid w:val="00E21AEE"/>
    <w:rsid w:val="00E21E8F"/>
    <w:rsid w:val="00E21F72"/>
    <w:rsid w:val="00E22092"/>
    <w:rsid w:val="00E221B7"/>
    <w:rsid w:val="00E2252C"/>
    <w:rsid w:val="00E228E0"/>
    <w:rsid w:val="00E231ED"/>
    <w:rsid w:val="00E233FE"/>
    <w:rsid w:val="00E23999"/>
    <w:rsid w:val="00E23F5B"/>
    <w:rsid w:val="00E24010"/>
    <w:rsid w:val="00E24023"/>
    <w:rsid w:val="00E24245"/>
    <w:rsid w:val="00E24E23"/>
    <w:rsid w:val="00E24F63"/>
    <w:rsid w:val="00E255BB"/>
    <w:rsid w:val="00E26439"/>
    <w:rsid w:val="00E26916"/>
    <w:rsid w:val="00E26CD2"/>
    <w:rsid w:val="00E26D51"/>
    <w:rsid w:val="00E30229"/>
    <w:rsid w:val="00E30586"/>
    <w:rsid w:val="00E3121E"/>
    <w:rsid w:val="00E31532"/>
    <w:rsid w:val="00E3165C"/>
    <w:rsid w:val="00E31721"/>
    <w:rsid w:val="00E31836"/>
    <w:rsid w:val="00E31CFD"/>
    <w:rsid w:val="00E31E74"/>
    <w:rsid w:val="00E31E75"/>
    <w:rsid w:val="00E32105"/>
    <w:rsid w:val="00E3222A"/>
    <w:rsid w:val="00E3235C"/>
    <w:rsid w:val="00E328C0"/>
    <w:rsid w:val="00E32CB1"/>
    <w:rsid w:val="00E330A9"/>
    <w:rsid w:val="00E3312E"/>
    <w:rsid w:val="00E33383"/>
    <w:rsid w:val="00E334E9"/>
    <w:rsid w:val="00E33BB6"/>
    <w:rsid w:val="00E3413B"/>
    <w:rsid w:val="00E344D3"/>
    <w:rsid w:val="00E349F3"/>
    <w:rsid w:val="00E3516C"/>
    <w:rsid w:val="00E3551C"/>
    <w:rsid w:val="00E357EF"/>
    <w:rsid w:val="00E35895"/>
    <w:rsid w:val="00E3613B"/>
    <w:rsid w:val="00E366F0"/>
    <w:rsid w:val="00E37922"/>
    <w:rsid w:val="00E37B8C"/>
    <w:rsid w:val="00E400D5"/>
    <w:rsid w:val="00E40169"/>
    <w:rsid w:val="00E401E5"/>
    <w:rsid w:val="00E404F6"/>
    <w:rsid w:val="00E405A2"/>
    <w:rsid w:val="00E4086A"/>
    <w:rsid w:val="00E408CD"/>
    <w:rsid w:val="00E40C33"/>
    <w:rsid w:val="00E4141A"/>
    <w:rsid w:val="00E4194D"/>
    <w:rsid w:val="00E41DB6"/>
    <w:rsid w:val="00E41F5D"/>
    <w:rsid w:val="00E41FD1"/>
    <w:rsid w:val="00E424BB"/>
    <w:rsid w:val="00E4262E"/>
    <w:rsid w:val="00E437EA"/>
    <w:rsid w:val="00E43A91"/>
    <w:rsid w:val="00E43C9F"/>
    <w:rsid w:val="00E43FE6"/>
    <w:rsid w:val="00E445A4"/>
    <w:rsid w:val="00E44AB9"/>
    <w:rsid w:val="00E44AD3"/>
    <w:rsid w:val="00E45134"/>
    <w:rsid w:val="00E45E67"/>
    <w:rsid w:val="00E45F2C"/>
    <w:rsid w:val="00E46178"/>
    <w:rsid w:val="00E46432"/>
    <w:rsid w:val="00E47155"/>
    <w:rsid w:val="00E472D9"/>
    <w:rsid w:val="00E501D5"/>
    <w:rsid w:val="00E5041B"/>
    <w:rsid w:val="00E50537"/>
    <w:rsid w:val="00E50A08"/>
    <w:rsid w:val="00E51B12"/>
    <w:rsid w:val="00E52165"/>
    <w:rsid w:val="00E52B9B"/>
    <w:rsid w:val="00E52D8A"/>
    <w:rsid w:val="00E5306C"/>
    <w:rsid w:val="00E53070"/>
    <w:rsid w:val="00E53CBA"/>
    <w:rsid w:val="00E53CBF"/>
    <w:rsid w:val="00E54056"/>
    <w:rsid w:val="00E5456A"/>
    <w:rsid w:val="00E545C1"/>
    <w:rsid w:val="00E55E56"/>
    <w:rsid w:val="00E55FE0"/>
    <w:rsid w:val="00E560A1"/>
    <w:rsid w:val="00E56EEF"/>
    <w:rsid w:val="00E57155"/>
    <w:rsid w:val="00E603B6"/>
    <w:rsid w:val="00E60636"/>
    <w:rsid w:val="00E60EF8"/>
    <w:rsid w:val="00E60F1E"/>
    <w:rsid w:val="00E614FC"/>
    <w:rsid w:val="00E6177C"/>
    <w:rsid w:val="00E617B9"/>
    <w:rsid w:val="00E6207B"/>
    <w:rsid w:val="00E627CF"/>
    <w:rsid w:val="00E62D27"/>
    <w:rsid w:val="00E6326B"/>
    <w:rsid w:val="00E63484"/>
    <w:rsid w:val="00E6372E"/>
    <w:rsid w:val="00E63863"/>
    <w:rsid w:val="00E63B37"/>
    <w:rsid w:val="00E63B74"/>
    <w:rsid w:val="00E63D1E"/>
    <w:rsid w:val="00E63E46"/>
    <w:rsid w:val="00E64B8E"/>
    <w:rsid w:val="00E64CD7"/>
    <w:rsid w:val="00E64DEA"/>
    <w:rsid w:val="00E65294"/>
    <w:rsid w:val="00E654ED"/>
    <w:rsid w:val="00E65531"/>
    <w:rsid w:val="00E655C0"/>
    <w:rsid w:val="00E65BFC"/>
    <w:rsid w:val="00E65DEA"/>
    <w:rsid w:val="00E65EAC"/>
    <w:rsid w:val="00E65FE0"/>
    <w:rsid w:val="00E665BA"/>
    <w:rsid w:val="00E66E27"/>
    <w:rsid w:val="00E66F51"/>
    <w:rsid w:val="00E670C3"/>
    <w:rsid w:val="00E671CA"/>
    <w:rsid w:val="00E67870"/>
    <w:rsid w:val="00E67DDF"/>
    <w:rsid w:val="00E67EDD"/>
    <w:rsid w:val="00E67F25"/>
    <w:rsid w:val="00E705CE"/>
    <w:rsid w:val="00E706A1"/>
    <w:rsid w:val="00E7076E"/>
    <w:rsid w:val="00E70F6F"/>
    <w:rsid w:val="00E7151D"/>
    <w:rsid w:val="00E736A4"/>
    <w:rsid w:val="00E738CF"/>
    <w:rsid w:val="00E74090"/>
    <w:rsid w:val="00E748EE"/>
    <w:rsid w:val="00E751CF"/>
    <w:rsid w:val="00E7557B"/>
    <w:rsid w:val="00E75796"/>
    <w:rsid w:val="00E757CC"/>
    <w:rsid w:val="00E76021"/>
    <w:rsid w:val="00E761BE"/>
    <w:rsid w:val="00E76F33"/>
    <w:rsid w:val="00E76F42"/>
    <w:rsid w:val="00E7744D"/>
    <w:rsid w:val="00E774D7"/>
    <w:rsid w:val="00E77BFB"/>
    <w:rsid w:val="00E8042C"/>
    <w:rsid w:val="00E80596"/>
    <w:rsid w:val="00E80C36"/>
    <w:rsid w:val="00E80FC0"/>
    <w:rsid w:val="00E8188A"/>
    <w:rsid w:val="00E81963"/>
    <w:rsid w:val="00E81D14"/>
    <w:rsid w:val="00E8202E"/>
    <w:rsid w:val="00E83240"/>
    <w:rsid w:val="00E832A4"/>
    <w:rsid w:val="00E83545"/>
    <w:rsid w:val="00E84748"/>
    <w:rsid w:val="00E84BCE"/>
    <w:rsid w:val="00E84F7C"/>
    <w:rsid w:val="00E85418"/>
    <w:rsid w:val="00E85D6C"/>
    <w:rsid w:val="00E866FC"/>
    <w:rsid w:val="00E86715"/>
    <w:rsid w:val="00E86721"/>
    <w:rsid w:val="00E868CF"/>
    <w:rsid w:val="00E869D8"/>
    <w:rsid w:val="00E87769"/>
    <w:rsid w:val="00E87D17"/>
    <w:rsid w:val="00E9007D"/>
    <w:rsid w:val="00E91D10"/>
    <w:rsid w:val="00E91F41"/>
    <w:rsid w:val="00E92023"/>
    <w:rsid w:val="00E9224B"/>
    <w:rsid w:val="00E926CB"/>
    <w:rsid w:val="00E92C6A"/>
    <w:rsid w:val="00E930D1"/>
    <w:rsid w:val="00E93321"/>
    <w:rsid w:val="00E933CB"/>
    <w:rsid w:val="00E93579"/>
    <w:rsid w:val="00E93E44"/>
    <w:rsid w:val="00E949B9"/>
    <w:rsid w:val="00E94AE1"/>
    <w:rsid w:val="00E94FA8"/>
    <w:rsid w:val="00E95E72"/>
    <w:rsid w:val="00E96068"/>
    <w:rsid w:val="00E96227"/>
    <w:rsid w:val="00E9623B"/>
    <w:rsid w:val="00E9661D"/>
    <w:rsid w:val="00E96BD3"/>
    <w:rsid w:val="00E9717F"/>
    <w:rsid w:val="00E9721B"/>
    <w:rsid w:val="00E9765F"/>
    <w:rsid w:val="00EA0FE7"/>
    <w:rsid w:val="00EA17CC"/>
    <w:rsid w:val="00EA2B90"/>
    <w:rsid w:val="00EA32A7"/>
    <w:rsid w:val="00EA3CC7"/>
    <w:rsid w:val="00EA3D3A"/>
    <w:rsid w:val="00EA4BB4"/>
    <w:rsid w:val="00EA4F76"/>
    <w:rsid w:val="00EA51D5"/>
    <w:rsid w:val="00EA57A5"/>
    <w:rsid w:val="00EA57B0"/>
    <w:rsid w:val="00EA57CE"/>
    <w:rsid w:val="00EA683E"/>
    <w:rsid w:val="00EA6BBC"/>
    <w:rsid w:val="00EA742C"/>
    <w:rsid w:val="00EA7A6A"/>
    <w:rsid w:val="00EA7F61"/>
    <w:rsid w:val="00EA7FCC"/>
    <w:rsid w:val="00EB01B3"/>
    <w:rsid w:val="00EB05B5"/>
    <w:rsid w:val="00EB085B"/>
    <w:rsid w:val="00EB1346"/>
    <w:rsid w:val="00EB1BF6"/>
    <w:rsid w:val="00EB2DAC"/>
    <w:rsid w:val="00EB3079"/>
    <w:rsid w:val="00EB3195"/>
    <w:rsid w:val="00EB332A"/>
    <w:rsid w:val="00EB3CB0"/>
    <w:rsid w:val="00EB3F31"/>
    <w:rsid w:val="00EB41C5"/>
    <w:rsid w:val="00EB42BF"/>
    <w:rsid w:val="00EB4FC0"/>
    <w:rsid w:val="00EB556C"/>
    <w:rsid w:val="00EB567D"/>
    <w:rsid w:val="00EB57A9"/>
    <w:rsid w:val="00EB5AB3"/>
    <w:rsid w:val="00EB6DD0"/>
    <w:rsid w:val="00EB6EDB"/>
    <w:rsid w:val="00EB7194"/>
    <w:rsid w:val="00EB795B"/>
    <w:rsid w:val="00EC1B58"/>
    <w:rsid w:val="00EC1E08"/>
    <w:rsid w:val="00EC2704"/>
    <w:rsid w:val="00EC27A9"/>
    <w:rsid w:val="00EC2925"/>
    <w:rsid w:val="00EC2A8E"/>
    <w:rsid w:val="00EC2BBE"/>
    <w:rsid w:val="00EC2CCF"/>
    <w:rsid w:val="00EC301C"/>
    <w:rsid w:val="00EC363E"/>
    <w:rsid w:val="00EC3B95"/>
    <w:rsid w:val="00EC4A74"/>
    <w:rsid w:val="00EC4E47"/>
    <w:rsid w:val="00EC551B"/>
    <w:rsid w:val="00EC5810"/>
    <w:rsid w:val="00EC587C"/>
    <w:rsid w:val="00EC58B9"/>
    <w:rsid w:val="00EC5B2C"/>
    <w:rsid w:val="00EC5BB9"/>
    <w:rsid w:val="00EC5D2E"/>
    <w:rsid w:val="00EC6224"/>
    <w:rsid w:val="00EC648D"/>
    <w:rsid w:val="00EC66B3"/>
    <w:rsid w:val="00EC710E"/>
    <w:rsid w:val="00EC72C1"/>
    <w:rsid w:val="00EC7660"/>
    <w:rsid w:val="00EC7901"/>
    <w:rsid w:val="00EC7FBA"/>
    <w:rsid w:val="00ED016F"/>
    <w:rsid w:val="00ED0190"/>
    <w:rsid w:val="00ED0F90"/>
    <w:rsid w:val="00ED1A1F"/>
    <w:rsid w:val="00ED1AE2"/>
    <w:rsid w:val="00ED22A4"/>
    <w:rsid w:val="00ED2457"/>
    <w:rsid w:val="00ED24A2"/>
    <w:rsid w:val="00ED2A83"/>
    <w:rsid w:val="00ED30D2"/>
    <w:rsid w:val="00ED31A8"/>
    <w:rsid w:val="00ED3271"/>
    <w:rsid w:val="00ED35EF"/>
    <w:rsid w:val="00ED3D99"/>
    <w:rsid w:val="00ED4B67"/>
    <w:rsid w:val="00ED538A"/>
    <w:rsid w:val="00ED5CBB"/>
    <w:rsid w:val="00ED679A"/>
    <w:rsid w:val="00ED6CC5"/>
    <w:rsid w:val="00ED6E5F"/>
    <w:rsid w:val="00ED7206"/>
    <w:rsid w:val="00ED766B"/>
    <w:rsid w:val="00ED79B4"/>
    <w:rsid w:val="00ED7E87"/>
    <w:rsid w:val="00EE058E"/>
    <w:rsid w:val="00EE06EE"/>
    <w:rsid w:val="00EE18D8"/>
    <w:rsid w:val="00EE1F00"/>
    <w:rsid w:val="00EE27C8"/>
    <w:rsid w:val="00EE2EBD"/>
    <w:rsid w:val="00EE37A1"/>
    <w:rsid w:val="00EE3BAF"/>
    <w:rsid w:val="00EE3DBB"/>
    <w:rsid w:val="00EE4532"/>
    <w:rsid w:val="00EE4964"/>
    <w:rsid w:val="00EE4BB7"/>
    <w:rsid w:val="00EE5166"/>
    <w:rsid w:val="00EE51FD"/>
    <w:rsid w:val="00EE557E"/>
    <w:rsid w:val="00EE5DC2"/>
    <w:rsid w:val="00EE5F0E"/>
    <w:rsid w:val="00EE63F4"/>
    <w:rsid w:val="00EE6631"/>
    <w:rsid w:val="00EE6A4F"/>
    <w:rsid w:val="00EE6C44"/>
    <w:rsid w:val="00EE6D9A"/>
    <w:rsid w:val="00EE6DC8"/>
    <w:rsid w:val="00EE732C"/>
    <w:rsid w:val="00EE7358"/>
    <w:rsid w:val="00EE7B3C"/>
    <w:rsid w:val="00EF07C4"/>
    <w:rsid w:val="00EF0929"/>
    <w:rsid w:val="00EF094B"/>
    <w:rsid w:val="00EF09F6"/>
    <w:rsid w:val="00EF0A49"/>
    <w:rsid w:val="00EF0FA1"/>
    <w:rsid w:val="00EF120E"/>
    <w:rsid w:val="00EF14B2"/>
    <w:rsid w:val="00EF14F9"/>
    <w:rsid w:val="00EF1625"/>
    <w:rsid w:val="00EF2159"/>
    <w:rsid w:val="00EF2982"/>
    <w:rsid w:val="00EF2DDA"/>
    <w:rsid w:val="00EF2DDC"/>
    <w:rsid w:val="00EF3101"/>
    <w:rsid w:val="00EF349F"/>
    <w:rsid w:val="00EF41AE"/>
    <w:rsid w:val="00EF4C1F"/>
    <w:rsid w:val="00EF518A"/>
    <w:rsid w:val="00EF5B57"/>
    <w:rsid w:val="00EF5D7F"/>
    <w:rsid w:val="00EF6177"/>
    <w:rsid w:val="00EF62AE"/>
    <w:rsid w:val="00EF6E01"/>
    <w:rsid w:val="00EF6EF1"/>
    <w:rsid w:val="00EF6F7C"/>
    <w:rsid w:val="00EF7E4F"/>
    <w:rsid w:val="00F001B8"/>
    <w:rsid w:val="00F00493"/>
    <w:rsid w:val="00F00CE1"/>
    <w:rsid w:val="00F00DA9"/>
    <w:rsid w:val="00F019E5"/>
    <w:rsid w:val="00F01A69"/>
    <w:rsid w:val="00F02006"/>
    <w:rsid w:val="00F020A8"/>
    <w:rsid w:val="00F0269F"/>
    <w:rsid w:val="00F0295A"/>
    <w:rsid w:val="00F02DB3"/>
    <w:rsid w:val="00F02EAD"/>
    <w:rsid w:val="00F03157"/>
    <w:rsid w:val="00F0353D"/>
    <w:rsid w:val="00F03861"/>
    <w:rsid w:val="00F038AD"/>
    <w:rsid w:val="00F039C1"/>
    <w:rsid w:val="00F03ABF"/>
    <w:rsid w:val="00F03D4F"/>
    <w:rsid w:val="00F0413B"/>
    <w:rsid w:val="00F0452D"/>
    <w:rsid w:val="00F0478C"/>
    <w:rsid w:val="00F04C08"/>
    <w:rsid w:val="00F04C9B"/>
    <w:rsid w:val="00F04CA1"/>
    <w:rsid w:val="00F05168"/>
    <w:rsid w:val="00F053BF"/>
    <w:rsid w:val="00F05463"/>
    <w:rsid w:val="00F063E3"/>
    <w:rsid w:val="00F0716F"/>
    <w:rsid w:val="00F07A54"/>
    <w:rsid w:val="00F10335"/>
    <w:rsid w:val="00F105F3"/>
    <w:rsid w:val="00F109B4"/>
    <w:rsid w:val="00F10D0D"/>
    <w:rsid w:val="00F11238"/>
    <w:rsid w:val="00F11674"/>
    <w:rsid w:val="00F11E00"/>
    <w:rsid w:val="00F11FAC"/>
    <w:rsid w:val="00F1261A"/>
    <w:rsid w:val="00F12E35"/>
    <w:rsid w:val="00F13642"/>
    <w:rsid w:val="00F13834"/>
    <w:rsid w:val="00F13E7A"/>
    <w:rsid w:val="00F14F42"/>
    <w:rsid w:val="00F1524F"/>
    <w:rsid w:val="00F1536E"/>
    <w:rsid w:val="00F15460"/>
    <w:rsid w:val="00F1582F"/>
    <w:rsid w:val="00F15C51"/>
    <w:rsid w:val="00F15DF2"/>
    <w:rsid w:val="00F163F8"/>
    <w:rsid w:val="00F16B1B"/>
    <w:rsid w:val="00F17776"/>
    <w:rsid w:val="00F17930"/>
    <w:rsid w:val="00F17BF3"/>
    <w:rsid w:val="00F20DC1"/>
    <w:rsid w:val="00F21665"/>
    <w:rsid w:val="00F21D5A"/>
    <w:rsid w:val="00F2255E"/>
    <w:rsid w:val="00F22705"/>
    <w:rsid w:val="00F22AF4"/>
    <w:rsid w:val="00F22E73"/>
    <w:rsid w:val="00F233D2"/>
    <w:rsid w:val="00F236A5"/>
    <w:rsid w:val="00F2382E"/>
    <w:rsid w:val="00F238EB"/>
    <w:rsid w:val="00F23AA5"/>
    <w:rsid w:val="00F23F43"/>
    <w:rsid w:val="00F2461D"/>
    <w:rsid w:val="00F24DC2"/>
    <w:rsid w:val="00F24E1E"/>
    <w:rsid w:val="00F251CF"/>
    <w:rsid w:val="00F25540"/>
    <w:rsid w:val="00F255E5"/>
    <w:rsid w:val="00F259CC"/>
    <w:rsid w:val="00F25F86"/>
    <w:rsid w:val="00F26108"/>
    <w:rsid w:val="00F26D8C"/>
    <w:rsid w:val="00F26EFF"/>
    <w:rsid w:val="00F26FF4"/>
    <w:rsid w:val="00F27739"/>
    <w:rsid w:val="00F27ED3"/>
    <w:rsid w:val="00F30147"/>
    <w:rsid w:val="00F306A2"/>
    <w:rsid w:val="00F30C2C"/>
    <w:rsid w:val="00F31A98"/>
    <w:rsid w:val="00F3228F"/>
    <w:rsid w:val="00F323F3"/>
    <w:rsid w:val="00F32471"/>
    <w:rsid w:val="00F3251B"/>
    <w:rsid w:val="00F32538"/>
    <w:rsid w:val="00F32580"/>
    <w:rsid w:val="00F32A79"/>
    <w:rsid w:val="00F32F9A"/>
    <w:rsid w:val="00F338FD"/>
    <w:rsid w:val="00F33A43"/>
    <w:rsid w:val="00F33A7A"/>
    <w:rsid w:val="00F3428C"/>
    <w:rsid w:val="00F343CD"/>
    <w:rsid w:val="00F35125"/>
    <w:rsid w:val="00F352B9"/>
    <w:rsid w:val="00F35599"/>
    <w:rsid w:val="00F35993"/>
    <w:rsid w:val="00F35ABC"/>
    <w:rsid w:val="00F35CE5"/>
    <w:rsid w:val="00F36165"/>
    <w:rsid w:val="00F37042"/>
    <w:rsid w:val="00F3713D"/>
    <w:rsid w:val="00F371EE"/>
    <w:rsid w:val="00F378F7"/>
    <w:rsid w:val="00F37D6F"/>
    <w:rsid w:val="00F37DFB"/>
    <w:rsid w:val="00F37E93"/>
    <w:rsid w:val="00F400E0"/>
    <w:rsid w:val="00F404C4"/>
    <w:rsid w:val="00F404DF"/>
    <w:rsid w:val="00F40A65"/>
    <w:rsid w:val="00F40F9B"/>
    <w:rsid w:val="00F415C5"/>
    <w:rsid w:val="00F416B2"/>
    <w:rsid w:val="00F4179A"/>
    <w:rsid w:val="00F42850"/>
    <w:rsid w:val="00F42F81"/>
    <w:rsid w:val="00F43269"/>
    <w:rsid w:val="00F43288"/>
    <w:rsid w:val="00F4375F"/>
    <w:rsid w:val="00F43AB2"/>
    <w:rsid w:val="00F43B0B"/>
    <w:rsid w:val="00F43C88"/>
    <w:rsid w:val="00F43FA1"/>
    <w:rsid w:val="00F4406E"/>
    <w:rsid w:val="00F44097"/>
    <w:rsid w:val="00F444A9"/>
    <w:rsid w:val="00F4466B"/>
    <w:rsid w:val="00F4497A"/>
    <w:rsid w:val="00F44D37"/>
    <w:rsid w:val="00F44DE8"/>
    <w:rsid w:val="00F44FD1"/>
    <w:rsid w:val="00F450DE"/>
    <w:rsid w:val="00F454E9"/>
    <w:rsid w:val="00F457FF"/>
    <w:rsid w:val="00F45B1B"/>
    <w:rsid w:val="00F4601C"/>
    <w:rsid w:val="00F462F6"/>
    <w:rsid w:val="00F46374"/>
    <w:rsid w:val="00F46577"/>
    <w:rsid w:val="00F46FE9"/>
    <w:rsid w:val="00F4706B"/>
    <w:rsid w:val="00F47BAE"/>
    <w:rsid w:val="00F47D42"/>
    <w:rsid w:val="00F47EDA"/>
    <w:rsid w:val="00F50274"/>
    <w:rsid w:val="00F50280"/>
    <w:rsid w:val="00F5056D"/>
    <w:rsid w:val="00F507AA"/>
    <w:rsid w:val="00F508F3"/>
    <w:rsid w:val="00F50A9A"/>
    <w:rsid w:val="00F515E5"/>
    <w:rsid w:val="00F51717"/>
    <w:rsid w:val="00F51853"/>
    <w:rsid w:val="00F51D25"/>
    <w:rsid w:val="00F53CC0"/>
    <w:rsid w:val="00F5413F"/>
    <w:rsid w:val="00F542CC"/>
    <w:rsid w:val="00F54518"/>
    <w:rsid w:val="00F54768"/>
    <w:rsid w:val="00F54A6A"/>
    <w:rsid w:val="00F54E0B"/>
    <w:rsid w:val="00F555B0"/>
    <w:rsid w:val="00F55F42"/>
    <w:rsid w:val="00F5606E"/>
    <w:rsid w:val="00F56371"/>
    <w:rsid w:val="00F56A8C"/>
    <w:rsid w:val="00F56F9D"/>
    <w:rsid w:val="00F57BFD"/>
    <w:rsid w:val="00F57FC9"/>
    <w:rsid w:val="00F60286"/>
    <w:rsid w:val="00F60933"/>
    <w:rsid w:val="00F610E5"/>
    <w:rsid w:val="00F6154A"/>
    <w:rsid w:val="00F61988"/>
    <w:rsid w:val="00F61FB6"/>
    <w:rsid w:val="00F6299D"/>
    <w:rsid w:val="00F62CD7"/>
    <w:rsid w:val="00F62E57"/>
    <w:rsid w:val="00F6327B"/>
    <w:rsid w:val="00F63310"/>
    <w:rsid w:val="00F639C3"/>
    <w:rsid w:val="00F63A50"/>
    <w:rsid w:val="00F63AA4"/>
    <w:rsid w:val="00F63D02"/>
    <w:rsid w:val="00F63DA6"/>
    <w:rsid w:val="00F64004"/>
    <w:rsid w:val="00F64009"/>
    <w:rsid w:val="00F64733"/>
    <w:rsid w:val="00F64AD9"/>
    <w:rsid w:val="00F64CBE"/>
    <w:rsid w:val="00F64CFB"/>
    <w:rsid w:val="00F64DDE"/>
    <w:rsid w:val="00F66104"/>
    <w:rsid w:val="00F662D2"/>
    <w:rsid w:val="00F66899"/>
    <w:rsid w:val="00F6699F"/>
    <w:rsid w:val="00F66BC2"/>
    <w:rsid w:val="00F66EE6"/>
    <w:rsid w:val="00F67ADB"/>
    <w:rsid w:val="00F67B8C"/>
    <w:rsid w:val="00F67CC9"/>
    <w:rsid w:val="00F67D40"/>
    <w:rsid w:val="00F67D52"/>
    <w:rsid w:val="00F70024"/>
    <w:rsid w:val="00F701BC"/>
    <w:rsid w:val="00F708D5"/>
    <w:rsid w:val="00F70D17"/>
    <w:rsid w:val="00F70E3D"/>
    <w:rsid w:val="00F7139F"/>
    <w:rsid w:val="00F716A5"/>
    <w:rsid w:val="00F71756"/>
    <w:rsid w:val="00F717DB"/>
    <w:rsid w:val="00F71F6B"/>
    <w:rsid w:val="00F7270B"/>
    <w:rsid w:val="00F729CB"/>
    <w:rsid w:val="00F72DED"/>
    <w:rsid w:val="00F72F24"/>
    <w:rsid w:val="00F73490"/>
    <w:rsid w:val="00F73621"/>
    <w:rsid w:val="00F73724"/>
    <w:rsid w:val="00F7391A"/>
    <w:rsid w:val="00F74A9D"/>
    <w:rsid w:val="00F75574"/>
    <w:rsid w:val="00F75598"/>
    <w:rsid w:val="00F759C8"/>
    <w:rsid w:val="00F75FBE"/>
    <w:rsid w:val="00F76DAD"/>
    <w:rsid w:val="00F76F54"/>
    <w:rsid w:val="00F771B3"/>
    <w:rsid w:val="00F772A1"/>
    <w:rsid w:val="00F77551"/>
    <w:rsid w:val="00F7762F"/>
    <w:rsid w:val="00F77D82"/>
    <w:rsid w:val="00F8080A"/>
    <w:rsid w:val="00F80D23"/>
    <w:rsid w:val="00F8128B"/>
    <w:rsid w:val="00F812C7"/>
    <w:rsid w:val="00F81743"/>
    <w:rsid w:val="00F8209E"/>
    <w:rsid w:val="00F828A3"/>
    <w:rsid w:val="00F82C97"/>
    <w:rsid w:val="00F8346C"/>
    <w:rsid w:val="00F837E3"/>
    <w:rsid w:val="00F83B58"/>
    <w:rsid w:val="00F83EC6"/>
    <w:rsid w:val="00F84201"/>
    <w:rsid w:val="00F845EC"/>
    <w:rsid w:val="00F848A2"/>
    <w:rsid w:val="00F84C0A"/>
    <w:rsid w:val="00F855D8"/>
    <w:rsid w:val="00F85742"/>
    <w:rsid w:val="00F85F81"/>
    <w:rsid w:val="00F867BE"/>
    <w:rsid w:val="00F86D4F"/>
    <w:rsid w:val="00F87281"/>
    <w:rsid w:val="00F8730B"/>
    <w:rsid w:val="00F8798A"/>
    <w:rsid w:val="00F87BFA"/>
    <w:rsid w:val="00F87C30"/>
    <w:rsid w:val="00F87EA6"/>
    <w:rsid w:val="00F87ED4"/>
    <w:rsid w:val="00F90050"/>
    <w:rsid w:val="00F91389"/>
    <w:rsid w:val="00F917CA"/>
    <w:rsid w:val="00F9181D"/>
    <w:rsid w:val="00F91C58"/>
    <w:rsid w:val="00F91EE0"/>
    <w:rsid w:val="00F92037"/>
    <w:rsid w:val="00F92086"/>
    <w:rsid w:val="00F92148"/>
    <w:rsid w:val="00F92547"/>
    <w:rsid w:val="00F926E6"/>
    <w:rsid w:val="00F9295B"/>
    <w:rsid w:val="00F92E9C"/>
    <w:rsid w:val="00F930A1"/>
    <w:rsid w:val="00F9336D"/>
    <w:rsid w:val="00F935C1"/>
    <w:rsid w:val="00F9360F"/>
    <w:rsid w:val="00F9364F"/>
    <w:rsid w:val="00F93A88"/>
    <w:rsid w:val="00F93CE6"/>
    <w:rsid w:val="00F93FA6"/>
    <w:rsid w:val="00F9416F"/>
    <w:rsid w:val="00F9489D"/>
    <w:rsid w:val="00F94EE4"/>
    <w:rsid w:val="00F94FB6"/>
    <w:rsid w:val="00F952DD"/>
    <w:rsid w:val="00F953A6"/>
    <w:rsid w:val="00F95548"/>
    <w:rsid w:val="00F9563C"/>
    <w:rsid w:val="00F957D9"/>
    <w:rsid w:val="00F959C1"/>
    <w:rsid w:val="00F95B78"/>
    <w:rsid w:val="00F95EE0"/>
    <w:rsid w:val="00F96987"/>
    <w:rsid w:val="00F969FD"/>
    <w:rsid w:val="00F96A07"/>
    <w:rsid w:val="00F96BEA"/>
    <w:rsid w:val="00F96F1C"/>
    <w:rsid w:val="00F96FB6"/>
    <w:rsid w:val="00F9731D"/>
    <w:rsid w:val="00F97929"/>
    <w:rsid w:val="00F97DD6"/>
    <w:rsid w:val="00FA00B6"/>
    <w:rsid w:val="00FA062E"/>
    <w:rsid w:val="00FA0860"/>
    <w:rsid w:val="00FA0879"/>
    <w:rsid w:val="00FA103F"/>
    <w:rsid w:val="00FA13B7"/>
    <w:rsid w:val="00FA17D8"/>
    <w:rsid w:val="00FA1AAE"/>
    <w:rsid w:val="00FA226B"/>
    <w:rsid w:val="00FA26C6"/>
    <w:rsid w:val="00FA3347"/>
    <w:rsid w:val="00FA3527"/>
    <w:rsid w:val="00FA3776"/>
    <w:rsid w:val="00FA398B"/>
    <w:rsid w:val="00FA40BA"/>
    <w:rsid w:val="00FA47BE"/>
    <w:rsid w:val="00FA4D10"/>
    <w:rsid w:val="00FA50CA"/>
    <w:rsid w:val="00FA51FB"/>
    <w:rsid w:val="00FA526D"/>
    <w:rsid w:val="00FA5B06"/>
    <w:rsid w:val="00FA5BE0"/>
    <w:rsid w:val="00FA5F72"/>
    <w:rsid w:val="00FA61B5"/>
    <w:rsid w:val="00FA639C"/>
    <w:rsid w:val="00FA6478"/>
    <w:rsid w:val="00FA6AA8"/>
    <w:rsid w:val="00FA6AF0"/>
    <w:rsid w:val="00FA6DC3"/>
    <w:rsid w:val="00FA6F36"/>
    <w:rsid w:val="00FA7CE3"/>
    <w:rsid w:val="00FB0643"/>
    <w:rsid w:val="00FB0B2C"/>
    <w:rsid w:val="00FB0C8C"/>
    <w:rsid w:val="00FB0CD4"/>
    <w:rsid w:val="00FB121B"/>
    <w:rsid w:val="00FB17A9"/>
    <w:rsid w:val="00FB19BA"/>
    <w:rsid w:val="00FB267D"/>
    <w:rsid w:val="00FB2733"/>
    <w:rsid w:val="00FB276F"/>
    <w:rsid w:val="00FB2943"/>
    <w:rsid w:val="00FB31EC"/>
    <w:rsid w:val="00FB3E6F"/>
    <w:rsid w:val="00FB40A7"/>
    <w:rsid w:val="00FB4112"/>
    <w:rsid w:val="00FB5455"/>
    <w:rsid w:val="00FB5D21"/>
    <w:rsid w:val="00FB5EFA"/>
    <w:rsid w:val="00FB609B"/>
    <w:rsid w:val="00FB7261"/>
    <w:rsid w:val="00FB751B"/>
    <w:rsid w:val="00FB7FAD"/>
    <w:rsid w:val="00FC0124"/>
    <w:rsid w:val="00FC085E"/>
    <w:rsid w:val="00FC0BDD"/>
    <w:rsid w:val="00FC0EB6"/>
    <w:rsid w:val="00FC0FB8"/>
    <w:rsid w:val="00FC1203"/>
    <w:rsid w:val="00FC1251"/>
    <w:rsid w:val="00FC144C"/>
    <w:rsid w:val="00FC1A34"/>
    <w:rsid w:val="00FC1B56"/>
    <w:rsid w:val="00FC2052"/>
    <w:rsid w:val="00FC27B4"/>
    <w:rsid w:val="00FC2A62"/>
    <w:rsid w:val="00FC3993"/>
    <w:rsid w:val="00FC43BB"/>
    <w:rsid w:val="00FC4ADF"/>
    <w:rsid w:val="00FC4F6A"/>
    <w:rsid w:val="00FC51B1"/>
    <w:rsid w:val="00FC5D81"/>
    <w:rsid w:val="00FC6BED"/>
    <w:rsid w:val="00FC6BFE"/>
    <w:rsid w:val="00FC6FCC"/>
    <w:rsid w:val="00FC772D"/>
    <w:rsid w:val="00FC7F93"/>
    <w:rsid w:val="00FD0AD4"/>
    <w:rsid w:val="00FD1126"/>
    <w:rsid w:val="00FD20B8"/>
    <w:rsid w:val="00FD221F"/>
    <w:rsid w:val="00FD2611"/>
    <w:rsid w:val="00FD2EFD"/>
    <w:rsid w:val="00FD309F"/>
    <w:rsid w:val="00FD3A1F"/>
    <w:rsid w:val="00FD3AE7"/>
    <w:rsid w:val="00FD3DBD"/>
    <w:rsid w:val="00FD4280"/>
    <w:rsid w:val="00FD44B1"/>
    <w:rsid w:val="00FD50A0"/>
    <w:rsid w:val="00FD5506"/>
    <w:rsid w:val="00FD5659"/>
    <w:rsid w:val="00FD6065"/>
    <w:rsid w:val="00FD60BA"/>
    <w:rsid w:val="00FD63CF"/>
    <w:rsid w:val="00FD66CA"/>
    <w:rsid w:val="00FD670B"/>
    <w:rsid w:val="00FD7F2D"/>
    <w:rsid w:val="00FE0450"/>
    <w:rsid w:val="00FE09A8"/>
    <w:rsid w:val="00FE0A97"/>
    <w:rsid w:val="00FE0B19"/>
    <w:rsid w:val="00FE0C70"/>
    <w:rsid w:val="00FE10FF"/>
    <w:rsid w:val="00FE155E"/>
    <w:rsid w:val="00FE1B07"/>
    <w:rsid w:val="00FE1B69"/>
    <w:rsid w:val="00FE2589"/>
    <w:rsid w:val="00FE2CFA"/>
    <w:rsid w:val="00FE2EEA"/>
    <w:rsid w:val="00FE32FA"/>
    <w:rsid w:val="00FE3B4D"/>
    <w:rsid w:val="00FE3EA4"/>
    <w:rsid w:val="00FE400C"/>
    <w:rsid w:val="00FE418A"/>
    <w:rsid w:val="00FE4195"/>
    <w:rsid w:val="00FE43F6"/>
    <w:rsid w:val="00FE4898"/>
    <w:rsid w:val="00FE49DA"/>
    <w:rsid w:val="00FE4B30"/>
    <w:rsid w:val="00FE5059"/>
    <w:rsid w:val="00FE56ED"/>
    <w:rsid w:val="00FE5E34"/>
    <w:rsid w:val="00FE6017"/>
    <w:rsid w:val="00FE64EF"/>
    <w:rsid w:val="00FE6726"/>
    <w:rsid w:val="00FE6B70"/>
    <w:rsid w:val="00FE7A13"/>
    <w:rsid w:val="00FF071F"/>
    <w:rsid w:val="00FF094E"/>
    <w:rsid w:val="00FF0AA3"/>
    <w:rsid w:val="00FF0BFE"/>
    <w:rsid w:val="00FF126A"/>
    <w:rsid w:val="00FF144E"/>
    <w:rsid w:val="00FF1759"/>
    <w:rsid w:val="00FF1FDD"/>
    <w:rsid w:val="00FF217A"/>
    <w:rsid w:val="00FF24AF"/>
    <w:rsid w:val="00FF2677"/>
    <w:rsid w:val="00FF3283"/>
    <w:rsid w:val="00FF3406"/>
    <w:rsid w:val="00FF36EA"/>
    <w:rsid w:val="00FF3A3A"/>
    <w:rsid w:val="00FF3B28"/>
    <w:rsid w:val="00FF3BBD"/>
    <w:rsid w:val="00FF4465"/>
    <w:rsid w:val="00FF49D4"/>
    <w:rsid w:val="00FF4B03"/>
    <w:rsid w:val="00FF53E2"/>
    <w:rsid w:val="00FF5867"/>
    <w:rsid w:val="00FF5879"/>
    <w:rsid w:val="00FF5EA3"/>
    <w:rsid w:val="00FF5EC7"/>
    <w:rsid w:val="00FF6191"/>
    <w:rsid w:val="00FF6838"/>
    <w:rsid w:val="00FF6AEF"/>
    <w:rsid w:val="00FF700F"/>
    <w:rsid w:val="00FF70F0"/>
    <w:rsid w:val="00FF75EE"/>
    <w:rsid w:val="00FF767A"/>
    <w:rsid w:val="00FF7D30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CE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24A8"/>
    <w:pPr>
      <w:suppressAutoHyphens/>
      <w:spacing w:after="80" w:line="276" w:lineRule="auto"/>
      <w:jc w:val="both"/>
    </w:pPr>
    <w:rPr>
      <w:rFonts w:ascii="Tahoma" w:eastAsia="Times New Roman" w:hAnsi="Tahoma"/>
      <w:sz w:val="19"/>
      <w:szCs w:val="24"/>
      <w:lang w:eastAsia="ar-SA"/>
    </w:rPr>
  </w:style>
  <w:style w:type="paragraph" w:styleId="Nadpis10">
    <w:name w:val="heading 1"/>
    <w:basedOn w:val="Normln"/>
    <w:next w:val="Normln"/>
    <w:link w:val="Nadpis1Char"/>
    <w:uiPriority w:val="9"/>
    <w:qFormat/>
    <w:rsid w:val="00197061"/>
    <w:pPr>
      <w:keepNext/>
      <w:numPr>
        <w:numId w:val="2"/>
      </w:numPr>
      <w:suppressAutoHyphens w:val="0"/>
      <w:spacing w:before="240" w:after="60"/>
      <w:outlineLvl w:val="0"/>
    </w:pPr>
    <w:rPr>
      <w:b/>
      <w:bCs/>
      <w:kern w:val="32"/>
      <w:u w:val="single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9"/>
    <w:qFormat/>
    <w:rsid w:val="00253E62"/>
    <w:pPr>
      <w:numPr>
        <w:ilvl w:val="1"/>
        <w:numId w:val="2"/>
      </w:numPr>
      <w:tabs>
        <w:tab w:val="clear" w:pos="7381"/>
        <w:tab w:val="num" w:pos="718"/>
      </w:tabs>
      <w:spacing w:after="240"/>
      <w:ind w:left="718"/>
      <w:outlineLvl w:val="1"/>
    </w:pPr>
    <w:rPr>
      <w:rFonts w:eastAsia="SimSun"/>
      <w:bCs/>
      <w:iCs/>
      <w:lang w:eastAsia="x-none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"/>
    <w:basedOn w:val="Normln"/>
    <w:next w:val="Normln"/>
    <w:link w:val="Nadpis3Char"/>
    <w:qFormat/>
    <w:rsid w:val="006C79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6826E2"/>
    <w:pPr>
      <w:keepNext/>
      <w:numPr>
        <w:ilvl w:val="3"/>
        <w:numId w:val="2"/>
      </w:numPr>
      <w:autoSpaceDE w:val="0"/>
      <w:outlineLvl w:val="3"/>
    </w:pPr>
    <w:rPr>
      <w:bCs/>
      <w:color w:val="010000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004A13"/>
    <w:pPr>
      <w:keepNext/>
      <w:tabs>
        <w:tab w:val="left" w:pos="-2280"/>
      </w:tabs>
      <w:suppressAutoHyphens w:val="0"/>
      <w:spacing w:before="120"/>
      <w:ind w:left="840" w:firstLine="284"/>
      <w:outlineLvl w:val="4"/>
    </w:pPr>
    <w:rPr>
      <w:rFonts w:eastAsia="Calibri"/>
      <w:b/>
      <w:bCs/>
      <w:lang w:val="x-none"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6C7937"/>
    <w:pPr>
      <w:keepNext/>
      <w:numPr>
        <w:ilvl w:val="5"/>
        <w:numId w:val="2"/>
      </w:numPr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spacing w:line="240" w:lineRule="atLeast"/>
      <w:outlineLvl w:val="5"/>
    </w:pPr>
    <w:rPr>
      <w:b/>
      <w:bCs/>
      <w:lang w:val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6C7937"/>
    <w:pPr>
      <w:keepNext/>
      <w:numPr>
        <w:ilvl w:val="6"/>
        <w:numId w:val="2"/>
      </w:numPr>
      <w:outlineLvl w:val="6"/>
    </w:pPr>
    <w:rPr>
      <w:b/>
      <w:bCs/>
      <w:lang w:val="x-none"/>
    </w:rPr>
  </w:style>
  <w:style w:type="paragraph" w:styleId="Nadpis8">
    <w:name w:val="heading 8"/>
    <w:basedOn w:val="Normln"/>
    <w:next w:val="Normln"/>
    <w:link w:val="Nadpis8Char"/>
    <w:qFormat/>
    <w:rsid w:val="00004A13"/>
    <w:pPr>
      <w:keepNext/>
      <w:suppressAutoHyphens w:val="0"/>
      <w:spacing w:before="120" w:line="240" w:lineRule="atLeast"/>
      <w:ind w:left="2041" w:hanging="1332"/>
      <w:outlineLvl w:val="7"/>
    </w:pPr>
    <w:rPr>
      <w:rFonts w:eastAsia="Calibri"/>
      <w:b/>
      <w:bCs/>
      <w:color w:val="0000FF"/>
      <w:u w:val="single"/>
      <w:lang w:val="x-none"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004A13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uppressAutoHyphens w:val="0"/>
      <w:spacing w:before="120" w:line="240" w:lineRule="atLeast"/>
      <w:ind w:left="1418" w:right="1557" w:firstLine="142"/>
      <w:outlineLvl w:val="8"/>
    </w:pPr>
    <w:rPr>
      <w:rFonts w:eastAsia="Calibri"/>
      <w:b/>
      <w:bCs/>
      <w:szCs w:val="20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"/>
    <w:rsid w:val="00197061"/>
    <w:rPr>
      <w:rFonts w:ascii="Tahoma" w:eastAsia="Times New Roman" w:hAnsi="Tahoma"/>
      <w:b/>
      <w:bCs/>
      <w:kern w:val="32"/>
      <w:sz w:val="19"/>
      <w:szCs w:val="24"/>
      <w:u w:val="single"/>
      <w:lang w:val="x-none" w:eastAsia="x-none"/>
    </w:rPr>
  </w:style>
  <w:style w:type="character" w:customStyle="1" w:styleId="Nadpis2Char">
    <w:name w:val="Nadpis 2 Char"/>
    <w:link w:val="Nadpis2"/>
    <w:uiPriority w:val="99"/>
    <w:rsid w:val="00253E62"/>
    <w:rPr>
      <w:rFonts w:ascii="Tahoma" w:eastAsia="SimSun" w:hAnsi="Tahoma"/>
      <w:bCs/>
      <w:iCs/>
      <w:sz w:val="19"/>
      <w:szCs w:val="24"/>
      <w:lang w:eastAsia="x-none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"/>
    <w:link w:val="Nadpis3"/>
    <w:rsid w:val="006C793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dpis4Char">
    <w:name w:val="Nadpis 4 Char"/>
    <w:link w:val="Nadpis4"/>
    <w:uiPriority w:val="9"/>
    <w:rsid w:val="006826E2"/>
    <w:rPr>
      <w:rFonts w:ascii="Tahoma" w:eastAsia="Times New Roman" w:hAnsi="Tahoma"/>
      <w:bCs/>
      <w:color w:val="010000"/>
      <w:sz w:val="19"/>
      <w:szCs w:val="22"/>
      <w:lang w:val="x-none" w:eastAsia="ar-SA"/>
    </w:rPr>
  </w:style>
  <w:style w:type="character" w:customStyle="1" w:styleId="Nadpis6Char">
    <w:name w:val="Nadpis 6 Char"/>
    <w:link w:val="Nadpis6"/>
    <w:uiPriority w:val="99"/>
    <w:rsid w:val="006C7937"/>
    <w:rPr>
      <w:rFonts w:ascii="Tahoma" w:eastAsia="Times New Roman" w:hAnsi="Tahoma"/>
      <w:b/>
      <w:bCs/>
      <w:sz w:val="19"/>
      <w:szCs w:val="24"/>
      <w:lang w:val="en-US" w:eastAsia="ar-SA"/>
    </w:rPr>
  </w:style>
  <w:style w:type="character" w:customStyle="1" w:styleId="Nadpis7Char">
    <w:name w:val="Nadpis 7 Char"/>
    <w:link w:val="Nadpis7"/>
    <w:uiPriority w:val="99"/>
    <w:rsid w:val="006C7937"/>
    <w:rPr>
      <w:rFonts w:ascii="Tahoma" w:eastAsia="Times New Roman" w:hAnsi="Tahoma"/>
      <w:b/>
      <w:bCs/>
      <w:sz w:val="19"/>
      <w:szCs w:val="24"/>
      <w:lang w:val="x-none" w:eastAsia="ar-SA"/>
    </w:rPr>
  </w:style>
  <w:style w:type="character" w:customStyle="1" w:styleId="WW8Num1z2">
    <w:name w:val="WW8Num1z2"/>
    <w:uiPriority w:val="99"/>
    <w:rsid w:val="006C7937"/>
  </w:style>
  <w:style w:type="character" w:styleId="slostrnky">
    <w:name w:val="page number"/>
    <w:uiPriority w:val="99"/>
    <w:rsid w:val="006C7937"/>
    <w:rPr>
      <w:rFonts w:cs="Times New Roman"/>
    </w:rPr>
  </w:style>
  <w:style w:type="character" w:customStyle="1" w:styleId="platne1">
    <w:name w:val="platne1"/>
    <w:uiPriority w:val="99"/>
    <w:rsid w:val="006C7937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6C7937"/>
    <w:pPr>
      <w:tabs>
        <w:tab w:val="left" w:pos="0"/>
      </w:tabs>
      <w:spacing w:line="240" w:lineRule="atLeast"/>
      <w:jc w:val="center"/>
    </w:pPr>
    <w:rPr>
      <w:rFonts w:ascii="Arial" w:hAnsi="Arial"/>
      <w:b/>
      <w:bCs/>
      <w:lang w:val="x-none"/>
    </w:rPr>
  </w:style>
  <w:style w:type="character" w:customStyle="1" w:styleId="ZkladntextChar">
    <w:name w:val="Základní text Char"/>
    <w:link w:val="Zkladntext"/>
    <w:uiPriority w:val="99"/>
    <w:rsid w:val="006C793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NormalJustified">
    <w:name w:val="Normal (Justified)"/>
    <w:basedOn w:val="Normln"/>
    <w:uiPriority w:val="99"/>
    <w:rsid w:val="006C7937"/>
    <w:pPr>
      <w:widowControl w:val="0"/>
    </w:pPr>
    <w:rPr>
      <w:kern w:val="1"/>
    </w:rPr>
  </w:style>
  <w:style w:type="paragraph" w:styleId="Zkladntextodsazen">
    <w:name w:val="Body Text Indent"/>
    <w:basedOn w:val="Normln"/>
    <w:link w:val="ZkladntextodsazenChar"/>
    <w:uiPriority w:val="99"/>
    <w:rsid w:val="006C7937"/>
    <w:pPr>
      <w:autoSpaceDE w:val="0"/>
    </w:pPr>
    <w:rPr>
      <w:rFonts w:ascii="Verdana" w:hAnsi="Verdana"/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uiPriority w:val="99"/>
    <w:rsid w:val="006C7937"/>
    <w:rPr>
      <w:rFonts w:ascii="Verdana" w:eastAsia="Times New Roman" w:hAnsi="Verdana" w:cs="Verdana"/>
      <w:sz w:val="20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6C7937"/>
    <w:pPr>
      <w:tabs>
        <w:tab w:val="left" w:pos="0"/>
        <w:tab w:val="right" w:pos="8953"/>
      </w:tabs>
      <w:autoSpaceDE w:val="0"/>
      <w:spacing w:before="120" w:line="240" w:lineRule="atLeast"/>
      <w:ind w:firstLine="714"/>
    </w:pPr>
    <w:rPr>
      <w:rFonts w:ascii="Arial" w:hAnsi="Arial"/>
      <w:sz w:val="20"/>
      <w:szCs w:val="20"/>
      <w:lang w:val="x-none"/>
    </w:rPr>
  </w:style>
  <w:style w:type="character" w:customStyle="1" w:styleId="Zkladntextodsazen2Char">
    <w:name w:val="Základní text odsazený 2 Char"/>
    <w:link w:val="Zkladntextodsazen2"/>
    <w:uiPriority w:val="99"/>
    <w:rsid w:val="006C7937"/>
    <w:rPr>
      <w:rFonts w:ascii="Arial" w:eastAsia="Times New Roman" w:hAnsi="Arial" w:cs="Arial"/>
      <w:lang w:eastAsia="ar-SA"/>
    </w:rPr>
  </w:style>
  <w:style w:type="paragraph" w:styleId="Zkladntext3">
    <w:name w:val="Body Text 3"/>
    <w:basedOn w:val="Normln"/>
    <w:link w:val="Zkladntext3Char"/>
    <w:uiPriority w:val="99"/>
    <w:rsid w:val="006C7937"/>
    <w:pPr>
      <w:jc w:val="center"/>
    </w:pPr>
    <w:rPr>
      <w:lang w:val="x-none"/>
    </w:rPr>
  </w:style>
  <w:style w:type="character" w:customStyle="1" w:styleId="Zkladntext3Char">
    <w:name w:val="Základní text 3 Char"/>
    <w:link w:val="Zkladntext3"/>
    <w:uiPriority w:val="99"/>
    <w:rsid w:val="006C79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rsid w:val="006C7937"/>
    <w:pPr>
      <w:spacing w:before="120"/>
    </w:pPr>
    <w:rPr>
      <w:rFonts w:ascii="Verdana" w:hAnsi="Verdana"/>
      <w:sz w:val="20"/>
      <w:szCs w:val="20"/>
      <w:lang w:val="x-none"/>
    </w:rPr>
  </w:style>
  <w:style w:type="character" w:customStyle="1" w:styleId="Zkladntext2Char">
    <w:name w:val="Základní text 2 Char"/>
    <w:link w:val="Zkladntext2"/>
    <w:uiPriority w:val="99"/>
    <w:rsid w:val="006C7937"/>
    <w:rPr>
      <w:rFonts w:ascii="Verdana" w:eastAsia="Times New Roman" w:hAnsi="Verdana" w:cs="Verdana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6C79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C79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6C7937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link w:val="Zhlav"/>
    <w:uiPriority w:val="99"/>
    <w:rsid w:val="006C7937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Zkladntextodsazen3">
    <w:name w:val="Body Text Indent 3"/>
    <w:basedOn w:val="Normln"/>
    <w:link w:val="Zkladntextodsazen3Char"/>
    <w:uiPriority w:val="99"/>
    <w:rsid w:val="006C7937"/>
    <w:pPr>
      <w:tabs>
        <w:tab w:val="left" w:pos="120"/>
      </w:tabs>
      <w:ind w:left="567" w:firstLine="33"/>
    </w:pPr>
    <w:rPr>
      <w:rFonts w:ascii="Verdana" w:hAnsi="Verdana"/>
      <w:sz w:val="20"/>
      <w:szCs w:val="20"/>
      <w:lang w:val="x-none"/>
    </w:rPr>
  </w:style>
  <w:style w:type="character" w:customStyle="1" w:styleId="Zkladntextodsazen3Char">
    <w:name w:val="Základní text odsazený 3 Char"/>
    <w:link w:val="Zkladntextodsazen3"/>
    <w:uiPriority w:val="99"/>
    <w:rsid w:val="006C7937"/>
    <w:rPr>
      <w:rFonts w:ascii="Verdana" w:eastAsia="Times New Roman" w:hAnsi="Verdana" w:cs="Verdana"/>
      <w:sz w:val="20"/>
      <w:szCs w:val="20"/>
      <w:lang w:eastAsia="ar-SA"/>
    </w:rPr>
  </w:style>
  <w:style w:type="paragraph" w:styleId="Textvbloku">
    <w:name w:val="Block Text"/>
    <w:basedOn w:val="Normln"/>
    <w:uiPriority w:val="99"/>
    <w:rsid w:val="006C7937"/>
    <w:pPr>
      <w:autoSpaceDE w:val="0"/>
      <w:ind w:left="480" w:right="-256"/>
    </w:pPr>
    <w:rPr>
      <w:color w:val="000000"/>
      <w:sz w:val="22"/>
      <w:szCs w:val="22"/>
    </w:rPr>
  </w:style>
  <w:style w:type="paragraph" w:customStyle="1" w:styleId="NormlnsWWW5">
    <w:name w:val="Normální (síť WWW)5"/>
    <w:basedOn w:val="Normln"/>
    <w:uiPriority w:val="99"/>
    <w:rsid w:val="006C7937"/>
    <w:pPr>
      <w:spacing w:before="50" w:after="100"/>
    </w:pPr>
    <w:rPr>
      <w:rFonts w:eastAsia="Arial Unicode MS" w:cs="Tahoma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6C7937"/>
    <w:rPr>
      <w:rFonts w:ascii="Courier New" w:hAnsi="Courier New"/>
      <w:sz w:val="20"/>
      <w:szCs w:val="20"/>
      <w:lang w:val="x-none"/>
    </w:rPr>
  </w:style>
  <w:style w:type="character" w:customStyle="1" w:styleId="ProsttextChar">
    <w:name w:val="Prostý text Char"/>
    <w:link w:val="Prosttext"/>
    <w:uiPriority w:val="99"/>
    <w:rsid w:val="006C7937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psmene">
    <w:name w:val="Text písmene"/>
    <w:basedOn w:val="Normln"/>
    <w:uiPriority w:val="99"/>
    <w:rsid w:val="006C7937"/>
    <w:pPr>
      <w:tabs>
        <w:tab w:val="num" w:pos="0"/>
      </w:tabs>
      <w:ind w:left="-425"/>
    </w:pPr>
  </w:style>
  <w:style w:type="paragraph" w:customStyle="1" w:styleId="Textodstavce">
    <w:name w:val="Text odstavce"/>
    <w:basedOn w:val="Normln"/>
    <w:uiPriority w:val="99"/>
    <w:rsid w:val="006C7937"/>
    <w:pPr>
      <w:numPr>
        <w:numId w:val="1"/>
      </w:numPr>
      <w:tabs>
        <w:tab w:val="left" w:pos="851"/>
      </w:tabs>
      <w:spacing w:before="120" w:after="120"/>
    </w:pPr>
  </w:style>
  <w:style w:type="paragraph" w:styleId="Textkomente">
    <w:name w:val="annotation text"/>
    <w:basedOn w:val="Normln"/>
    <w:link w:val="TextkomenteChar"/>
    <w:uiPriority w:val="99"/>
    <w:rsid w:val="006C7937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6C79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C793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79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Odkaznakoment">
    <w:name w:val="annotation reference"/>
    <w:uiPriority w:val="99"/>
    <w:rsid w:val="006C7937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6C7937"/>
    <w:rPr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C793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Barevnstnovnzvraznn11">
    <w:name w:val="Barevné stínování – zvýraznění 11"/>
    <w:hidden/>
    <w:uiPriority w:val="99"/>
    <w:semiHidden/>
    <w:rsid w:val="006C793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6C7937"/>
    <w:pPr>
      <w:ind w:left="708"/>
    </w:pPr>
    <w:rPr>
      <w:lang w:val="x-none"/>
    </w:rPr>
  </w:style>
  <w:style w:type="paragraph" w:styleId="Obsah1">
    <w:name w:val="toc 1"/>
    <w:basedOn w:val="Normln"/>
    <w:next w:val="Normln"/>
    <w:autoRedefine/>
    <w:uiPriority w:val="39"/>
    <w:qFormat/>
    <w:rsid w:val="00B854AF"/>
    <w:pPr>
      <w:tabs>
        <w:tab w:val="left" w:pos="480"/>
        <w:tab w:val="right" w:leader="dot" w:pos="9771"/>
      </w:tabs>
      <w:spacing w:before="120" w:after="120"/>
    </w:pPr>
    <w:rPr>
      <w:rFonts w:cs="Calibr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8D1266"/>
    <w:pPr>
      <w:ind w:left="240"/>
    </w:pPr>
    <w:rPr>
      <w:rFonts w:cs="Calibri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qFormat/>
    <w:rsid w:val="008D1266"/>
    <w:pPr>
      <w:ind w:left="480"/>
    </w:pPr>
    <w:rPr>
      <w:rFonts w:cs="Calibri"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C7937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6C7937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6C7937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6C7937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6C7937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6C7937"/>
    <w:pPr>
      <w:ind w:left="1920"/>
    </w:pPr>
    <w:rPr>
      <w:rFonts w:ascii="Calibri" w:hAnsi="Calibri" w:cs="Calibri"/>
      <w:sz w:val="18"/>
      <w:szCs w:val="18"/>
    </w:rPr>
  </w:style>
  <w:style w:type="character" w:styleId="Hypertextovodkaz">
    <w:name w:val="Hyperlink"/>
    <w:uiPriority w:val="99"/>
    <w:rsid w:val="006C7937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6C793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lnweb">
    <w:name w:val="Normal (Web)"/>
    <w:basedOn w:val="Normln"/>
    <w:uiPriority w:val="99"/>
    <w:unhideWhenUsed/>
    <w:rsid w:val="006C7937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apple-converted-space">
    <w:name w:val="apple-converted-space"/>
    <w:rsid w:val="006C7937"/>
  </w:style>
  <w:style w:type="paragraph" w:customStyle="1" w:styleId="Stednmka21">
    <w:name w:val="Střední mřížka 21"/>
    <w:uiPriority w:val="1"/>
    <w:qFormat/>
    <w:rsid w:val="0090630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30">
    <w:name w:val="Základní text (3)_"/>
    <w:link w:val="Zkladntext31"/>
    <w:rsid w:val="00941CFA"/>
    <w:rPr>
      <w:rFonts w:ascii="Segoe UI" w:eastAsia="Segoe UI" w:hAnsi="Segoe UI" w:cs="Segoe UI"/>
      <w:sz w:val="17"/>
      <w:szCs w:val="17"/>
      <w:shd w:val="clear" w:color="auto" w:fill="FFFFFF"/>
    </w:rPr>
  </w:style>
  <w:style w:type="character" w:customStyle="1" w:styleId="ZhlavneboZpat">
    <w:name w:val="Záhlaví nebo Zápatí_"/>
    <w:rsid w:val="00941CFA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10"/>
      <w:sz w:val="11"/>
      <w:szCs w:val="11"/>
      <w:u w:val="none"/>
    </w:rPr>
  </w:style>
  <w:style w:type="character" w:customStyle="1" w:styleId="ZhlavneboZpat0">
    <w:name w:val="Záhlaví nebo Zápatí"/>
    <w:rsid w:val="00941CF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cs-CZ" w:eastAsia="cs-CZ" w:bidi="cs-CZ"/>
    </w:rPr>
  </w:style>
  <w:style w:type="character" w:customStyle="1" w:styleId="Zkladntext20">
    <w:name w:val="Základní text (2)_"/>
    <w:link w:val="Zkladntext21"/>
    <w:rsid w:val="00941CFA"/>
    <w:rPr>
      <w:rFonts w:ascii="Segoe UI" w:eastAsia="Segoe UI" w:hAnsi="Segoe UI" w:cs="Segoe UI"/>
      <w:sz w:val="17"/>
      <w:szCs w:val="17"/>
      <w:shd w:val="clear" w:color="auto" w:fill="FFFFFF"/>
    </w:rPr>
  </w:style>
  <w:style w:type="character" w:customStyle="1" w:styleId="ZhlavneboZpatCandara19ptKurzvaMalpsmenadkovn-2pt">
    <w:name w:val="Záhlaví nebo Zápatí + Candara;19 pt;Kurzíva;Malá písmena;Řádkování -2 pt"/>
    <w:rsid w:val="00941CFA"/>
    <w:rPr>
      <w:rFonts w:ascii="Candara" w:eastAsia="Candara" w:hAnsi="Candara" w:cs="Candara"/>
      <w:b w:val="0"/>
      <w:bCs w:val="0"/>
      <w:i/>
      <w:iCs/>
      <w:smallCaps/>
      <w:strike w:val="0"/>
      <w:color w:val="000000"/>
      <w:spacing w:val="-50"/>
      <w:w w:val="100"/>
      <w:position w:val="0"/>
      <w:sz w:val="38"/>
      <w:szCs w:val="38"/>
      <w:u w:val="none"/>
      <w:lang w:val="cs-CZ" w:eastAsia="cs-CZ" w:bidi="cs-CZ"/>
    </w:rPr>
  </w:style>
  <w:style w:type="character" w:customStyle="1" w:styleId="ZhlavneboZpat26ptTunMalpsmenadkovn-1pt">
    <w:name w:val="Záhlaví nebo Zápatí + 26 pt;Tučné;Malá písmena;Řádkování -1 pt"/>
    <w:rsid w:val="00941CFA"/>
    <w:rPr>
      <w:rFonts w:ascii="Segoe UI" w:eastAsia="Segoe UI" w:hAnsi="Segoe UI" w:cs="Segoe UI"/>
      <w:b/>
      <w:bCs/>
      <w:i w:val="0"/>
      <w:iCs w:val="0"/>
      <w:smallCaps/>
      <w:strike w:val="0"/>
      <w:color w:val="000000"/>
      <w:spacing w:val="-20"/>
      <w:w w:val="100"/>
      <w:position w:val="0"/>
      <w:sz w:val="52"/>
      <w:szCs w:val="52"/>
      <w:u w:val="none"/>
      <w:lang w:val="cs-CZ" w:eastAsia="cs-CZ" w:bidi="cs-CZ"/>
    </w:rPr>
  </w:style>
  <w:style w:type="character" w:customStyle="1" w:styleId="ZhlavneboZpat26ptTundkovn-1pt">
    <w:name w:val="Záhlaví nebo Zápatí + 26 pt;Tučné;Řádkování -1 pt"/>
    <w:rsid w:val="00941CF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20"/>
      <w:w w:val="100"/>
      <w:position w:val="0"/>
      <w:sz w:val="52"/>
      <w:szCs w:val="52"/>
      <w:u w:val="none"/>
      <w:lang w:val="cs-CZ" w:eastAsia="cs-CZ" w:bidi="cs-CZ"/>
    </w:rPr>
  </w:style>
  <w:style w:type="paragraph" w:customStyle="1" w:styleId="Zkladntext31">
    <w:name w:val="Základní text (3)"/>
    <w:basedOn w:val="Normln"/>
    <w:link w:val="Zkladntext30"/>
    <w:rsid w:val="00941CFA"/>
    <w:pPr>
      <w:widowControl w:val="0"/>
      <w:shd w:val="clear" w:color="auto" w:fill="FFFFFF"/>
      <w:suppressAutoHyphens w:val="0"/>
      <w:spacing w:after="360" w:line="212" w:lineRule="exact"/>
      <w:ind w:hanging="680"/>
    </w:pPr>
    <w:rPr>
      <w:rFonts w:ascii="Segoe UI" w:eastAsia="Segoe UI" w:hAnsi="Segoe UI"/>
      <w:sz w:val="17"/>
      <w:szCs w:val="17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941CFA"/>
    <w:pPr>
      <w:widowControl w:val="0"/>
      <w:shd w:val="clear" w:color="auto" w:fill="FFFFFF"/>
      <w:suppressAutoHyphens w:val="0"/>
      <w:spacing w:before="360" w:after="840" w:line="0" w:lineRule="atLeast"/>
      <w:ind w:hanging="720"/>
      <w:jc w:val="right"/>
    </w:pPr>
    <w:rPr>
      <w:rFonts w:ascii="Segoe UI" w:eastAsia="Segoe UI" w:hAnsi="Segoe UI"/>
      <w:sz w:val="17"/>
      <w:szCs w:val="17"/>
      <w:lang w:val="x-none" w:eastAsia="x-none"/>
    </w:rPr>
  </w:style>
  <w:style w:type="paragraph" w:styleId="Nadpisobsahu">
    <w:name w:val="TOC Heading"/>
    <w:basedOn w:val="Nadpis10"/>
    <w:next w:val="Normln"/>
    <w:uiPriority w:val="39"/>
    <w:unhideWhenUsed/>
    <w:qFormat/>
    <w:rsid w:val="007E0211"/>
    <w:pPr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Titulekobrzku3Exact">
    <w:name w:val="Titulek obrázku (3) Exact"/>
    <w:link w:val="Titulekobrzku3"/>
    <w:rsid w:val="00FE400C"/>
    <w:rPr>
      <w:rFonts w:ascii="Segoe UI" w:eastAsia="Segoe UI" w:hAnsi="Segoe UI" w:cs="Segoe UI"/>
      <w:spacing w:val="10"/>
      <w:sz w:val="11"/>
      <w:szCs w:val="11"/>
      <w:shd w:val="clear" w:color="auto" w:fill="FFFFFF"/>
    </w:rPr>
  </w:style>
  <w:style w:type="character" w:customStyle="1" w:styleId="Titulekobrzku3Exact1">
    <w:name w:val="Titulek obrázku (3) Exact1"/>
    <w:rsid w:val="00FE400C"/>
    <w:rPr>
      <w:rFonts w:ascii="Segoe UI" w:eastAsia="Segoe UI" w:hAnsi="Segoe UI" w:cs="Segoe UI"/>
      <w:color w:val="000000"/>
      <w:spacing w:val="10"/>
      <w:w w:val="100"/>
      <w:position w:val="0"/>
      <w:sz w:val="11"/>
      <w:szCs w:val="11"/>
      <w:shd w:val="clear" w:color="auto" w:fill="FFFFFF"/>
      <w:lang w:val="cs-CZ" w:eastAsia="cs-CZ" w:bidi="cs-CZ"/>
    </w:rPr>
  </w:style>
  <w:style w:type="character" w:customStyle="1" w:styleId="TitulekobrzkuExact">
    <w:name w:val="Titulek obrázku Exact"/>
    <w:link w:val="Titulekobrzku"/>
    <w:rsid w:val="00FE400C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TitulekobrzkuExact1">
    <w:name w:val="Titulek obrázku Exact1"/>
    <w:rsid w:val="00FE400C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312ptTunMalpsmena">
    <w:name w:val="Základní text (3) + 12 pt;Tučné;Malá písmena"/>
    <w:rsid w:val="00FE400C"/>
    <w:rPr>
      <w:rFonts w:ascii="Segoe UI" w:eastAsia="Segoe UI" w:hAnsi="Segoe UI" w:cs="Segoe UI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cs-CZ" w:eastAsia="cs-CZ" w:bidi="cs-CZ"/>
    </w:rPr>
  </w:style>
  <w:style w:type="character" w:customStyle="1" w:styleId="Zkladntext33">
    <w:name w:val="Základní text (3)3"/>
    <w:rsid w:val="00FE400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cs-CZ" w:eastAsia="cs-CZ" w:bidi="cs-CZ"/>
    </w:rPr>
  </w:style>
  <w:style w:type="character" w:customStyle="1" w:styleId="Zkladntext32">
    <w:name w:val="Základní text (3)2"/>
    <w:rsid w:val="00FE400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cs-CZ" w:eastAsia="cs-CZ" w:bidi="cs-CZ"/>
    </w:rPr>
  </w:style>
  <w:style w:type="character" w:customStyle="1" w:styleId="Zkladntext395ptKurzvadkovn0pt1">
    <w:name w:val="Základní text (3) + 9;5 pt;Kurzíva;Řádkování 0 pt1"/>
    <w:rsid w:val="00FE400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cs-CZ" w:eastAsia="cs-CZ" w:bidi="cs-CZ"/>
    </w:rPr>
  </w:style>
  <w:style w:type="paragraph" w:customStyle="1" w:styleId="Titulekobrzku3">
    <w:name w:val="Titulek obrázku (3)"/>
    <w:basedOn w:val="Normln"/>
    <w:link w:val="Titulekobrzku3Exact"/>
    <w:rsid w:val="00FE400C"/>
    <w:pPr>
      <w:widowControl w:val="0"/>
      <w:shd w:val="clear" w:color="auto" w:fill="FFFFFF"/>
      <w:suppressAutoHyphens w:val="0"/>
      <w:spacing w:line="299" w:lineRule="exact"/>
    </w:pPr>
    <w:rPr>
      <w:rFonts w:ascii="Segoe UI" w:eastAsia="Segoe UI" w:hAnsi="Segoe UI"/>
      <w:spacing w:val="10"/>
      <w:sz w:val="11"/>
      <w:szCs w:val="11"/>
      <w:lang w:val="x-none" w:eastAsia="x-none"/>
    </w:rPr>
  </w:style>
  <w:style w:type="paragraph" w:customStyle="1" w:styleId="Titulekobrzku">
    <w:name w:val="Titulek obrázku"/>
    <w:basedOn w:val="Normln"/>
    <w:link w:val="TitulekobrzkuExact"/>
    <w:rsid w:val="00FE400C"/>
    <w:pPr>
      <w:widowControl w:val="0"/>
      <w:shd w:val="clear" w:color="auto" w:fill="FFFFFF"/>
      <w:suppressAutoHyphens w:val="0"/>
      <w:spacing w:line="230" w:lineRule="exact"/>
      <w:jc w:val="center"/>
    </w:pPr>
    <w:rPr>
      <w:rFonts w:ascii="Segoe UI" w:eastAsia="Segoe UI" w:hAnsi="Segoe UI"/>
      <w:b/>
      <w:bCs/>
      <w:szCs w:val="19"/>
      <w:lang w:val="x-none" w:eastAsia="x-none"/>
    </w:rPr>
  </w:style>
  <w:style w:type="paragraph" w:customStyle="1" w:styleId="Zkladntext310">
    <w:name w:val="Základní text (3)1"/>
    <w:basedOn w:val="Normln"/>
    <w:rsid w:val="00FE400C"/>
    <w:pPr>
      <w:widowControl w:val="0"/>
      <w:shd w:val="clear" w:color="auto" w:fill="FFFFFF"/>
      <w:suppressAutoHyphens w:val="0"/>
      <w:spacing w:after="360" w:line="212" w:lineRule="exact"/>
      <w:ind w:hanging="680"/>
    </w:pPr>
    <w:rPr>
      <w:rFonts w:ascii="Segoe UI" w:eastAsia="Segoe UI" w:hAnsi="Segoe UI" w:cs="Segoe UI"/>
      <w:color w:val="000000"/>
      <w:sz w:val="17"/>
      <w:szCs w:val="17"/>
      <w:lang w:eastAsia="cs-CZ" w:bidi="cs-CZ"/>
    </w:rPr>
  </w:style>
  <w:style w:type="paragraph" w:customStyle="1" w:styleId="Zkladntext210">
    <w:name w:val="Základní text (2)1"/>
    <w:basedOn w:val="Normln"/>
    <w:rsid w:val="00FE400C"/>
    <w:pPr>
      <w:widowControl w:val="0"/>
      <w:shd w:val="clear" w:color="auto" w:fill="FFFFFF"/>
      <w:suppressAutoHyphens w:val="0"/>
      <w:spacing w:before="360" w:after="840" w:line="0" w:lineRule="atLeast"/>
      <w:ind w:hanging="720"/>
      <w:jc w:val="right"/>
    </w:pPr>
    <w:rPr>
      <w:rFonts w:ascii="Segoe UI" w:eastAsia="Segoe UI" w:hAnsi="Segoe UI" w:cs="Segoe UI"/>
      <w:color w:val="000000"/>
      <w:sz w:val="17"/>
      <w:szCs w:val="17"/>
      <w:lang w:eastAsia="cs-CZ" w:bidi="cs-CZ"/>
    </w:rPr>
  </w:style>
  <w:style w:type="character" w:customStyle="1" w:styleId="Barevnseznamzvraznn1Char">
    <w:name w:val="Barevný seznam – zvýraznění 1 Char"/>
    <w:link w:val="Barevnseznamzvraznn11"/>
    <w:uiPriority w:val="99"/>
    <w:rsid w:val="00584E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eseznamem1">
    <w:name w:val="Odstavec se seznamem1"/>
    <w:basedOn w:val="Normln"/>
    <w:qFormat/>
    <w:rsid w:val="00A42419"/>
    <w:pPr>
      <w:widowControl w:val="0"/>
      <w:suppressAutoHyphens w:val="0"/>
      <w:spacing w:before="120" w:after="120"/>
      <w:ind w:left="720"/>
      <w:contextualSpacing/>
    </w:pPr>
    <w:rPr>
      <w:rFonts w:ascii="Calibri" w:hAnsi="Calibri" w:cs="Calibri"/>
      <w:color w:val="595959"/>
      <w:sz w:val="22"/>
      <w:szCs w:val="22"/>
      <w:lang w:eastAsia="en-US" w:bidi="en-US"/>
    </w:rPr>
  </w:style>
  <w:style w:type="character" w:customStyle="1" w:styleId="StylodstavecslovanChar">
    <w:name w:val="Styl odstavec číslovaný Char"/>
    <w:link w:val="Stylodstavecslovan"/>
    <w:locked/>
    <w:rsid w:val="001D42D2"/>
    <w:rPr>
      <w:rFonts w:cs="Calibri"/>
      <w:b/>
    </w:rPr>
  </w:style>
  <w:style w:type="paragraph" w:customStyle="1" w:styleId="Stylodstavecslovan">
    <w:name w:val="Styl odstavec číslovaný"/>
    <w:basedOn w:val="Nadpis2"/>
    <w:link w:val="StylodstavecslovanChar"/>
    <w:rsid w:val="001D42D2"/>
    <w:pPr>
      <w:widowControl w:val="0"/>
      <w:numPr>
        <w:ilvl w:val="0"/>
        <w:numId w:val="0"/>
      </w:numPr>
      <w:tabs>
        <w:tab w:val="num" w:pos="487"/>
      </w:tabs>
      <w:suppressAutoHyphens w:val="0"/>
      <w:spacing w:after="120" w:line="320" w:lineRule="atLeast"/>
    </w:pPr>
    <w:rPr>
      <w:rFonts w:ascii="Calibri" w:eastAsia="Batang" w:hAnsi="Calibri"/>
      <w:b/>
      <w:bCs w:val="0"/>
      <w:iCs w:val="0"/>
      <w:sz w:val="20"/>
      <w:szCs w:val="20"/>
    </w:rPr>
  </w:style>
  <w:style w:type="paragraph" w:customStyle="1" w:styleId="StylNadpis1ZKLADN">
    <w:name w:val="Styl Nadpis 1 ZÁKLADNÍ"/>
    <w:basedOn w:val="Nadpis10"/>
    <w:uiPriority w:val="99"/>
    <w:rsid w:val="001D42D2"/>
    <w:pPr>
      <w:widowControl w:val="0"/>
      <w:numPr>
        <w:numId w:val="0"/>
      </w:numPr>
      <w:shd w:val="clear" w:color="auto" w:fill="D9D9D9"/>
      <w:tabs>
        <w:tab w:val="num" w:pos="0"/>
      </w:tabs>
      <w:spacing w:before="480" w:after="360"/>
    </w:pPr>
    <w:rPr>
      <w:rFonts w:ascii="Calibri" w:hAnsi="Calibri" w:cs="Calibri"/>
      <w:color w:val="394A58"/>
      <w:kern w:val="28"/>
      <w:sz w:val="22"/>
      <w:szCs w:val="22"/>
    </w:rPr>
  </w:style>
  <w:style w:type="paragraph" w:customStyle="1" w:styleId="StylGaramond12bPROST">
    <w:name w:val="Styl Garamond 12 b. PROSTÝ"/>
    <w:basedOn w:val="Normln"/>
    <w:uiPriority w:val="99"/>
    <w:rsid w:val="00BD5ACC"/>
    <w:pPr>
      <w:suppressAutoHyphens w:val="0"/>
      <w:spacing w:after="120" w:line="320" w:lineRule="atLeast"/>
    </w:pPr>
    <w:rPr>
      <w:rFonts w:ascii="Garamond" w:hAnsi="Garamond" w:cs="Garamond"/>
      <w:color w:val="394A58"/>
      <w:lang w:eastAsia="cs-CZ"/>
    </w:rPr>
  </w:style>
  <w:style w:type="paragraph" w:customStyle="1" w:styleId="Svtlmkazvraznn31">
    <w:name w:val="Světlá mřížka – zvýraznění 31"/>
    <w:basedOn w:val="Normln"/>
    <w:uiPriority w:val="34"/>
    <w:qFormat/>
    <w:rsid w:val="00986DD2"/>
    <w:pPr>
      <w:suppressAutoHyphens w:val="0"/>
      <w:ind w:left="720"/>
      <w:contextualSpacing/>
    </w:pPr>
    <w:rPr>
      <w:rFonts w:ascii="Arial" w:hAnsi="Arial"/>
      <w:sz w:val="20"/>
      <w:szCs w:val="20"/>
      <w:lang w:eastAsia="cs-CZ"/>
    </w:rPr>
  </w:style>
  <w:style w:type="paragraph" w:customStyle="1" w:styleId="Default">
    <w:name w:val="Default"/>
    <w:rsid w:val="00CE5D45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eastAsia="en-US"/>
    </w:rPr>
  </w:style>
  <w:style w:type="character" w:styleId="Znakapoznpodarou">
    <w:name w:val="footnote reference"/>
    <w:uiPriority w:val="99"/>
    <w:unhideWhenUsed/>
    <w:rsid w:val="00033EA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8D2062"/>
    <w:pPr>
      <w:suppressAutoHyphens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8D2062"/>
    <w:rPr>
      <w:rFonts w:eastAsia="Calibri"/>
      <w:sz w:val="20"/>
      <w:szCs w:val="20"/>
    </w:rPr>
  </w:style>
  <w:style w:type="character" w:customStyle="1" w:styleId="Zmnka1">
    <w:name w:val="Zmínka1"/>
    <w:uiPriority w:val="99"/>
    <w:semiHidden/>
    <w:unhideWhenUsed/>
    <w:rsid w:val="00501044"/>
    <w:rPr>
      <w:color w:val="2B579A"/>
      <w:shd w:val="clear" w:color="auto" w:fill="E6E6E6"/>
    </w:rPr>
  </w:style>
  <w:style w:type="paragraph" w:customStyle="1" w:styleId="Styl1">
    <w:name w:val="Styl1"/>
    <w:basedOn w:val="Nadpis2"/>
    <w:link w:val="Styl1Char"/>
    <w:qFormat/>
    <w:rsid w:val="00A9016E"/>
    <w:pPr>
      <w:numPr>
        <w:ilvl w:val="2"/>
      </w:numPr>
    </w:pPr>
    <w:rPr>
      <w:rFonts w:eastAsia="Batang"/>
      <w:lang w:eastAsia="en-US"/>
    </w:rPr>
  </w:style>
  <w:style w:type="paragraph" w:customStyle="1" w:styleId="Styl2">
    <w:name w:val="Styl2"/>
    <w:basedOn w:val="Nadpis4"/>
    <w:link w:val="Styl2Char"/>
    <w:qFormat/>
    <w:rsid w:val="006A1B4E"/>
  </w:style>
  <w:style w:type="character" w:customStyle="1" w:styleId="Styl1Char">
    <w:name w:val="Styl1 Char"/>
    <w:link w:val="Styl1"/>
    <w:rsid w:val="00A9016E"/>
    <w:rPr>
      <w:rFonts w:ascii="Tahoma" w:hAnsi="Tahoma"/>
      <w:bCs/>
      <w:iCs/>
      <w:sz w:val="19"/>
      <w:szCs w:val="24"/>
      <w:lang w:eastAsia="en-US"/>
    </w:rPr>
  </w:style>
  <w:style w:type="character" w:customStyle="1" w:styleId="Styl2Char">
    <w:name w:val="Styl2 Char"/>
    <w:link w:val="Styl2"/>
    <w:rsid w:val="006A1B4E"/>
    <w:rPr>
      <w:rFonts w:ascii="Tahoma" w:eastAsia="Times New Roman" w:hAnsi="Tahoma"/>
      <w:bCs/>
      <w:color w:val="010000"/>
      <w:sz w:val="19"/>
      <w:szCs w:val="22"/>
      <w:lang w:val="x-none" w:eastAsia="ar-SA"/>
    </w:rPr>
  </w:style>
  <w:style w:type="paragraph" w:customStyle="1" w:styleId="NADPIS11">
    <w:name w:val="NADPIS 1."/>
    <w:basedOn w:val="Nadpis10"/>
    <w:next w:val="NADPIS1"/>
    <w:link w:val="NADPIS1Char0"/>
    <w:qFormat/>
    <w:rsid w:val="00FE5E34"/>
    <w:pPr>
      <w:spacing w:before="320" w:after="80"/>
      <w:ind w:left="709" w:hanging="709"/>
    </w:pPr>
    <w:rPr>
      <w:rFonts w:cs="Tahoma"/>
      <w:smallCaps/>
      <w:szCs w:val="19"/>
      <w:shd w:val="pct15" w:color="auto" w:fill="FFFFFF"/>
      <w:lang w:val="cs-CZ" w:eastAsia="cs-CZ"/>
    </w:rPr>
  </w:style>
  <w:style w:type="character" w:styleId="Siln">
    <w:name w:val="Strong"/>
    <w:uiPriority w:val="22"/>
    <w:qFormat/>
    <w:rsid w:val="00A73B59"/>
    <w:rPr>
      <w:b/>
      <w:bCs/>
    </w:rPr>
  </w:style>
  <w:style w:type="character" w:customStyle="1" w:styleId="NADPIS1Char0">
    <w:name w:val="NADPIS 1. Char"/>
    <w:link w:val="NADPIS11"/>
    <w:rsid w:val="00FE5E34"/>
    <w:rPr>
      <w:rFonts w:ascii="Tahoma" w:eastAsia="Times New Roman" w:hAnsi="Tahoma" w:cs="Tahoma"/>
      <w:b/>
      <w:bCs/>
      <w:smallCaps/>
      <w:kern w:val="32"/>
      <w:sz w:val="19"/>
      <w:szCs w:val="19"/>
      <w:u w:val="single"/>
    </w:rPr>
  </w:style>
  <w:style w:type="character" w:customStyle="1" w:styleId="Zmnka2">
    <w:name w:val="Zmínka2"/>
    <w:uiPriority w:val="99"/>
    <w:semiHidden/>
    <w:unhideWhenUsed/>
    <w:rsid w:val="007004CF"/>
    <w:rPr>
      <w:color w:val="2B579A"/>
      <w:shd w:val="clear" w:color="auto" w:fill="E6E6E6"/>
    </w:rPr>
  </w:style>
  <w:style w:type="character" w:styleId="Sledovanodkaz">
    <w:name w:val="FollowedHyperlink"/>
    <w:uiPriority w:val="99"/>
    <w:semiHidden/>
    <w:unhideWhenUsed/>
    <w:rsid w:val="0029455F"/>
    <w:rPr>
      <w:color w:val="800080"/>
      <w:u w:val="single"/>
    </w:rPr>
  </w:style>
  <w:style w:type="character" w:customStyle="1" w:styleId="TextkomenteChar1">
    <w:name w:val="Text komentáře Char1"/>
    <w:locked/>
    <w:rsid w:val="004B12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6709C5"/>
    <w:pPr>
      <w:suppressAutoHyphens w:val="0"/>
      <w:spacing w:before="120"/>
      <w:ind w:firstLine="284"/>
      <w:jc w:val="center"/>
    </w:pPr>
    <w:rPr>
      <w:rFonts w:eastAsia="Calibri"/>
      <w:b/>
      <w:bCs/>
      <w:caps/>
      <w:sz w:val="28"/>
      <w:szCs w:val="28"/>
      <w:lang w:val="x-none" w:eastAsia="en-US"/>
    </w:rPr>
  </w:style>
  <w:style w:type="character" w:customStyle="1" w:styleId="NzevChar">
    <w:name w:val="Název Char"/>
    <w:link w:val="Nzev"/>
    <w:uiPriority w:val="99"/>
    <w:rsid w:val="006709C5"/>
    <w:rPr>
      <w:rFonts w:ascii="Times New Roman" w:eastAsia="Calibri" w:hAnsi="Times New Roman"/>
      <w:b/>
      <w:bCs/>
      <w:caps/>
      <w:sz w:val="28"/>
      <w:szCs w:val="28"/>
      <w:lang w:eastAsia="en-US"/>
    </w:rPr>
  </w:style>
  <w:style w:type="character" w:customStyle="1" w:styleId="preformatted">
    <w:name w:val="preformatted"/>
  </w:style>
  <w:style w:type="character" w:customStyle="1" w:styleId="nowrap">
    <w:name w:val="nowrap"/>
  </w:style>
  <w:style w:type="character" w:customStyle="1" w:styleId="Nevyeenzmnka1">
    <w:name w:val="Nevyřešená zmínka1"/>
    <w:uiPriority w:val="99"/>
    <w:semiHidden/>
    <w:unhideWhenUsed/>
    <w:rsid w:val="00004C60"/>
    <w:rPr>
      <w:color w:val="808080"/>
      <w:shd w:val="clear" w:color="auto" w:fill="E6E6E6"/>
    </w:rPr>
  </w:style>
  <w:style w:type="paragraph" w:customStyle="1" w:styleId="Druhrovesmlouvy">
    <w:name w:val="Druhá úroveň smlouvy"/>
    <w:basedOn w:val="Normln"/>
    <w:link w:val="DruhrovesmlouvyChar"/>
    <w:uiPriority w:val="6"/>
    <w:qFormat/>
    <w:rsid w:val="00625B3A"/>
    <w:pPr>
      <w:numPr>
        <w:ilvl w:val="1"/>
        <w:numId w:val="5"/>
      </w:numPr>
      <w:suppressAutoHyphens w:val="0"/>
      <w:spacing w:after="240"/>
    </w:pPr>
    <w:rPr>
      <w:lang w:val="x-none" w:eastAsia="x-none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625B3A"/>
    <w:pPr>
      <w:numPr>
        <w:ilvl w:val="2"/>
      </w:numPr>
      <w:tabs>
        <w:tab w:val="num" w:pos="993"/>
      </w:tabs>
    </w:p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25B3A"/>
    <w:pPr>
      <w:numPr>
        <w:ilvl w:val="3"/>
      </w:numPr>
      <w:tabs>
        <w:tab w:val="num" w:pos="993"/>
      </w:tabs>
    </w:pPr>
  </w:style>
  <w:style w:type="paragraph" w:customStyle="1" w:styleId="Ptrove">
    <w:name w:val="Pátá úroveň"/>
    <w:basedOn w:val="tvrtrovesmlouvy"/>
    <w:link w:val="PtroveChar"/>
    <w:qFormat/>
    <w:rsid w:val="00625B3A"/>
    <w:pPr>
      <w:numPr>
        <w:ilvl w:val="4"/>
      </w:numPr>
      <w:tabs>
        <w:tab w:val="num" w:pos="0"/>
        <w:tab w:val="num" w:pos="360"/>
      </w:tabs>
    </w:pPr>
  </w:style>
  <w:style w:type="character" w:customStyle="1" w:styleId="tvrtrovesmlouvyChar">
    <w:name w:val="Čtvrtá úroveň smlouvy Char"/>
    <w:link w:val="tvrtrovesmlouvy"/>
    <w:uiPriority w:val="21"/>
    <w:rsid w:val="00625B3A"/>
    <w:rPr>
      <w:rFonts w:ascii="Tahoma" w:eastAsia="Times New Roman" w:hAnsi="Tahoma"/>
      <w:sz w:val="19"/>
      <w:szCs w:val="24"/>
      <w:lang w:val="x-none" w:eastAsia="x-none"/>
    </w:rPr>
  </w:style>
  <w:style w:type="paragraph" w:customStyle="1" w:styleId="Psm2">
    <w:name w:val="Písm. Ú2"/>
    <w:basedOn w:val="Normln"/>
    <w:link w:val="Psm2Char"/>
    <w:qFormat/>
    <w:rsid w:val="006A203A"/>
    <w:pPr>
      <w:numPr>
        <w:ilvl w:val="1"/>
        <w:numId w:val="6"/>
      </w:numPr>
      <w:suppressAutoHyphens w:val="0"/>
      <w:spacing w:before="120"/>
    </w:pPr>
    <w:rPr>
      <w:rFonts w:eastAsia="Calibri"/>
      <w:szCs w:val="22"/>
      <w:lang w:val="x-none" w:eastAsia="en-US"/>
    </w:rPr>
  </w:style>
  <w:style w:type="character" w:customStyle="1" w:styleId="Psm2Char">
    <w:name w:val="Písm. Ú2 Char"/>
    <w:link w:val="Psm2"/>
    <w:rsid w:val="006A203A"/>
    <w:rPr>
      <w:rFonts w:ascii="Tahoma" w:eastAsia="Calibri" w:hAnsi="Tahoma"/>
      <w:sz w:val="19"/>
      <w:szCs w:val="22"/>
      <w:lang w:val="x-none" w:eastAsia="en-US"/>
    </w:rPr>
  </w:style>
  <w:style w:type="paragraph" w:styleId="Revize">
    <w:name w:val="Revision"/>
    <w:hidden/>
    <w:uiPriority w:val="71"/>
    <w:unhideWhenUsed/>
    <w:rsid w:val="000063F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dpis5Char">
    <w:name w:val="Nadpis 5 Char"/>
    <w:link w:val="Nadpis5"/>
    <w:uiPriority w:val="99"/>
    <w:rsid w:val="00004A13"/>
    <w:rPr>
      <w:rFonts w:ascii="Times New Roman" w:eastAsia="Calibri" w:hAnsi="Times New Roman"/>
      <w:b/>
      <w:bCs/>
      <w:sz w:val="24"/>
      <w:szCs w:val="24"/>
      <w:lang w:val="x-none" w:eastAsia="en-US"/>
    </w:rPr>
  </w:style>
  <w:style w:type="character" w:customStyle="1" w:styleId="Nadpis8Char">
    <w:name w:val="Nadpis 8 Char"/>
    <w:link w:val="Nadpis8"/>
    <w:rsid w:val="00004A13"/>
    <w:rPr>
      <w:rFonts w:ascii="Times New Roman" w:eastAsia="Calibri" w:hAnsi="Times New Roman"/>
      <w:b/>
      <w:bCs/>
      <w:color w:val="0000FF"/>
      <w:sz w:val="24"/>
      <w:szCs w:val="24"/>
      <w:u w:val="single"/>
      <w:lang w:val="x-none" w:eastAsia="en-US"/>
    </w:rPr>
  </w:style>
  <w:style w:type="character" w:customStyle="1" w:styleId="Nadpis9Char">
    <w:name w:val="Nadpis 9 Char"/>
    <w:link w:val="Nadpis9"/>
    <w:uiPriority w:val="99"/>
    <w:rsid w:val="00004A13"/>
    <w:rPr>
      <w:rFonts w:ascii="Times New Roman" w:eastAsia="Calibri" w:hAnsi="Times New Roman"/>
      <w:b/>
      <w:bCs/>
      <w:sz w:val="24"/>
      <w:lang w:val="x-none"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004A13"/>
  </w:style>
  <w:style w:type="paragraph" w:styleId="Titulek">
    <w:name w:val="caption"/>
    <w:basedOn w:val="Normln"/>
    <w:next w:val="Normln"/>
    <w:uiPriority w:val="99"/>
    <w:qFormat/>
    <w:rsid w:val="00004A13"/>
    <w:pPr>
      <w:suppressAutoHyphens w:val="0"/>
      <w:spacing w:before="120" w:after="120"/>
      <w:ind w:firstLine="284"/>
    </w:pPr>
    <w:rPr>
      <w:rFonts w:eastAsia="Calibri"/>
      <w:szCs w:val="22"/>
      <w:lang w:eastAsia="en-US"/>
    </w:rPr>
  </w:style>
  <w:style w:type="paragraph" w:customStyle="1" w:styleId="Tabulkasmkou31">
    <w:name w:val="Tabulka s mřížkou 31"/>
    <w:basedOn w:val="Nadpis10"/>
    <w:next w:val="Normln"/>
    <w:uiPriority w:val="39"/>
    <w:qFormat/>
    <w:rsid w:val="00004A13"/>
    <w:pPr>
      <w:keepNext w:val="0"/>
      <w:keepLines/>
      <w:numPr>
        <w:numId w:val="0"/>
      </w:numPr>
      <w:spacing w:before="480" w:after="0"/>
      <w:outlineLvl w:val="9"/>
    </w:pPr>
    <w:rPr>
      <w:rFonts w:ascii="Cambria" w:eastAsia="Calibri" w:hAnsi="Cambria"/>
      <w:smallCaps/>
      <w:color w:val="365F91"/>
      <w:kern w:val="0"/>
      <w:sz w:val="28"/>
      <w:szCs w:val="28"/>
      <w:u w:val="none"/>
      <w:lang w:eastAsia="cs-CZ"/>
    </w:rPr>
  </w:style>
  <w:style w:type="character" w:customStyle="1" w:styleId="Nadpis2Char1">
    <w:name w:val="Nadpis 2 Char1"/>
    <w:uiPriority w:val="99"/>
    <w:locked/>
    <w:rsid w:val="00004A13"/>
    <w:rPr>
      <w:b/>
      <w:bCs/>
      <w:sz w:val="24"/>
      <w:szCs w:val="24"/>
    </w:rPr>
  </w:style>
  <w:style w:type="character" w:styleId="Zdraznn">
    <w:name w:val="Emphasis"/>
    <w:uiPriority w:val="20"/>
    <w:qFormat/>
    <w:rsid w:val="00004A13"/>
    <w:rPr>
      <w:i/>
      <w:iCs/>
    </w:rPr>
  </w:style>
  <w:style w:type="paragraph" w:customStyle="1" w:styleId="PrvnrovesmlouvyNadpis">
    <w:name w:val="První úroveň smlouvy (Nadpis)"/>
    <w:basedOn w:val="Normln"/>
    <w:next w:val="Druhrovesmlouvy"/>
    <w:link w:val="PrvnrovesmlouvyNadpisChar"/>
    <w:uiPriority w:val="3"/>
    <w:qFormat/>
    <w:rsid w:val="00004A13"/>
    <w:pPr>
      <w:keepNext/>
      <w:numPr>
        <w:numId w:val="10"/>
      </w:numPr>
      <w:suppressAutoHyphens w:val="0"/>
      <w:spacing w:after="240"/>
    </w:pPr>
    <w:rPr>
      <w:b/>
      <w:caps/>
      <w:sz w:val="22"/>
      <w:szCs w:val="22"/>
      <w:lang w:val="x-none" w:eastAsia="x-none"/>
    </w:rPr>
  </w:style>
  <w:style w:type="character" w:customStyle="1" w:styleId="DruhrovesmlouvyChar">
    <w:name w:val="Druhá úroveň smlouvy Char"/>
    <w:link w:val="Druhrovesmlouvy"/>
    <w:uiPriority w:val="6"/>
    <w:rsid w:val="00004A13"/>
    <w:rPr>
      <w:rFonts w:ascii="Tahoma" w:eastAsia="Times New Roman" w:hAnsi="Tahoma"/>
      <w:sz w:val="19"/>
      <w:szCs w:val="24"/>
      <w:lang w:val="x-none" w:eastAsia="x-none"/>
    </w:rPr>
  </w:style>
  <w:style w:type="paragraph" w:customStyle="1" w:styleId="NADPIS20">
    <w:name w:val="NADPIS2"/>
    <w:basedOn w:val="Nadpis2"/>
    <w:rsid w:val="00004A13"/>
    <w:pPr>
      <w:widowControl w:val="0"/>
      <w:numPr>
        <w:ilvl w:val="0"/>
        <w:numId w:val="0"/>
      </w:numPr>
      <w:tabs>
        <w:tab w:val="num" w:pos="360"/>
        <w:tab w:val="left" w:pos="2835"/>
      </w:tabs>
      <w:suppressAutoHyphens w:val="0"/>
      <w:snapToGrid w:val="0"/>
      <w:spacing w:before="240" w:after="120"/>
      <w:ind w:left="360" w:hanging="360"/>
      <w:jc w:val="left"/>
    </w:pPr>
    <w:rPr>
      <w:rFonts w:eastAsia="Times New Roman"/>
      <w:b/>
      <w:iCs w:val="0"/>
      <w:lang w:val="fr-FR"/>
    </w:rPr>
  </w:style>
  <w:style w:type="paragraph" w:customStyle="1" w:styleId="NADPIS1">
    <w:name w:val="NADPIS1"/>
    <w:basedOn w:val="Nadpis10"/>
    <w:rsid w:val="00004A13"/>
    <w:pPr>
      <w:numPr>
        <w:numId w:val="9"/>
      </w:numPr>
      <w:spacing w:before="0" w:after="0"/>
    </w:pPr>
    <w:rPr>
      <w:caps/>
      <w:kern w:val="0"/>
      <w:sz w:val="28"/>
      <w:szCs w:val="28"/>
      <w:u w:val="none"/>
      <w:lang w:eastAsia="en-US"/>
    </w:rPr>
  </w:style>
  <w:style w:type="paragraph" w:customStyle="1" w:styleId="odsazfurt">
    <w:name w:val="odsaz furt"/>
    <w:basedOn w:val="Normln"/>
    <w:rsid w:val="00004A13"/>
    <w:pPr>
      <w:suppressAutoHyphens w:val="0"/>
      <w:ind w:left="284"/>
    </w:pPr>
    <w:rPr>
      <w:color w:val="000000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004A13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ln"/>
    <w:next w:val="Normln"/>
    <w:uiPriority w:val="11"/>
    <w:qFormat/>
    <w:rsid w:val="00004A13"/>
    <w:pPr>
      <w:numPr>
        <w:ilvl w:val="1"/>
      </w:numPr>
      <w:suppressAutoHyphens w:val="0"/>
      <w:spacing w:before="120"/>
      <w:ind w:firstLine="284"/>
    </w:pPr>
    <w:rPr>
      <w:rFonts w:ascii="Cambria" w:eastAsia="SimSun" w:hAnsi="Cambria"/>
      <w:i/>
      <w:iCs/>
      <w:color w:val="4F81BD"/>
      <w:spacing w:val="15"/>
      <w:lang w:val="x-none" w:eastAsia="en-US"/>
    </w:rPr>
  </w:style>
  <w:style w:type="character" w:customStyle="1" w:styleId="PodnadpisChar">
    <w:name w:val="Podnadpis Char"/>
    <w:link w:val="Podtitul1"/>
    <w:uiPriority w:val="11"/>
    <w:rsid w:val="00004A13"/>
    <w:rPr>
      <w:rFonts w:ascii="Cambria" w:eastAsia="SimSun" w:hAnsi="Cambria"/>
      <w:i/>
      <w:iCs/>
      <w:color w:val="4F81BD"/>
      <w:spacing w:val="15"/>
      <w:sz w:val="24"/>
      <w:szCs w:val="24"/>
      <w:lang w:eastAsia="en-US"/>
    </w:rPr>
  </w:style>
  <w:style w:type="paragraph" w:customStyle="1" w:styleId="slo">
    <w:name w:val="Číslo"/>
    <w:basedOn w:val="Normln"/>
    <w:next w:val="Normln"/>
    <w:rsid w:val="00004A13"/>
    <w:pPr>
      <w:keepNext/>
      <w:suppressAutoHyphens w:val="0"/>
      <w:spacing w:before="360" w:after="60"/>
      <w:jc w:val="center"/>
    </w:pPr>
    <w:rPr>
      <w:rFonts w:ascii="Arial" w:hAnsi="Arial"/>
      <w:b/>
      <w:szCs w:val="20"/>
      <w:lang w:eastAsia="cs-CZ"/>
    </w:rPr>
  </w:style>
  <w:style w:type="character" w:customStyle="1" w:styleId="Stednmka1zvraznn2Char">
    <w:name w:val="Střední mřížka 1 – zvýraznění 2 Char"/>
    <w:link w:val="Stednmka1zvraznn2"/>
    <w:uiPriority w:val="99"/>
    <w:rsid w:val="00004A13"/>
    <w:rPr>
      <w:rFonts w:eastAsia="Calibri"/>
      <w:sz w:val="22"/>
      <w:szCs w:val="22"/>
      <w:lang w:eastAsia="en-US"/>
    </w:rPr>
  </w:style>
  <w:style w:type="paragraph" w:customStyle="1" w:styleId="Stednstnovn1zvraznn11">
    <w:name w:val="Střední stínování 1 – zvýraznění 11"/>
    <w:uiPriority w:val="1"/>
    <w:qFormat/>
    <w:rsid w:val="00004A1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rosttabulka31">
    <w:name w:val="Prostá tabulka 31"/>
    <w:uiPriority w:val="19"/>
    <w:qFormat/>
    <w:rsid w:val="00004A13"/>
    <w:rPr>
      <w:i/>
      <w:iCs/>
      <w:color w:val="808080"/>
    </w:rPr>
  </w:style>
  <w:style w:type="character" w:customStyle="1" w:styleId="TetrovesmlouvyChar">
    <w:name w:val="Třetí úroveň smlouvy Char"/>
    <w:link w:val="Tetrovesmlouvy"/>
    <w:uiPriority w:val="21"/>
    <w:rsid w:val="00004A13"/>
    <w:rPr>
      <w:rFonts w:ascii="Tahoma" w:eastAsia="Times New Roman" w:hAnsi="Tahoma"/>
      <w:sz w:val="19"/>
      <w:szCs w:val="24"/>
      <w:lang w:val="x-none" w:eastAsia="x-none"/>
    </w:rPr>
  </w:style>
  <w:style w:type="character" w:customStyle="1" w:styleId="PtroveChar">
    <w:name w:val="Pátá úroveň Char"/>
    <w:link w:val="Ptrove"/>
    <w:rsid w:val="00004A13"/>
    <w:rPr>
      <w:rFonts w:ascii="Tahoma" w:eastAsia="Times New Roman" w:hAnsi="Tahoma"/>
      <w:sz w:val="19"/>
      <w:szCs w:val="24"/>
      <w:lang w:val="x-none" w:eastAsia="x-none"/>
    </w:rPr>
  </w:style>
  <w:style w:type="paragraph" w:customStyle="1" w:styleId="AA">
    <w:name w:val="AA"/>
    <w:basedOn w:val="PrvnrovesmlouvyNadpis"/>
    <w:link w:val="AAChar"/>
    <w:qFormat/>
    <w:rsid w:val="00004A13"/>
    <w:pPr>
      <w:numPr>
        <w:numId w:val="11"/>
      </w:numPr>
    </w:pPr>
    <w:rPr>
      <w:b w:val="0"/>
      <w:caps w:val="0"/>
      <w:sz w:val="24"/>
      <w:szCs w:val="24"/>
    </w:rPr>
  </w:style>
  <w:style w:type="paragraph" w:customStyle="1" w:styleId="BB">
    <w:name w:val="BB"/>
    <w:basedOn w:val="AA"/>
    <w:link w:val="BBChar"/>
    <w:qFormat/>
    <w:rsid w:val="00004A13"/>
    <w:pPr>
      <w:numPr>
        <w:ilvl w:val="3"/>
      </w:numPr>
    </w:pPr>
  </w:style>
  <w:style w:type="character" w:customStyle="1" w:styleId="PrvnrovesmlouvyNadpisChar">
    <w:name w:val="První úroveň smlouvy (Nadpis) Char"/>
    <w:link w:val="PrvnrovesmlouvyNadpis"/>
    <w:uiPriority w:val="3"/>
    <w:rsid w:val="00004A13"/>
    <w:rPr>
      <w:rFonts w:ascii="Tahoma" w:eastAsia="Times New Roman" w:hAnsi="Tahoma"/>
      <w:b/>
      <w:caps/>
      <w:sz w:val="22"/>
      <w:szCs w:val="22"/>
      <w:lang w:val="x-none" w:eastAsia="x-none"/>
    </w:rPr>
  </w:style>
  <w:style w:type="character" w:customStyle="1" w:styleId="AAChar">
    <w:name w:val="AA Char"/>
    <w:link w:val="AA"/>
    <w:rsid w:val="00004A13"/>
    <w:rPr>
      <w:rFonts w:ascii="Tahoma" w:eastAsia="Times New Roman" w:hAnsi="Tahoma"/>
      <w:sz w:val="24"/>
      <w:szCs w:val="24"/>
      <w:lang w:val="x-none" w:eastAsia="x-none"/>
    </w:rPr>
  </w:style>
  <w:style w:type="paragraph" w:customStyle="1" w:styleId="CC">
    <w:name w:val="CC"/>
    <w:basedOn w:val="AA"/>
    <w:link w:val="CCChar"/>
    <w:qFormat/>
    <w:rsid w:val="00004A13"/>
    <w:pPr>
      <w:numPr>
        <w:ilvl w:val="1"/>
      </w:numPr>
      <w:ind w:left="1134" w:hanging="425"/>
    </w:pPr>
  </w:style>
  <w:style w:type="character" w:customStyle="1" w:styleId="BBChar">
    <w:name w:val="BB Char"/>
    <w:link w:val="BB"/>
    <w:rsid w:val="00004A13"/>
    <w:rPr>
      <w:rFonts w:ascii="Tahoma" w:eastAsia="Times New Roman" w:hAnsi="Tahoma"/>
      <w:sz w:val="24"/>
      <w:szCs w:val="24"/>
      <w:lang w:val="x-none" w:eastAsia="x-none"/>
    </w:rPr>
  </w:style>
  <w:style w:type="paragraph" w:customStyle="1" w:styleId="DD">
    <w:name w:val="DD"/>
    <w:basedOn w:val="AA"/>
    <w:link w:val="DDChar"/>
    <w:qFormat/>
    <w:rsid w:val="00004A13"/>
    <w:pPr>
      <w:numPr>
        <w:ilvl w:val="2"/>
      </w:numPr>
      <w:ind w:left="1418" w:hanging="284"/>
    </w:pPr>
  </w:style>
  <w:style w:type="character" w:customStyle="1" w:styleId="CCChar">
    <w:name w:val="CC Char"/>
    <w:link w:val="CC"/>
    <w:rsid w:val="00004A13"/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DDChar">
    <w:name w:val="DD Char"/>
    <w:link w:val="DD"/>
    <w:rsid w:val="00004A13"/>
    <w:rPr>
      <w:rFonts w:ascii="Tahoma" w:eastAsia="Times New Roman" w:hAnsi="Tahoma"/>
      <w:sz w:val="24"/>
      <w:szCs w:val="24"/>
      <w:lang w:val="x-none" w:eastAsia="x-non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04A13"/>
    <w:pPr>
      <w:suppressAutoHyphens w:val="0"/>
      <w:spacing w:before="120"/>
      <w:ind w:firstLine="284"/>
    </w:pPr>
    <w:rPr>
      <w:rFonts w:eastAsia="Calibri"/>
      <w:lang w:val="x-none" w:eastAsia="en-US"/>
    </w:rPr>
  </w:style>
  <w:style w:type="character" w:customStyle="1" w:styleId="RozloendokumentuChar">
    <w:name w:val="Rozložení dokumentu Char"/>
    <w:link w:val="Rozloendokumentu"/>
    <w:uiPriority w:val="99"/>
    <w:semiHidden/>
    <w:rsid w:val="00004A13"/>
    <w:rPr>
      <w:rFonts w:ascii="Times New Roman" w:eastAsia="Calibri" w:hAnsi="Times New Roman"/>
      <w:sz w:val="24"/>
      <w:szCs w:val="24"/>
      <w:lang w:val="x-none" w:eastAsia="en-US"/>
    </w:rPr>
  </w:style>
  <w:style w:type="paragraph" w:customStyle="1" w:styleId="Podtitul1">
    <w:name w:val="Podtitul1"/>
    <w:basedOn w:val="Normln"/>
    <w:next w:val="Normln"/>
    <w:link w:val="PodnadpisChar"/>
    <w:uiPriority w:val="11"/>
    <w:qFormat/>
    <w:rsid w:val="00004A13"/>
    <w:pPr>
      <w:numPr>
        <w:ilvl w:val="1"/>
      </w:numPr>
      <w:suppressAutoHyphens w:val="0"/>
      <w:spacing w:before="120" w:after="160"/>
      <w:ind w:firstLine="284"/>
    </w:pPr>
    <w:rPr>
      <w:rFonts w:ascii="Cambria" w:eastAsia="SimSun" w:hAnsi="Cambria"/>
      <w:i/>
      <w:iCs/>
      <w:color w:val="4F81BD"/>
      <w:spacing w:val="15"/>
      <w:lang w:eastAsia="en-US"/>
    </w:rPr>
  </w:style>
  <w:style w:type="character" w:customStyle="1" w:styleId="PodtitulChar">
    <w:name w:val="Podtitul Char"/>
    <w:uiPriority w:val="11"/>
    <w:rsid w:val="00004A13"/>
    <w:rPr>
      <w:rFonts w:ascii="Calibri Light" w:eastAsia="Times New Roman" w:hAnsi="Calibri Light" w:cs="Times New Roman"/>
      <w:sz w:val="24"/>
      <w:szCs w:val="24"/>
      <w:lang w:eastAsia="ar-SA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004A13"/>
    <w:rPr>
      <w:rFonts w:eastAsia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paragraph" w:styleId="Odstavecseseznamem">
    <w:name w:val="List Paragraph"/>
    <w:aliases w:val="N4"/>
    <w:basedOn w:val="Normln"/>
    <w:link w:val="OdstavecseseznamemChar"/>
    <w:uiPriority w:val="34"/>
    <w:qFormat/>
    <w:rsid w:val="00E03BB7"/>
    <w:pPr>
      <w:ind w:left="708"/>
    </w:pPr>
  </w:style>
  <w:style w:type="character" w:customStyle="1" w:styleId="OdstavecseseznamemChar">
    <w:name w:val="Odstavec se seznamem Char"/>
    <w:aliases w:val="N4 Char"/>
    <w:link w:val="Odstavecseseznamem"/>
    <w:uiPriority w:val="34"/>
    <w:rsid w:val="00E03B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mluvnstrany123">
    <w:name w:val="Smluvní strany (1)(2)(3)"/>
    <w:basedOn w:val="Normln"/>
    <w:uiPriority w:val="23"/>
    <w:qFormat/>
    <w:rsid w:val="00ED3271"/>
    <w:pPr>
      <w:numPr>
        <w:numId w:val="18"/>
      </w:numPr>
      <w:suppressAutoHyphens w:val="0"/>
      <w:spacing w:after="240"/>
    </w:pPr>
    <w:rPr>
      <w:szCs w:val="22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9016E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B4208"/>
    <w:rPr>
      <w:color w:val="605E5C"/>
      <w:shd w:val="clear" w:color="auto" w:fill="E1DFDD"/>
    </w:rPr>
  </w:style>
  <w:style w:type="character" w:customStyle="1" w:styleId="bold">
    <w:name w:val="bold"/>
    <w:rsid w:val="00185047"/>
    <w:rPr>
      <w:b/>
    </w:rPr>
  </w:style>
  <w:style w:type="character" w:customStyle="1" w:styleId="Nevyeenzmnka30">
    <w:name w:val="Nevyřešená zmínka3"/>
    <w:basedOn w:val="Standardnpsmoodstavce"/>
    <w:uiPriority w:val="99"/>
    <w:semiHidden/>
    <w:unhideWhenUsed/>
    <w:rsid w:val="00AF3FF7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D42D51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unhideWhenUsed/>
    <w:rsid w:val="00534B44"/>
    <w:rPr>
      <w:color w:val="808080"/>
    </w:rPr>
  </w:style>
  <w:style w:type="paragraph" w:customStyle="1" w:styleId="Jednika">
    <w:name w:val="Jednička"/>
    <w:basedOn w:val="Nadpis10"/>
    <w:link w:val="JednikaChar"/>
    <w:qFormat/>
    <w:rsid w:val="00DA4D2D"/>
    <w:pPr>
      <w:spacing w:before="320" w:after="80"/>
      <w:ind w:left="709" w:hanging="709"/>
    </w:pPr>
    <w:rPr>
      <w:rFonts w:cs="Tahoma"/>
      <w:smallCaps/>
      <w:szCs w:val="19"/>
      <w:shd w:val="pct15" w:color="auto" w:fill="FFFFFF"/>
      <w:lang w:val="cs-CZ" w:eastAsia="cs-CZ"/>
    </w:rPr>
  </w:style>
  <w:style w:type="character" w:customStyle="1" w:styleId="JednikaChar">
    <w:name w:val="Jednička Char"/>
    <w:link w:val="Jednika"/>
    <w:rsid w:val="00DA4D2D"/>
    <w:rPr>
      <w:rFonts w:ascii="Tahoma" w:eastAsia="Times New Roman" w:hAnsi="Tahoma" w:cs="Tahoma"/>
      <w:b/>
      <w:bCs/>
      <w:smallCaps/>
      <w:kern w:val="32"/>
      <w:sz w:val="19"/>
      <w:szCs w:val="19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16693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D91761"/>
  </w:style>
  <w:style w:type="character" w:customStyle="1" w:styleId="cf01">
    <w:name w:val="cf01"/>
    <w:basedOn w:val="Standardnpsmoodstavce"/>
    <w:rsid w:val="00781E0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8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azky.pvs.cz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fical@akccs.cz" TargetMode="External"/><Relationship Id="rId17" Type="http://schemas.openxmlformats.org/officeDocument/2006/relationships/hyperlink" Target="mailto:hotline@nipez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azky.pvs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halkova@akcc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azky.pvs.cz/" TargetMode="External"/><Relationship Id="rId10" Type="http://schemas.openxmlformats.org/officeDocument/2006/relationships/hyperlink" Target="https://zakazky.pvs.cz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vs.cz/profil/gdpr/" TargetMode="External"/><Relationship Id="rId14" Type="http://schemas.openxmlformats.org/officeDocument/2006/relationships/hyperlink" Target="https://www.sovz.cz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9FC45-AEC3-4E8D-A03B-D2208F2A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12173</Words>
  <Characters>71823</Characters>
  <Application>Microsoft Office Word</Application>
  <DocSecurity>0</DocSecurity>
  <Lines>598</Lines>
  <Paragraphs>167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83829</CharactersWithSpaces>
  <SharedDoc>false</SharedDoc>
  <HLinks>
    <vt:vector size="246" baseType="variant">
      <vt:variant>
        <vt:i4>7667781</vt:i4>
      </vt:variant>
      <vt:variant>
        <vt:i4>221</vt:i4>
      </vt:variant>
      <vt:variant>
        <vt:i4>0</vt:i4>
      </vt:variant>
      <vt:variant>
        <vt:i4>5</vt:i4>
      </vt:variant>
      <vt:variant>
        <vt:lpwstr>mailto:hotline@nipez.cz</vt:lpwstr>
      </vt:variant>
      <vt:variant>
        <vt:lpwstr/>
      </vt:variant>
      <vt:variant>
        <vt:i4>7733298</vt:i4>
      </vt:variant>
      <vt:variant>
        <vt:i4>218</vt:i4>
      </vt:variant>
      <vt:variant>
        <vt:i4>0</vt:i4>
      </vt:variant>
      <vt:variant>
        <vt:i4>5</vt:i4>
      </vt:variant>
      <vt:variant>
        <vt:lpwstr>https://zakazky.pvs.cz/</vt:lpwstr>
      </vt:variant>
      <vt:variant>
        <vt:lpwstr/>
      </vt:variant>
      <vt:variant>
        <vt:i4>7733298</vt:i4>
      </vt:variant>
      <vt:variant>
        <vt:i4>215</vt:i4>
      </vt:variant>
      <vt:variant>
        <vt:i4>0</vt:i4>
      </vt:variant>
      <vt:variant>
        <vt:i4>5</vt:i4>
      </vt:variant>
      <vt:variant>
        <vt:lpwstr>https://zakazky.pvs.cz/</vt:lpwstr>
      </vt:variant>
      <vt:variant>
        <vt:lpwstr/>
      </vt:variant>
      <vt:variant>
        <vt:i4>1114129</vt:i4>
      </vt:variant>
      <vt:variant>
        <vt:i4>212</vt:i4>
      </vt:variant>
      <vt:variant>
        <vt:i4>0</vt:i4>
      </vt:variant>
      <vt:variant>
        <vt:i4>5</vt:i4>
      </vt:variant>
      <vt:variant>
        <vt:lpwstr>https://www.sovz.cz/</vt:lpwstr>
      </vt:variant>
      <vt:variant>
        <vt:lpwstr/>
      </vt:variant>
      <vt:variant>
        <vt:i4>7733298</vt:i4>
      </vt:variant>
      <vt:variant>
        <vt:i4>209</vt:i4>
      </vt:variant>
      <vt:variant>
        <vt:i4>0</vt:i4>
      </vt:variant>
      <vt:variant>
        <vt:i4>5</vt:i4>
      </vt:variant>
      <vt:variant>
        <vt:lpwstr>https://zakazky.pvs.cz/</vt:lpwstr>
      </vt:variant>
      <vt:variant>
        <vt:lpwstr/>
      </vt:variant>
      <vt:variant>
        <vt:i4>1638436</vt:i4>
      </vt:variant>
      <vt:variant>
        <vt:i4>206</vt:i4>
      </vt:variant>
      <vt:variant>
        <vt:i4>0</vt:i4>
      </vt:variant>
      <vt:variant>
        <vt:i4>5</vt:i4>
      </vt:variant>
      <vt:variant>
        <vt:lpwstr>mailto:fical@akccs.cz</vt:lpwstr>
      </vt:variant>
      <vt:variant>
        <vt:lpwstr/>
      </vt:variant>
      <vt:variant>
        <vt:i4>786483</vt:i4>
      </vt:variant>
      <vt:variant>
        <vt:i4>203</vt:i4>
      </vt:variant>
      <vt:variant>
        <vt:i4>0</vt:i4>
      </vt:variant>
      <vt:variant>
        <vt:i4>5</vt:i4>
      </vt:variant>
      <vt:variant>
        <vt:lpwstr>mailto:machalkova@akccs.cz</vt:lpwstr>
      </vt:variant>
      <vt:variant>
        <vt:lpwstr/>
      </vt:variant>
      <vt:variant>
        <vt:i4>7733298</vt:i4>
      </vt:variant>
      <vt:variant>
        <vt:i4>200</vt:i4>
      </vt:variant>
      <vt:variant>
        <vt:i4>0</vt:i4>
      </vt:variant>
      <vt:variant>
        <vt:i4>5</vt:i4>
      </vt:variant>
      <vt:variant>
        <vt:lpwstr>https://zakazky.pvs.cz/</vt:lpwstr>
      </vt:variant>
      <vt:variant>
        <vt:lpwstr/>
      </vt:variant>
      <vt:variant>
        <vt:i4>2424928</vt:i4>
      </vt:variant>
      <vt:variant>
        <vt:i4>197</vt:i4>
      </vt:variant>
      <vt:variant>
        <vt:i4>0</vt:i4>
      </vt:variant>
      <vt:variant>
        <vt:i4>5</vt:i4>
      </vt:variant>
      <vt:variant>
        <vt:lpwstr>https://www.pvs.cz/profil/gdpr/</vt:lpwstr>
      </vt:variant>
      <vt:variant>
        <vt:lpwstr/>
      </vt:variant>
      <vt:variant>
        <vt:i4>1769523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_Toc150960404</vt:lpwstr>
      </vt:variant>
      <vt:variant>
        <vt:i4>1769523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_Toc150960403</vt:lpwstr>
      </vt:variant>
      <vt:variant>
        <vt:i4>1769523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_Toc150960402</vt:lpwstr>
      </vt:variant>
      <vt:variant>
        <vt:i4>1769523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_Toc150960401</vt:lpwstr>
      </vt:variant>
      <vt:variant>
        <vt:i4>1769523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_Toc150960400</vt:lpwstr>
      </vt:variant>
      <vt:variant>
        <vt:i4>1179700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_Toc150960399</vt:lpwstr>
      </vt:variant>
      <vt:variant>
        <vt:i4>1179700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_Toc150960398</vt:lpwstr>
      </vt:variant>
      <vt:variant>
        <vt:i4>1179700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_Toc150960397</vt:lpwstr>
      </vt:variant>
      <vt:variant>
        <vt:i4>1179700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_Toc150960396</vt:lpwstr>
      </vt:variant>
      <vt:variant>
        <vt:i4>1179700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_Toc150960395</vt:lpwstr>
      </vt:variant>
      <vt:variant>
        <vt:i4>1179700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_Toc150960394</vt:lpwstr>
      </vt:variant>
      <vt:variant>
        <vt:i4>1179700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_Toc150960393</vt:lpwstr>
      </vt:variant>
      <vt:variant>
        <vt:i4>1179700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_Toc150960392</vt:lpwstr>
      </vt:variant>
      <vt:variant>
        <vt:i4>1179700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_Toc150960391</vt:lpwstr>
      </vt:variant>
      <vt:variant>
        <vt:i4>1179700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_Toc150960390</vt:lpwstr>
      </vt:variant>
      <vt:variant>
        <vt:i4>1245236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_Toc150960389</vt:lpwstr>
      </vt:variant>
      <vt:variant>
        <vt:i4>1245236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_Toc150960388</vt:lpwstr>
      </vt:variant>
      <vt:variant>
        <vt:i4>1245236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_Toc150960387</vt:lpwstr>
      </vt:variant>
      <vt:variant>
        <vt:i4>1245236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_Toc150960386</vt:lpwstr>
      </vt:variant>
      <vt:variant>
        <vt:i4>1245236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_Toc150960385</vt:lpwstr>
      </vt:variant>
      <vt:variant>
        <vt:i4>1245236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_Toc150960384</vt:lpwstr>
      </vt:variant>
      <vt:variant>
        <vt:i4>1245236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_Toc150960383</vt:lpwstr>
      </vt:variant>
      <vt:variant>
        <vt:i4>1245236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_Toc150960382</vt:lpwstr>
      </vt:variant>
      <vt:variant>
        <vt:i4>1245236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_Toc150960381</vt:lpwstr>
      </vt:variant>
      <vt:variant>
        <vt:i4>1245236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_Toc150960380</vt:lpwstr>
      </vt:variant>
      <vt:variant>
        <vt:i4>1835060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_Toc150960379</vt:lpwstr>
      </vt:variant>
      <vt:variant>
        <vt:i4>1835060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_Toc150960378</vt:lpwstr>
      </vt:variant>
      <vt:variant>
        <vt:i4>1835060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_Toc150960377</vt:lpwstr>
      </vt:variant>
      <vt:variant>
        <vt:i4>1835060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_Toc150960376</vt:lpwstr>
      </vt:variant>
      <vt:variant>
        <vt:i4>1835060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_Toc150960375</vt:lpwstr>
      </vt:variant>
      <vt:variant>
        <vt:i4>1835060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_Toc150960374</vt:lpwstr>
      </vt:variant>
      <vt:variant>
        <vt:i4>1835060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_Toc150960373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2024-01-04T14:47:00Z</dcterms:created>
  <dcterms:modified xsi:type="dcterms:W3CDTF">2024-02-29T14:54:00Z</dcterms:modified>
</cp:coreProperties>
</file>